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36C256BA" w14:textId="035DB43F"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977FB5">
                <w:rPr>
                  <w:rStyle w:val="Otsikko1Char"/>
                </w:rPr>
                <w:t>Potilastietovaranto</w:t>
              </w:r>
              <w:r w:rsidR="00977FB5" w:rsidRPr="00015889">
                <w:rPr>
                  <w:rStyle w:val="Otsikko1Char"/>
                </w:rPr>
                <w:t xml:space="preserve">: rajapintakäyttötapaukset </w:t>
              </w:r>
              <w:r w:rsidR="00977FB5">
                <w:rPr>
                  <w:rStyle w:val="Otsikko1Char"/>
                </w:rPr>
                <w:t>tietovarannon</w:t>
              </w:r>
              <w:r w:rsidR="00977FB5" w:rsidRPr="00015889">
                <w:rPr>
                  <w:rStyle w:val="Otsikko1Char"/>
                </w:rPr>
                <w:t xml:space="preserve"> ja liittyvän järjestelmän välillä</w:t>
              </w:r>
            </w:sdtContent>
          </w:sdt>
        </w:p>
        <w:p w14:paraId="7728D720" w14:textId="3A86E400" w:rsidR="007126BB" w:rsidRDefault="00015889" w:rsidP="007959BE">
          <w:pPr>
            <w:tabs>
              <w:tab w:val="center" w:pos="4819"/>
            </w:tabs>
            <w:spacing w:line="360" w:lineRule="auto"/>
          </w:pPr>
          <w:r>
            <w:rPr>
              <w:rStyle w:val="LeiptekstiChar"/>
            </w:rPr>
            <w:t>v</w:t>
          </w:r>
          <w:r w:rsidR="004616CF">
            <w:rPr>
              <w:rStyle w:val="LeiptekstiChar"/>
            </w:rPr>
            <w:t>2.</w:t>
          </w:r>
          <w:ins w:id="3" w:author="Kunnari Riitta" w:date="2025-03-03T13:15:00Z">
            <w:del w:id="4" w:author="Eklund Marjut" w:date="2025-11-20T08:37:00Z">
              <w:r w:rsidR="003C40C1" w:rsidDel="00CC5B0C">
                <w:rPr>
                  <w:rStyle w:val="LeiptekstiChar"/>
                </w:rPr>
                <w:delText>4</w:delText>
              </w:r>
            </w:del>
          </w:ins>
          <w:ins w:id="5" w:author="Eklund Marjut" w:date="2025-11-20T08:37:00Z">
            <w:r w:rsidR="00CC5B0C">
              <w:rPr>
                <w:rStyle w:val="LeiptekstiChar"/>
              </w:rPr>
              <w:t>5</w:t>
            </w:r>
          </w:ins>
          <w:del w:id="6" w:author="Kunnari Riitta" w:date="2025-03-03T13:15:00Z">
            <w:r w:rsidR="00056B7D" w:rsidDel="003C40C1">
              <w:rPr>
                <w:rStyle w:val="LeiptekstiChar"/>
              </w:rPr>
              <w:delText>3</w:delText>
            </w:r>
          </w:del>
          <w:r w:rsidR="005C75CF">
            <w:rPr>
              <w:rStyle w:val="LeiptekstiChar"/>
            </w:rPr>
            <w:tab/>
          </w:r>
          <w:r w:rsidR="009A4BBC">
            <w:rPr>
              <w:rStyle w:val="Otsikko2Char"/>
            </w:rPr>
            <w:br/>
          </w:r>
        </w:p>
        <w:p w14:paraId="74D1EFBE" w14:textId="39685911" w:rsidR="007126BB" w:rsidRDefault="003821A7" w:rsidP="00C72F25">
          <w:pPr>
            <w:pStyle w:val="Kommentinteksti"/>
            <w:tabs>
              <w:tab w:val="left" w:pos="1304"/>
              <w:tab w:val="left" w:pos="7695"/>
            </w:tabs>
          </w:pPr>
          <w:r>
            <w:tab/>
          </w:r>
          <w:r w:rsidR="00C72F25">
            <w:tab/>
          </w:r>
        </w:p>
        <w:p w14:paraId="4629B9BC" w14:textId="5FF25C55" w:rsidR="009A4BBC" w:rsidRDefault="00015889" w:rsidP="0016637F">
          <w:pPr>
            <w:spacing w:line="360" w:lineRule="auto"/>
          </w:pPr>
          <w:r>
            <w:br/>
            <w:t>Kela, Kanta-palvelut</w:t>
          </w:r>
        </w:p>
        <w:p w14:paraId="6EC980F6" w14:textId="0FFECD16" w:rsidR="009A4BBC" w:rsidRDefault="006023B6" w:rsidP="0016637F">
          <w:pPr>
            <w:spacing w:line="360" w:lineRule="auto"/>
          </w:pPr>
          <w:del w:id="7" w:author="Eklund Marjut" w:date="2025-12-09T10:52:00Z">
            <w:r w:rsidDel="00735C21">
              <w:delText>4</w:delText>
            </w:r>
            <w:r w:rsidR="00F15419" w:rsidDel="00735C21">
              <w:delText>.</w:delText>
            </w:r>
          </w:del>
          <w:ins w:id="8" w:author="Kunnari Riitta" w:date="2025-03-03T13:15:00Z">
            <w:del w:id="9" w:author="Eklund Marjut" w:date="2025-12-09T10:52:00Z">
              <w:r w:rsidR="003C40C1" w:rsidDel="00735C21">
                <w:delText>3</w:delText>
              </w:r>
            </w:del>
          </w:ins>
          <w:del w:id="10" w:author="Eklund Marjut" w:date="2025-12-09T10:52:00Z">
            <w:r w:rsidDel="00735C21">
              <w:delText>9</w:delText>
            </w:r>
            <w:r w:rsidR="007166AB" w:rsidDel="00735C21">
              <w:delText>.202</w:delText>
            </w:r>
          </w:del>
          <w:ins w:id="11" w:author="Kunnari Riitta" w:date="2025-03-03T13:15:00Z">
            <w:del w:id="12" w:author="Eklund Marjut" w:date="2025-12-09T10:52:00Z">
              <w:r w:rsidR="003C40C1" w:rsidDel="00735C21">
                <w:delText>5</w:delText>
              </w:r>
            </w:del>
          </w:ins>
          <w:del w:id="13" w:author="Eklund Marjut" w:date="2025-12-09T10:52:00Z">
            <w:r w:rsidR="007166AB" w:rsidDel="00735C21">
              <w:delText>4</w:delText>
            </w:r>
          </w:del>
          <w:r w:rsidR="00040080">
            <w:t>1</w:t>
          </w:r>
          <w:r w:rsidR="00493B53">
            <w:t>6</w:t>
          </w:r>
          <w:ins w:id="14" w:author="Eklund Marjut" w:date="2025-12-09T10:52:00Z">
            <w:r w:rsidR="00735C21">
              <w:t>.12.2025</w:t>
            </w:r>
          </w:ins>
        </w:p>
        <w:p w14:paraId="535953ED" w14:textId="2881A0BA" w:rsidR="009A4BBC" w:rsidRDefault="00907E9A" w:rsidP="0016637F">
          <w:pPr>
            <w:pStyle w:val="Alatunniste"/>
            <w:spacing w:line="360" w:lineRule="auto"/>
            <w:rPr>
              <w:color w:val="0066A0" w:themeColor="text2"/>
            </w:rPr>
          </w:pPr>
          <w:r>
            <w:t xml:space="preserve"> </w:t>
          </w:r>
          <w:r w:rsidR="00BE4CCD">
            <w:br/>
          </w:r>
          <w:r w:rsidR="00BE4CCD">
            <w:br/>
          </w:r>
          <w:r w:rsidR="00BE4CCD">
            <w:br/>
          </w:r>
          <w:r w:rsidR="00BE4CCD">
            <w:br/>
          </w:r>
          <w:r w:rsidR="00BE4CCD">
            <w:br/>
          </w:r>
          <w:r w:rsidR="00BE4CCD">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033E3D58" w:rsidR="009A4BBC" w:rsidRDefault="00D263EF">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3BA2D72F" w:rsidR="00C149F8" w:rsidRDefault="00C149F8" w:rsidP="006023B6">
          <w:pPr>
            <w:pStyle w:val="Sisllysluettelonotsikko"/>
            <w:tabs>
              <w:tab w:val="left" w:pos="5580"/>
            </w:tabs>
          </w:pPr>
          <w:r>
            <w:t>Sisällys</w:t>
          </w:r>
          <w:r w:rsidR="006023B6">
            <w:tab/>
          </w:r>
        </w:p>
        <w:p w14:paraId="69F1D388" w14:textId="06615418" w:rsidR="00493B53" w:rsidRDefault="00C149F8">
          <w:pPr>
            <w:pStyle w:val="Sisluet1"/>
            <w:rPr>
              <w:rFonts w:asciiTheme="minorHAnsi" w:eastAsiaTheme="minorEastAsia" w:hAnsiTheme="minorHAnsi" w:cstheme="minorBidi"/>
              <w:sz w:val="22"/>
              <w:lang w:eastAsia="fi-FI"/>
            </w:rPr>
          </w:pPr>
          <w:r>
            <w:fldChar w:fldCharType="begin"/>
          </w:r>
          <w:r>
            <w:instrText xml:space="preserve"> TOC \o "1-1" \h \z \u </w:instrText>
          </w:r>
          <w:r>
            <w:fldChar w:fldCharType="separate"/>
          </w:r>
          <w:hyperlink w:anchor="_Toc216782547" w:history="1">
            <w:r w:rsidR="00493B53" w:rsidRPr="00827520">
              <w:rPr>
                <w:rStyle w:val="Hyperlinkki"/>
              </w:rPr>
              <w:t>1</w:t>
            </w:r>
            <w:r w:rsidR="00493B53">
              <w:rPr>
                <w:rFonts w:asciiTheme="minorHAnsi" w:eastAsiaTheme="minorEastAsia" w:hAnsiTheme="minorHAnsi" w:cstheme="minorBidi"/>
                <w:sz w:val="22"/>
                <w:lang w:eastAsia="fi-FI"/>
              </w:rPr>
              <w:tab/>
            </w:r>
            <w:r w:rsidR="00493B53" w:rsidRPr="00827520">
              <w:rPr>
                <w:rStyle w:val="Hyperlinkki"/>
              </w:rPr>
              <w:t>Johdanto</w:t>
            </w:r>
            <w:r w:rsidR="00493B53">
              <w:rPr>
                <w:webHidden/>
              </w:rPr>
              <w:tab/>
            </w:r>
            <w:r w:rsidR="00493B53">
              <w:rPr>
                <w:webHidden/>
              </w:rPr>
              <w:fldChar w:fldCharType="begin"/>
            </w:r>
            <w:r w:rsidR="00493B53">
              <w:rPr>
                <w:webHidden/>
              </w:rPr>
              <w:instrText xml:space="preserve"> PAGEREF _Toc216782547 \h </w:instrText>
            </w:r>
            <w:r w:rsidR="00493B53">
              <w:rPr>
                <w:webHidden/>
              </w:rPr>
            </w:r>
            <w:r w:rsidR="00493B53">
              <w:rPr>
                <w:webHidden/>
              </w:rPr>
              <w:fldChar w:fldCharType="separate"/>
            </w:r>
            <w:r w:rsidR="00D263EF">
              <w:rPr>
                <w:webHidden/>
              </w:rPr>
              <w:t>4</w:t>
            </w:r>
            <w:r w:rsidR="00493B53">
              <w:rPr>
                <w:webHidden/>
              </w:rPr>
              <w:fldChar w:fldCharType="end"/>
            </w:r>
          </w:hyperlink>
        </w:p>
        <w:p w14:paraId="7D4D0130" w14:textId="1B7B6DE9" w:rsidR="00493B53" w:rsidRDefault="00D263EF">
          <w:pPr>
            <w:pStyle w:val="Sisluet1"/>
            <w:rPr>
              <w:rFonts w:asciiTheme="minorHAnsi" w:eastAsiaTheme="minorEastAsia" w:hAnsiTheme="minorHAnsi" w:cstheme="minorBidi"/>
              <w:sz w:val="22"/>
              <w:lang w:eastAsia="fi-FI"/>
            </w:rPr>
          </w:pPr>
          <w:hyperlink w:anchor="_Toc216782548" w:history="1">
            <w:r w:rsidR="00493B53" w:rsidRPr="00827520">
              <w:rPr>
                <w:rStyle w:val="Hyperlinkki"/>
              </w:rPr>
              <w:t>2</w:t>
            </w:r>
            <w:r w:rsidR="00493B53">
              <w:rPr>
                <w:rFonts w:asciiTheme="minorHAnsi" w:eastAsiaTheme="minorEastAsia" w:hAnsiTheme="minorHAnsi" w:cstheme="minorBidi"/>
                <w:sz w:val="22"/>
                <w:lang w:eastAsia="fi-FI"/>
              </w:rPr>
              <w:tab/>
            </w:r>
            <w:r w:rsidR="00493B53" w:rsidRPr="00827520">
              <w:rPr>
                <w:rStyle w:val="Hyperlinkki"/>
              </w:rPr>
              <w:t>Potilastietovarannon palvelupyynnöt</w:t>
            </w:r>
            <w:r w:rsidR="00493B53">
              <w:rPr>
                <w:webHidden/>
              </w:rPr>
              <w:tab/>
            </w:r>
            <w:r w:rsidR="00493B53">
              <w:rPr>
                <w:webHidden/>
              </w:rPr>
              <w:fldChar w:fldCharType="begin"/>
            </w:r>
            <w:r w:rsidR="00493B53">
              <w:rPr>
                <w:webHidden/>
              </w:rPr>
              <w:instrText xml:space="preserve"> PAGEREF _Toc216782548 \h </w:instrText>
            </w:r>
            <w:r w:rsidR="00493B53">
              <w:rPr>
                <w:webHidden/>
              </w:rPr>
            </w:r>
            <w:r w:rsidR="00493B53">
              <w:rPr>
                <w:webHidden/>
              </w:rPr>
              <w:fldChar w:fldCharType="separate"/>
            </w:r>
            <w:r>
              <w:rPr>
                <w:webHidden/>
              </w:rPr>
              <w:t>5</w:t>
            </w:r>
            <w:r w:rsidR="00493B53">
              <w:rPr>
                <w:webHidden/>
              </w:rPr>
              <w:fldChar w:fldCharType="end"/>
            </w:r>
          </w:hyperlink>
        </w:p>
        <w:p w14:paraId="0E338726" w14:textId="16AE89D8" w:rsidR="00493B53" w:rsidRDefault="00D263EF">
          <w:pPr>
            <w:pStyle w:val="Sisluet1"/>
            <w:rPr>
              <w:rFonts w:asciiTheme="minorHAnsi" w:eastAsiaTheme="minorEastAsia" w:hAnsiTheme="minorHAnsi" w:cstheme="minorBidi"/>
              <w:sz w:val="22"/>
              <w:lang w:eastAsia="fi-FI"/>
            </w:rPr>
          </w:pPr>
          <w:hyperlink w:anchor="_Toc216782549" w:history="1">
            <w:r w:rsidR="00493B53" w:rsidRPr="00827520">
              <w:rPr>
                <w:rStyle w:val="Hyperlinkki"/>
              </w:rPr>
              <w:t>3</w:t>
            </w:r>
            <w:r w:rsidR="00493B53">
              <w:rPr>
                <w:rFonts w:asciiTheme="minorHAnsi" w:eastAsiaTheme="minorEastAsia" w:hAnsiTheme="minorHAnsi" w:cstheme="minorBidi"/>
                <w:sz w:val="22"/>
                <w:lang w:eastAsia="fi-FI"/>
              </w:rPr>
              <w:tab/>
            </w:r>
            <w:r w:rsidR="00493B53" w:rsidRPr="00827520">
              <w:rPr>
                <w:rStyle w:val="Hyperlinkki"/>
              </w:rPr>
              <w:t>Potilastietovarannon asiakirjatyypit</w:t>
            </w:r>
            <w:r w:rsidR="00493B53">
              <w:rPr>
                <w:webHidden/>
              </w:rPr>
              <w:tab/>
            </w:r>
            <w:r w:rsidR="00493B53">
              <w:rPr>
                <w:webHidden/>
              </w:rPr>
              <w:fldChar w:fldCharType="begin"/>
            </w:r>
            <w:r w:rsidR="00493B53">
              <w:rPr>
                <w:webHidden/>
              </w:rPr>
              <w:instrText xml:space="preserve"> PAGEREF _Toc216782549 \h </w:instrText>
            </w:r>
            <w:r w:rsidR="00493B53">
              <w:rPr>
                <w:webHidden/>
              </w:rPr>
            </w:r>
            <w:r w:rsidR="00493B53">
              <w:rPr>
                <w:webHidden/>
              </w:rPr>
              <w:fldChar w:fldCharType="separate"/>
            </w:r>
            <w:r>
              <w:rPr>
                <w:webHidden/>
              </w:rPr>
              <w:t>10</w:t>
            </w:r>
            <w:r w:rsidR="00493B53">
              <w:rPr>
                <w:webHidden/>
              </w:rPr>
              <w:fldChar w:fldCharType="end"/>
            </w:r>
          </w:hyperlink>
        </w:p>
        <w:p w14:paraId="69D48841" w14:textId="1038A611" w:rsidR="00493B53" w:rsidRDefault="00D263EF">
          <w:pPr>
            <w:pStyle w:val="Sisluet1"/>
            <w:rPr>
              <w:rFonts w:asciiTheme="minorHAnsi" w:eastAsiaTheme="minorEastAsia" w:hAnsiTheme="minorHAnsi" w:cstheme="minorBidi"/>
              <w:sz w:val="22"/>
              <w:lang w:eastAsia="fi-FI"/>
            </w:rPr>
          </w:pPr>
          <w:hyperlink w:anchor="_Toc216782550" w:history="1">
            <w:r w:rsidR="00493B53" w:rsidRPr="00827520">
              <w:rPr>
                <w:rStyle w:val="Hyperlinkki"/>
              </w:rPr>
              <w:t>4</w:t>
            </w:r>
            <w:r w:rsidR="00493B53">
              <w:rPr>
                <w:rFonts w:asciiTheme="minorHAnsi" w:eastAsiaTheme="minorEastAsia" w:hAnsiTheme="minorHAnsi" w:cstheme="minorBidi"/>
                <w:sz w:val="22"/>
                <w:lang w:eastAsia="fi-FI"/>
              </w:rPr>
              <w:tab/>
            </w:r>
            <w:r w:rsidR="00493B53" w:rsidRPr="00827520">
              <w:rPr>
                <w:rStyle w:val="Hyperlinkki"/>
              </w:rPr>
              <w:t>Tallenna palvelutapahtuma-asiakirja (PPA, PPA11)</w:t>
            </w:r>
            <w:r w:rsidR="00493B53">
              <w:rPr>
                <w:webHidden/>
              </w:rPr>
              <w:tab/>
            </w:r>
            <w:r w:rsidR="00493B53">
              <w:rPr>
                <w:webHidden/>
              </w:rPr>
              <w:fldChar w:fldCharType="begin"/>
            </w:r>
            <w:r w:rsidR="00493B53">
              <w:rPr>
                <w:webHidden/>
              </w:rPr>
              <w:instrText xml:space="preserve"> PAGEREF _Toc216782550 \h </w:instrText>
            </w:r>
            <w:r w:rsidR="00493B53">
              <w:rPr>
                <w:webHidden/>
              </w:rPr>
            </w:r>
            <w:r w:rsidR="00493B53">
              <w:rPr>
                <w:webHidden/>
              </w:rPr>
              <w:fldChar w:fldCharType="separate"/>
            </w:r>
            <w:r>
              <w:rPr>
                <w:webHidden/>
              </w:rPr>
              <w:t>12</w:t>
            </w:r>
            <w:r w:rsidR="00493B53">
              <w:rPr>
                <w:webHidden/>
              </w:rPr>
              <w:fldChar w:fldCharType="end"/>
            </w:r>
          </w:hyperlink>
        </w:p>
        <w:p w14:paraId="197C2272" w14:textId="1D14C5B4" w:rsidR="00493B53" w:rsidRDefault="00D263EF">
          <w:pPr>
            <w:pStyle w:val="Sisluet1"/>
            <w:rPr>
              <w:rFonts w:asciiTheme="minorHAnsi" w:eastAsiaTheme="minorEastAsia" w:hAnsiTheme="minorHAnsi" w:cstheme="minorBidi"/>
              <w:sz w:val="22"/>
              <w:lang w:eastAsia="fi-FI"/>
            </w:rPr>
          </w:pPr>
          <w:hyperlink w:anchor="_Toc216782551" w:history="1">
            <w:r w:rsidR="00493B53" w:rsidRPr="00827520">
              <w:rPr>
                <w:rStyle w:val="Hyperlinkki"/>
              </w:rPr>
              <w:t>5</w:t>
            </w:r>
            <w:r w:rsidR="00493B53">
              <w:rPr>
                <w:rFonts w:asciiTheme="minorHAnsi" w:eastAsiaTheme="minorEastAsia" w:hAnsiTheme="minorHAnsi" w:cstheme="minorBidi"/>
                <w:sz w:val="22"/>
                <w:lang w:eastAsia="fi-FI"/>
              </w:rPr>
              <w:tab/>
            </w:r>
            <w:r w:rsidR="00493B53" w:rsidRPr="00827520">
              <w:rPr>
                <w:rStyle w:val="Hyperlinkki"/>
              </w:rPr>
              <w:t>Tallenna palvelutapahtuma-asiakirja</w:t>
            </w:r>
            <w:r w:rsidR="00493B53">
              <w:rPr>
                <w:webHidden/>
              </w:rPr>
              <w:tab/>
            </w:r>
            <w:r w:rsidR="00493B53">
              <w:rPr>
                <w:webHidden/>
              </w:rPr>
              <w:fldChar w:fldCharType="begin"/>
            </w:r>
            <w:r w:rsidR="00493B53">
              <w:rPr>
                <w:webHidden/>
              </w:rPr>
              <w:instrText xml:space="preserve"> PAGEREF _Toc216782551 \h </w:instrText>
            </w:r>
            <w:r w:rsidR="00493B53">
              <w:rPr>
                <w:webHidden/>
              </w:rPr>
            </w:r>
            <w:r w:rsidR="00493B53">
              <w:rPr>
                <w:webHidden/>
              </w:rPr>
              <w:fldChar w:fldCharType="separate"/>
            </w:r>
            <w:r>
              <w:rPr>
                <w:webHidden/>
              </w:rPr>
              <w:t>17</w:t>
            </w:r>
            <w:r w:rsidR="00493B53">
              <w:rPr>
                <w:webHidden/>
              </w:rPr>
              <w:fldChar w:fldCharType="end"/>
            </w:r>
          </w:hyperlink>
        </w:p>
        <w:p w14:paraId="4A423A6B" w14:textId="03B6AA1D" w:rsidR="00493B53" w:rsidRDefault="00D263EF">
          <w:pPr>
            <w:pStyle w:val="Sisluet1"/>
            <w:rPr>
              <w:rFonts w:asciiTheme="minorHAnsi" w:eastAsiaTheme="minorEastAsia" w:hAnsiTheme="minorHAnsi" w:cstheme="minorBidi"/>
              <w:sz w:val="22"/>
              <w:lang w:eastAsia="fi-FI"/>
            </w:rPr>
          </w:pPr>
          <w:hyperlink w:anchor="_Toc216782552" w:history="1">
            <w:r w:rsidR="00493B53" w:rsidRPr="00827520">
              <w:rPr>
                <w:rStyle w:val="Hyperlinkki"/>
              </w:rPr>
              <w:t>6</w:t>
            </w:r>
            <w:r w:rsidR="00493B53">
              <w:rPr>
                <w:rFonts w:asciiTheme="minorHAnsi" w:eastAsiaTheme="minorEastAsia" w:hAnsiTheme="minorHAnsi" w:cstheme="minorBidi"/>
                <w:sz w:val="22"/>
                <w:lang w:eastAsia="fi-FI"/>
              </w:rPr>
              <w:tab/>
            </w:r>
            <w:r w:rsidR="00493B53" w:rsidRPr="00827520">
              <w:rPr>
                <w:rStyle w:val="Hyperlinkki"/>
              </w:rPr>
              <w:t>Tallenna hoitoasiakirja (PPA, PPA11)</w:t>
            </w:r>
            <w:r w:rsidR="00493B53">
              <w:rPr>
                <w:webHidden/>
              </w:rPr>
              <w:tab/>
            </w:r>
            <w:r w:rsidR="00493B53">
              <w:rPr>
                <w:webHidden/>
              </w:rPr>
              <w:fldChar w:fldCharType="begin"/>
            </w:r>
            <w:r w:rsidR="00493B53">
              <w:rPr>
                <w:webHidden/>
              </w:rPr>
              <w:instrText xml:space="preserve"> PAGEREF _Toc216782552 \h </w:instrText>
            </w:r>
            <w:r w:rsidR="00493B53">
              <w:rPr>
                <w:webHidden/>
              </w:rPr>
            </w:r>
            <w:r w:rsidR="00493B53">
              <w:rPr>
                <w:webHidden/>
              </w:rPr>
              <w:fldChar w:fldCharType="separate"/>
            </w:r>
            <w:r>
              <w:rPr>
                <w:webHidden/>
              </w:rPr>
              <w:t>22</w:t>
            </w:r>
            <w:r w:rsidR="00493B53">
              <w:rPr>
                <w:webHidden/>
              </w:rPr>
              <w:fldChar w:fldCharType="end"/>
            </w:r>
          </w:hyperlink>
        </w:p>
        <w:p w14:paraId="69C7EDE4" w14:textId="16164231" w:rsidR="00493B53" w:rsidRDefault="00D263EF">
          <w:pPr>
            <w:pStyle w:val="Sisluet1"/>
            <w:rPr>
              <w:rFonts w:asciiTheme="minorHAnsi" w:eastAsiaTheme="minorEastAsia" w:hAnsiTheme="minorHAnsi" w:cstheme="minorBidi"/>
              <w:sz w:val="22"/>
              <w:lang w:eastAsia="fi-FI"/>
            </w:rPr>
          </w:pPr>
          <w:hyperlink w:anchor="_Toc216782553" w:history="1">
            <w:r w:rsidR="00493B53" w:rsidRPr="00827520">
              <w:rPr>
                <w:rStyle w:val="Hyperlinkki"/>
              </w:rPr>
              <w:t>7</w:t>
            </w:r>
            <w:r w:rsidR="00493B53">
              <w:rPr>
                <w:rFonts w:asciiTheme="minorHAnsi" w:eastAsiaTheme="minorEastAsia" w:hAnsiTheme="minorHAnsi" w:cstheme="minorBidi"/>
                <w:sz w:val="22"/>
                <w:lang w:eastAsia="fi-FI"/>
              </w:rPr>
              <w:tab/>
            </w:r>
            <w:r w:rsidR="00493B53" w:rsidRPr="00827520">
              <w:rPr>
                <w:rStyle w:val="Hyperlinkki"/>
              </w:rPr>
              <w:t>Tallenna hoitoasiakirja</w:t>
            </w:r>
            <w:r w:rsidR="00493B53">
              <w:rPr>
                <w:webHidden/>
              </w:rPr>
              <w:tab/>
            </w:r>
            <w:r w:rsidR="00493B53">
              <w:rPr>
                <w:webHidden/>
              </w:rPr>
              <w:fldChar w:fldCharType="begin"/>
            </w:r>
            <w:r w:rsidR="00493B53">
              <w:rPr>
                <w:webHidden/>
              </w:rPr>
              <w:instrText xml:space="preserve"> PAGEREF _Toc216782553 \h </w:instrText>
            </w:r>
            <w:r w:rsidR="00493B53">
              <w:rPr>
                <w:webHidden/>
              </w:rPr>
            </w:r>
            <w:r w:rsidR="00493B53">
              <w:rPr>
                <w:webHidden/>
              </w:rPr>
              <w:fldChar w:fldCharType="separate"/>
            </w:r>
            <w:r>
              <w:rPr>
                <w:webHidden/>
              </w:rPr>
              <w:t>27</w:t>
            </w:r>
            <w:r w:rsidR="00493B53">
              <w:rPr>
                <w:webHidden/>
              </w:rPr>
              <w:fldChar w:fldCharType="end"/>
            </w:r>
          </w:hyperlink>
        </w:p>
        <w:p w14:paraId="35FE278F" w14:textId="7288202E" w:rsidR="00493B53" w:rsidRDefault="00D263EF">
          <w:pPr>
            <w:pStyle w:val="Sisluet1"/>
            <w:rPr>
              <w:rFonts w:asciiTheme="minorHAnsi" w:eastAsiaTheme="minorEastAsia" w:hAnsiTheme="minorHAnsi" w:cstheme="minorBidi"/>
              <w:sz w:val="22"/>
              <w:lang w:eastAsia="fi-FI"/>
            </w:rPr>
          </w:pPr>
          <w:hyperlink w:anchor="_Toc216782554" w:history="1">
            <w:r w:rsidR="00493B53" w:rsidRPr="00827520">
              <w:rPr>
                <w:rStyle w:val="Hyperlinkki"/>
              </w:rPr>
              <w:t>8</w:t>
            </w:r>
            <w:r w:rsidR="00493B53">
              <w:rPr>
                <w:rFonts w:asciiTheme="minorHAnsi" w:eastAsiaTheme="minorEastAsia" w:hAnsiTheme="minorHAnsi" w:cstheme="minorBidi"/>
                <w:sz w:val="22"/>
                <w:lang w:eastAsia="fi-FI"/>
              </w:rPr>
              <w:tab/>
            </w:r>
            <w:r w:rsidR="00493B53" w:rsidRPr="00827520">
              <w:rPr>
                <w:rStyle w:val="Hyperlinkki"/>
              </w:rPr>
              <w:t>Tallenna asiakirja Tahdonilmaisupalveluun</w:t>
            </w:r>
            <w:r w:rsidR="00493B53">
              <w:rPr>
                <w:webHidden/>
              </w:rPr>
              <w:tab/>
            </w:r>
            <w:r w:rsidR="00493B53">
              <w:rPr>
                <w:webHidden/>
              </w:rPr>
              <w:fldChar w:fldCharType="begin"/>
            </w:r>
            <w:r w:rsidR="00493B53">
              <w:rPr>
                <w:webHidden/>
              </w:rPr>
              <w:instrText xml:space="preserve"> PAGEREF _Toc216782554 \h </w:instrText>
            </w:r>
            <w:r w:rsidR="00493B53">
              <w:rPr>
                <w:webHidden/>
              </w:rPr>
            </w:r>
            <w:r w:rsidR="00493B53">
              <w:rPr>
                <w:webHidden/>
              </w:rPr>
              <w:fldChar w:fldCharType="separate"/>
            </w:r>
            <w:r>
              <w:rPr>
                <w:webHidden/>
              </w:rPr>
              <w:t>34</w:t>
            </w:r>
            <w:r w:rsidR="00493B53">
              <w:rPr>
                <w:webHidden/>
              </w:rPr>
              <w:fldChar w:fldCharType="end"/>
            </w:r>
          </w:hyperlink>
        </w:p>
        <w:p w14:paraId="724069B8" w14:textId="32E249D3" w:rsidR="00493B53" w:rsidRDefault="00D263EF">
          <w:pPr>
            <w:pStyle w:val="Sisluet1"/>
            <w:rPr>
              <w:rFonts w:asciiTheme="minorHAnsi" w:eastAsiaTheme="minorEastAsia" w:hAnsiTheme="minorHAnsi" w:cstheme="minorBidi"/>
              <w:sz w:val="22"/>
              <w:lang w:eastAsia="fi-FI"/>
            </w:rPr>
          </w:pPr>
          <w:hyperlink w:anchor="_Toc216782555" w:history="1">
            <w:r w:rsidR="00493B53" w:rsidRPr="00827520">
              <w:rPr>
                <w:rStyle w:val="Hyperlinkki"/>
              </w:rPr>
              <w:t>9</w:t>
            </w:r>
            <w:r w:rsidR="00493B53">
              <w:rPr>
                <w:rFonts w:asciiTheme="minorHAnsi" w:eastAsiaTheme="minorEastAsia" w:hAnsiTheme="minorHAnsi" w:cstheme="minorBidi"/>
                <w:sz w:val="22"/>
                <w:lang w:eastAsia="fi-FI"/>
              </w:rPr>
              <w:tab/>
            </w:r>
            <w:r w:rsidR="00493B53" w:rsidRPr="00827520">
              <w:rPr>
                <w:rStyle w:val="Hyperlinkki"/>
              </w:rPr>
              <w:t>Tallenna arkistoasiakirja</w:t>
            </w:r>
            <w:r w:rsidR="00493B53">
              <w:rPr>
                <w:webHidden/>
              </w:rPr>
              <w:tab/>
            </w:r>
            <w:r w:rsidR="00493B53">
              <w:rPr>
                <w:webHidden/>
              </w:rPr>
              <w:fldChar w:fldCharType="begin"/>
            </w:r>
            <w:r w:rsidR="00493B53">
              <w:rPr>
                <w:webHidden/>
              </w:rPr>
              <w:instrText xml:space="preserve"> PAGEREF _Toc216782555 \h </w:instrText>
            </w:r>
            <w:r w:rsidR="00493B53">
              <w:rPr>
                <w:webHidden/>
              </w:rPr>
            </w:r>
            <w:r w:rsidR="00493B53">
              <w:rPr>
                <w:webHidden/>
              </w:rPr>
              <w:fldChar w:fldCharType="separate"/>
            </w:r>
            <w:r>
              <w:rPr>
                <w:webHidden/>
              </w:rPr>
              <w:t>40</w:t>
            </w:r>
            <w:r w:rsidR="00493B53">
              <w:rPr>
                <w:webHidden/>
              </w:rPr>
              <w:fldChar w:fldCharType="end"/>
            </w:r>
          </w:hyperlink>
        </w:p>
        <w:p w14:paraId="2C24B0B4" w14:textId="0B604236" w:rsidR="00493B53" w:rsidRDefault="00D263EF">
          <w:pPr>
            <w:pStyle w:val="Sisluet1"/>
            <w:rPr>
              <w:rFonts w:asciiTheme="minorHAnsi" w:eastAsiaTheme="minorEastAsia" w:hAnsiTheme="minorHAnsi" w:cstheme="minorBidi"/>
              <w:sz w:val="22"/>
              <w:lang w:eastAsia="fi-FI"/>
            </w:rPr>
          </w:pPr>
          <w:hyperlink w:anchor="_Toc216782556" w:history="1">
            <w:r w:rsidR="00493B53" w:rsidRPr="00827520">
              <w:rPr>
                <w:rStyle w:val="Hyperlinkki"/>
              </w:rPr>
              <w:t>10</w:t>
            </w:r>
            <w:r w:rsidR="00493B53">
              <w:rPr>
                <w:rFonts w:asciiTheme="minorHAnsi" w:eastAsiaTheme="minorEastAsia" w:hAnsiTheme="minorHAnsi" w:cstheme="minorBidi"/>
                <w:sz w:val="22"/>
                <w:lang w:eastAsia="fi-FI"/>
              </w:rPr>
              <w:tab/>
            </w:r>
            <w:r w:rsidR="00493B53" w:rsidRPr="00827520">
              <w:rPr>
                <w:rStyle w:val="Hyperlinkki"/>
              </w:rPr>
              <w:t>Tallenna luovutusilmoitus</w:t>
            </w:r>
            <w:r w:rsidR="00493B53">
              <w:rPr>
                <w:webHidden/>
              </w:rPr>
              <w:tab/>
            </w:r>
            <w:r w:rsidR="00493B53">
              <w:rPr>
                <w:webHidden/>
              </w:rPr>
              <w:fldChar w:fldCharType="begin"/>
            </w:r>
            <w:r w:rsidR="00493B53">
              <w:rPr>
                <w:webHidden/>
              </w:rPr>
              <w:instrText xml:space="preserve"> PAGEREF _Toc216782556 \h </w:instrText>
            </w:r>
            <w:r w:rsidR="00493B53">
              <w:rPr>
                <w:webHidden/>
              </w:rPr>
            </w:r>
            <w:r w:rsidR="00493B53">
              <w:rPr>
                <w:webHidden/>
              </w:rPr>
              <w:fldChar w:fldCharType="separate"/>
            </w:r>
            <w:r>
              <w:rPr>
                <w:webHidden/>
              </w:rPr>
              <w:t>43</w:t>
            </w:r>
            <w:r w:rsidR="00493B53">
              <w:rPr>
                <w:webHidden/>
              </w:rPr>
              <w:fldChar w:fldCharType="end"/>
            </w:r>
          </w:hyperlink>
        </w:p>
        <w:p w14:paraId="169BC2C8" w14:textId="471923DA" w:rsidR="00493B53" w:rsidRDefault="00D263EF">
          <w:pPr>
            <w:pStyle w:val="Sisluet1"/>
            <w:rPr>
              <w:rFonts w:asciiTheme="minorHAnsi" w:eastAsiaTheme="minorEastAsia" w:hAnsiTheme="minorHAnsi" w:cstheme="minorBidi"/>
              <w:sz w:val="22"/>
              <w:lang w:eastAsia="fi-FI"/>
            </w:rPr>
          </w:pPr>
          <w:hyperlink w:anchor="_Toc216782557" w:history="1">
            <w:r w:rsidR="00493B53" w:rsidRPr="00827520">
              <w:rPr>
                <w:rStyle w:val="Hyperlinkki"/>
              </w:rPr>
              <w:t>11</w:t>
            </w:r>
            <w:r w:rsidR="00493B53">
              <w:rPr>
                <w:rFonts w:asciiTheme="minorHAnsi" w:eastAsiaTheme="minorEastAsia" w:hAnsiTheme="minorHAnsi" w:cstheme="minorBidi"/>
                <w:sz w:val="22"/>
                <w:lang w:eastAsia="fi-FI"/>
              </w:rPr>
              <w:tab/>
            </w:r>
            <w:r w:rsidR="00493B53" w:rsidRPr="00827520">
              <w:rPr>
                <w:rStyle w:val="Hyperlinkki"/>
              </w:rPr>
              <w:t>Korvaa palvelutapahtuma-asiakirja (PPA, PPA11)</w:t>
            </w:r>
            <w:r w:rsidR="00493B53">
              <w:rPr>
                <w:webHidden/>
              </w:rPr>
              <w:tab/>
            </w:r>
            <w:r w:rsidR="00493B53">
              <w:rPr>
                <w:webHidden/>
              </w:rPr>
              <w:fldChar w:fldCharType="begin"/>
            </w:r>
            <w:r w:rsidR="00493B53">
              <w:rPr>
                <w:webHidden/>
              </w:rPr>
              <w:instrText xml:space="preserve"> PAGEREF _Toc216782557 \h </w:instrText>
            </w:r>
            <w:r w:rsidR="00493B53">
              <w:rPr>
                <w:webHidden/>
              </w:rPr>
            </w:r>
            <w:r w:rsidR="00493B53">
              <w:rPr>
                <w:webHidden/>
              </w:rPr>
              <w:fldChar w:fldCharType="separate"/>
            </w:r>
            <w:r>
              <w:rPr>
                <w:webHidden/>
              </w:rPr>
              <w:t>46</w:t>
            </w:r>
            <w:r w:rsidR="00493B53">
              <w:rPr>
                <w:webHidden/>
              </w:rPr>
              <w:fldChar w:fldCharType="end"/>
            </w:r>
          </w:hyperlink>
        </w:p>
        <w:p w14:paraId="708C40E1" w14:textId="3D6CD9F9" w:rsidR="00493B53" w:rsidRDefault="00D263EF">
          <w:pPr>
            <w:pStyle w:val="Sisluet1"/>
            <w:rPr>
              <w:rFonts w:asciiTheme="minorHAnsi" w:eastAsiaTheme="minorEastAsia" w:hAnsiTheme="minorHAnsi" w:cstheme="minorBidi"/>
              <w:sz w:val="22"/>
              <w:lang w:eastAsia="fi-FI"/>
            </w:rPr>
          </w:pPr>
          <w:hyperlink w:anchor="_Toc216782558" w:history="1">
            <w:r w:rsidR="00493B53" w:rsidRPr="00827520">
              <w:rPr>
                <w:rStyle w:val="Hyperlinkki"/>
              </w:rPr>
              <w:t>12</w:t>
            </w:r>
            <w:r w:rsidR="00493B53">
              <w:rPr>
                <w:rFonts w:asciiTheme="minorHAnsi" w:eastAsiaTheme="minorEastAsia" w:hAnsiTheme="minorHAnsi" w:cstheme="minorBidi"/>
                <w:sz w:val="22"/>
                <w:lang w:eastAsia="fi-FI"/>
              </w:rPr>
              <w:tab/>
            </w:r>
            <w:r w:rsidR="00493B53" w:rsidRPr="00827520">
              <w:rPr>
                <w:rStyle w:val="Hyperlinkki"/>
              </w:rPr>
              <w:t>Korvaa palvelutapahtuma-asiakirja</w:t>
            </w:r>
            <w:r w:rsidR="00493B53">
              <w:rPr>
                <w:webHidden/>
              </w:rPr>
              <w:tab/>
            </w:r>
            <w:r w:rsidR="00493B53">
              <w:rPr>
                <w:webHidden/>
              </w:rPr>
              <w:fldChar w:fldCharType="begin"/>
            </w:r>
            <w:r w:rsidR="00493B53">
              <w:rPr>
                <w:webHidden/>
              </w:rPr>
              <w:instrText xml:space="preserve"> PAGEREF _Toc216782558 \h </w:instrText>
            </w:r>
            <w:r w:rsidR="00493B53">
              <w:rPr>
                <w:webHidden/>
              </w:rPr>
            </w:r>
            <w:r w:rsidR="00493B53">
              <w:rPr>
                <w:webHidden/>
              </w:rPr>
              <w:fldChar w:fldCharType="separate"/>
            </w:r>
            <w:r>
              <w:rPr>
                <w:webHidden/>
              </w:rPr>
              <w:t>49</w:t>
            </w:r>
            <w:r w:rsidR="00493B53">
              <w:rPr>
                <w:webHidden/>
              </w:rPr>
              <w:fldChar w:fldCharType="end"/>
            </w:r>
          </w:hyperlink>
        </w:p>
        <w:p w14:paraId="4FA1E9DA" w14:textId="6BCB9D31" w:rsidR="00493B53" w:rsidRDefault="00D263EF">
          <w:pPr>
            <w:pStyle w:val="Sisluet1"/>
            <w:rPr>
              <w:rFonts w:asciiTheme="minorHAnsi" w:eastAsiaTheme="minorEastAsia" w:hAnsiTheme="minorHAnsi" w:cstheme="minorBidi"/>
              <w:sz w:val="22"/>
              <w:lang w:eastAsia="fi-FI"/>
            </w:rPr>
          </w:pPr>
          <w:hyperlink w:anchor="_Toc216782559" w:history="1">
            <w:r w:rsidR="00493B53" w:rsidRPr="00827520">
              <w:rPr>
                <w:rStyle w:val="Hyperlinkki"/>
              </w:rPr>
              <w:t>13</w:t>
            </w:r>
            <w:r w:rsidR="00493B53">
              <w:rPr>
                <w:rFonts w:asciiTheme="minorHAnsi" w:eastAsiaTheme="minorEastAsia" w:hAnsiTheme="minorHAnsi" w:cstheme="minorBidi"/>
                <w:sz w:val="22"/>
                <w:lang w:eastAsia="fi-FI"/>
              </w:rPr>
              <w:tab/>
            </w:r>
            <w:r w:rsidR="00493B53" w:rsidRPr="00827520">
              <w:rPr>
                <w:rStyle w:val="Hyperlinkki"/>
              </w:rPr>
              <w:t>Korvaa hoitoasiakirja (PPA, PPA11)</w:t>
            </w:r>
            <w:r w:rsidR="00493B53">
              <w:rPr>
                <w:webHidden/>
              </w:rPr>
              <w:tab/>
            </w:r>
            <w:r w:rsidR="00493B53">
              <w:rPr>
                <w:webHidden/>
              </w:rPr>
              <w:fldChar w:fldCharType="begin"/>
            </w:r>
            <w:r w:rsidR="00493B53">
              <w:rPr>
                <w:webHidden/>
              </w:rPr>
              <w:instrText xml:space="preserve"> PAGEREF _Toc216782559 \h </w:instrText>
            </w:r>
            <w:r w:rsidR="00493B53">
              <w:rPr>
                <w:webHidden/>
              </w:rPr>
            </w:r>
            <w:r w:rsidR="00493B53">
              <w:rPr>
                <w:webHidden/>
              </w:rPr>
              <w:fldChar w:fldCharType="separate"/>
            </w:r>
            <w:r>
              <w:rPr>
                <w:webHidden/>
              </w:rPr>
              <w:t>55</w:t>
            </w:r>
            <w:r w:rsidR="00493B53">
              <w:rPr>
                <w:webHidden/>
              </w:rPr>
              <w:fldChar w:fldCharType="end"/>
            </w:r>
          </w:hyperlink>
        </w:p>
        <w:p w14:paraId="1195429D" w14:textId="0FAFB075" w:rsidR="00493B53" w:rsidRDefault="00D263EF">
          <w:pPr>
            <w:pStyle w:val="Sisluet1"/>
            <w:rPr>
              <w:rFonts w:asciiTheme="minorHAnsi" w:eastAsiaTheme="minorEastAsia" w:hAnsiTheme="minorHAnsi" w:cstheme="minorBidi"/>
              <w:sz w:val="22"/>
              <w:lang w:eastAsia="fi-FI"/>
            </w:rPr>
          </w:pPr>
          <w:hyperlink w:anchor="_Toc216782560" w:history="1">
            <w:r w:rsidR="00493B53" w:rsidRPr="00827520">
              <w:rPr>
                <w:rStyle w:val="Hyperlinkki"/>
              </w:rPr>
              <w:t>14</w:t>
            </w:r>
            <w:r w:rsidR="00493B53">
              <w:rPr>
                <w:rFonts w:asciiTheme="minorHAnsi" w:eastAsiaTheme="minorEastAsia" w:hAnsiTheme="minorHAnsi" w:cstheme="minorBidi"/>
                <w:sz w:val="22"/>
                <w:lang w:eastAsia="fi-FI"/>
              </w:rPr>
              <w:tab/>
            </w:r>
            <w:r w:rsidR="00493B53" w:rsidRPr="00827520">
              <w:rPr>
                <w:rStyle w:val="Hyperlinkki"/>
              </w:rPr>
              <w:t>Korvaa hoitoasiakirja</w:t>
            </w:r>
            <w:r w:rsidR="00493B53">
              <w:rPr>
                <w:webHidden/>
              </w:rPr>
              <w:tab/>
            </w:r>
            <w:r w:rsidR="00493B53">
              <w:rPr>
                <w:webHidden/>
              </w:rPr>
              <w:fldChar w:fldCharType="begin"/>
            </w:r>
            <w:r w:rsidR="00493B53">
              <w:rPr>
                <w:webHidden/>
              </w:rPr>
              <w:instrText xml:space="preserve"> PAGEREF _Toc216782560 \h </w:instrText>
            </w:r>
            <w:r w:rsidR="00493B53">
              <w:rPr>
                <w:webHidden/>
              </w:rPr>
            </w:r>
            <w:r w:rsidR="00493B53">
              <w:rPr>
                <w:webHidden/>
              </w:rPr>
              <w:fldChar w:fldCharType="separate"/>
            </w:r>
            <w:r>
              <w:rPr>
                <w:webHidden/>
              </w:rPr>
              <w:t>61</w:t>
            </w:r>
            <w:r w:rsidR="00493B53">
              <w:rPr>
                <w:webHidden/>
              </w:rPr>
              <w:fldChar w:fldCharType="end"/>
            </w:r>
          </w:hyperlink>
        </w:p>
        <w:p w14:paraId="26294286" w14:textId="499179AE" w:rsidR="00493B53" w:rsidRDefault="00D263EF">
          <w:pPr>
            <w:pStyle w:val="Sisluet1"/>
            <w:rPr>
              <w:rFonts w:asciiTheme="minorHAnsi" w:eastAsiaTheme="minorEastAsia" w:hAnsiTheme="minorHAnsi" w:cstheme="minorBidi"/>
              <w:sz w:val="22"/>
              <w:lang w:eastAsia="fi-FI"/>
            </w:rPr>
          </w:pPr>
          <w:hyperlink w:anchor="_Toc216782561" w:history="1">
            <w:r w:rsidR="00493B53" w:rsidRPr="00827520">
              <w:rPr>
                <w:rStyle w:val="Hyperlinkki"/>
              </w:rPr>
              <w:t>15</w:t>
            </w:r>
            <w:r w:rsidR="00493B53">
              <w:rPr>
                <w:rFonts w:asciiTheme="minorHAnsi" w:eastAsiaTheme="minorEastAsia" w:hAnsiTheme="minorHAnsi" w:cstheme="minorBidi"/>
                <w:sz w:val="22"/>
                <w:lang w:eastAsia="fi-FI"/>
              </w:rPr>
              <w:tab/>
            </w:r>
            <w:r w:rsidR="00493B53" w:rsidRPr="00827520">
              <w:rPr>
                <w:rStyle w:val="Hyperlinkki"/>
              </w:rPr>
              <w:t>Korvaa Tahdonilmaisupalvelun asiakirja</w:t>
            </w:r>
            <w:r w:rsidR="00493B53">
              <w:rPr>
                <w:webHidden/>
              </w:rPr>
              <w:tab/>
            </w:r>
            <w:r w:rsidR="00493B53">
              <w:rPr>
                <w:webHidden/>
              </w:rPr>
              <w:fldChar w:fldCharType="begin"/>
            </w:r>
            <w:r w:rsidR="00493B53">
              <w:rPr>
                <w:webHidden/>
              </w:rPr>
              <w:instrText xml:space="preserve"> PAGEREF _Toc216782561 \h </w:instrText>
            </w:r>
            <w:r w:rsidR="00493B53">
              <w:rPr>
                <w:webHidden/>
              </w:rPr>
            </w:r>
            <w:r w:rsidR="00493B53">
              <w:rPr>
                <w:webHidden/>
              </w:rPr>
              <w:fldChar w:fldCharType="separate"/>
            </w:r>
            <w:r>
              <w:rPr>
                <w:webHidden/>
              </w:rPr>
              <w:t>68</w:t>
            </w:r>
            <w:r w:rsidR="00493B53">
              <w:rPr>
                <w:webHidden/>
              </w:rPr>
              <w:fldChar w:fldCharType="end"/>
            </w:r>
          </w:hyperlink>
        </w:p>
        <w:p w14:paraId="17E9DF15" w14:textId="31410F23" w:rsidR="00493B53" w:rsidRDefault="00D263EF">
          <w:pPr>
            <w:pStyle w:val="Sisluet1"/>
            <w:rPr>
              <w:rFonts w:asciiTheme="minorHAnsi" w:eastAsiaTheme="minorEastAsia" w:hAnsiTheme="minorHAnsi" w:cstheme="minorBidi"/>
              <w:sz w:val="22"/>
              <w:lang w:eastAsia="fi-FI"/>
            </w:rPr>
          </w:pPr>
          <w:hyperlink w:anchor="_Toc216782562" w:history="1">
            <w:r w:rsidR="00493B53" w:rsidRPr="00827520">
              <w:rPr>
                <w:rStyle w:val="Hyperlinkki"/>
              </w:rPr>
              <w:t>16</w:t>
            </w:r>
            <w:r w:rsidR="00493B53">
              <w:rPr>
                <w:rFonts w:asciiTheme="minorHAnsi" w:eastAsiaTheme="minorEastAsia" w:hAnsiTheme="minorHAnsi" w:cstheme="minorBidi"/>
                <w:sz w:val="22"/>
                <w:lang w:eastAsia="fi-FI"/>
              </w:rPr>
              <w:tab/>
            </w:r>
            <w:r w:rsidR="00493B53" w:rsidRPr="00827520">
              <w:rPr>
                <w:rStyle w:val="Hyperlinkki"/>
              </w:rPr>
              <w:t>Korvaa arkistoasiakirja</w:t>
            </w:r>
            <w:r w:rsidR="00493B53">
              <w:rPr>
                <w:webHidden/>
              </w:rPr>
              <w:tab/>
            </w:r>
            <w:r w:rsidR="00493B53">
              <w:rPr>
                <w:webHidden/>
              </w:rPr>
              <w:fldChar w:fldCharType="begin"/>
            </w:r>
            <w:r w:rsidR="00493B53">
              <w:rPr>
                <w:webHidden/>
              </w:rPr>
              <w:instrText xml:space="preserve"> PAGEREF _Toc216782562 \h </w:instrText>
            </w:r>
            <w:r w:rsidR="00493B53">
              <w:rPr>
                <w:webHidden/>
              </w:rPr>
            </w:r>
            <w:r w:rsidR="00493B53">
              <w:rPr>
                <w:webHidden/>
              </w:rPr>
              <w:fldChar w:fldCharType="separate"/>
            </w:r>
            <w:r>
              <w:rPr>
                <w:webHidden/>
              </w:rPr>
              <w:t>73</w:t>
            </w:r>
            <w:r w:rsidR="00493B53">
              <w:rPr>
                <w:webHidden/>
              </w:rPr>
              <w:fldChar w:fldCharType="end"/>
            </w:r>
          </w:hyperlink>
        </w:p>
        <w:p w14:paraId="021FD84A" w14:textId="0178C5C9" w:rsidR="00493B53" w:rsidRDefault="00D263EF">
          <w:pPr>
            <w:pStyle w:val="Sisluet1"/>
            <w:rPr>
              <w:rFonts w:asciiTheme="minorHAnsi" w:eastAsiaTheme="minorEastAsia" w:hAnsiTheme="minorHAnsi" w:cstheme="minorBidi"/>
              <w:sz w:val="22"/>
              <w:lang w:eastAsia="fi-FI"/>
            </w:rPr>
          </w:pPr>
          <w:hyperlink w:anchor="_Toc216782563" w:history="1">
            <w:r w:rsidR="00493B53" w:rsidRPr="00827520">
              <w:rPr>
                <w:rStyle w:val="Hyperlinkki"/>
              </w:rPr>
              <w:t>17</w:t>
            </w:r>
            <w:r w:rsidR="00493B53">
              <w:rPr>
                <w:rFonts w:asciiTheme="minorHAnsi" w:eastAsiaTheme="minorEastAsia" w:hAnsiTheme="minorHAnsi" w:cstheme="minorBidi"/>
                <w:sz w:val="22"/>
                <w:lang w:eastAsia="fi-FI"/>
              </w:rPr>
              <w:tab/>
            </w:r>
            <w:r w:rsidR="00493B53" w:rsidRPr="00827520">
              <w:rPr>
                <w:rStyle w:val="Hyperlinkki"/>
              </w:rPr>
              <w:t>Hae potilasasiakirjoja (PPB, PPB11)</w:t>
            </w:r>
            <w:r w:rsidR="00493B53">
              <w:rPr>
                <w:webHidden/>
              </w:rPr>
              <w:tab/>
            </w:r>
            <w:r w:rsidR="00493B53">
              <w:rPr>
                <w:webHidden/>
              </w:rPr>
              <w:fldChar w:fldCharType="begin"/>
            </w:r>
            <w:r w:rsidR="00493B53">
              <w:rPr>
                <w:webHidden/>
              </w:rPr>
              <w:instrText xml:space="preserve"> PAGEREF _Toc216782563 \h </w:instrText>
            </w:r>
            <w:r w:rsidR="00493B53">
              <w:rPr>
                <w:webHidden/>
              </w:rPr>
            </w:r>
            <w:r w:rsidR="00493B53">
              <w:rPr>
                <w:webHidden/>
              </w:rPr>
              <w:fldChar w:fldCharType="separate"/>
            </w:r>
            <w:r>
              <w:rPr>
                <w:webHidden/>
              </w:rPr>
              <w:t>76</w:t>
            </w:r>
            <w:r w:rsidR="00493B53">
              <w:rPr>
                <w:webHidden/>
              </w:rPr>
              <w:fldChar w:fldCharType="end"/>
            </w:r>
          </w:hyperlink>
        </w:p>
        <w:p w14:paraId="1AB93014" w14:textId="1FF89E01" w:rsidR="00493B53" w:rsidRDefault="00D263EF">
          <w:pPr>
            <w:pStyle w:val="Sisluet1"/>
            <w:rPr>
              <w:rFonts w:asciiTheme="minorHAnsi" w:eastAsiaTheme="minorEastAsia" w:hAnsiTheme="minorHAnsi" w:cstheme="minorBidi"/>
              <w:sz w:val="22"/>
              <w:lang w:eastAsia="fi-FI"/>
            </w:rPr>
          </w:pPr>
          <w:hyperlink w:anchor="_Toc216782564" w:history="1">
            <w:r w:rsidR="00493B53" w:rsidRPr="00827520">
              <w:rPr>
                <w:rStyle w:val="Hyperlinkki"/>
              </w:rPr>
              <w:t>18</w:t>
            </w:r>
            <w:r w:rsidR="00493B53">
              <w:rPr>
                <w:rFonts w:asciiTheme="minorHAnsi" w:eastAsiaTheme="minorEastAsia" w:hAnsiTheme="minorHAnsi" w:cstheme="minorBidi"/>
                <w:sz w:val="22"/>
                <w:lang w:eastAsia="fi-FI"/>
              </w:rPr>
              <w:tab/>
            </w:r>
            <w:r w:rsidR="00493B53" w:rsidRPr="00827520">
              <w:rPr>
                <w:rStyle w:val="Hyperlinkki"/>
              </w:rPr>
              <w:t>Hae oman rekisterin asiakirjoja</w:t>
            </w:r>
            <w:r w:rsidR="00493B53">
              <w:rPr>
                <w:webHidden/>
              </w:rPr>
              <w:tab/>
            </w:r>
            <w:r w:rsidR="00493B53">
              <w:rPr>
                <w:webHidden/>
              </w:rPr>
              <w:fldChar w:fldCharType="begin"/>
            </w:r>
            <w:r w:rsidR="00493B53">
              <w:rPr>
                <w:webHidden/>
              </w:rPr>
              <w:instrText xml:space="preserve"> PAGEREF _Toc216782564 \h </w:instrText>
            </w:r>
            <w:r w:rsidR="00493B53">
              <w:rPr>
                <w:webHidden/>
              </w:rPr>
            </w:r>
            <w:r w:rsidR="00493B53">
              <w:rPr>
                <w:webHidden/>
              </w:rPr>
              <w:fldChar w:fldCharType="separate"/>
            </w:r>
            <w:r>
              <w:rPr>
                <w:webHidden/>
              </w:rPr>
              <w:t>84</w:t>
            </w:r>
            <w:r w:rsidR="00493B53">
              <w:rPr>
                <w:webHidden/>
              </w:rPr>
              <w:fldChar w:fldCharType="end"/>
            </w:r>
          </w:hyperlink>
        </w:p>
        <w:p w14:paraId="4D7634A7" w14:textId="6150AC8C" w:rsidR="00493B53" w:rsidRDefault="00D263EF">
          <w:pPr>
            <w:pStyle w:val="Sisluet1"/>
            <w:rPr>
              <w:rFonts w:asciiTheme="minorHAnsi" w:eastAsiaTheme="minorEastAsia" w:hAnsiTheme="minorHAnsi" w:cstheme="minorBidi"/>
              <w:sz w:val="22"/>
              <w:lang w:eastAsia="fi-FI"/>
            </w:rPr>
          </w:pPr>
          <w:hyperlink w:anchor="_Toc216782565" w:history="1">
            <w:r w:rsidR="00493B53" w:rsidRPr="00827520">
              <w:rPr>
                <w:rStyle w:val="Hyperlinkki"/>
              </w:rPr>
              <w:t>19</w:t>
            </w:r>
            <w:r w:rsidR="00493B53">
              <w:rPr>
                <w:rFonts w:asciiTheme="minorHAnsi" w:eastAsiaTheme="minorEastAsia" w:hAnsiTheme="minorHAnsi" w:cstheme="minorBidi"/>
                <w:sz w:val="22"/>
                <w:lang w:eastAsia="fi-FI"/>
              </w:rPr>
              <w:tab/>
            </w:r>
            <w:r w:rsidR="00493B53" w:rsidRPr="00827520">
              <w:rPr>
                <w:rStyle w:val="Hyperlinkki"/>
              </w:rPr>
              <w:t>Hae asiakirjoja luovutuksena</w:t>
            </w:r>
            <w:r w:rsidR="00493B53">
              <w:rPr>
                <w:webHidden/>
              </w:rPr>
              <w:tab/>
            </w:r>
            <w:r w:rsidR="00493B53">
              <w:rPr>
                <w:webHidden/>
              </w:rPr>
              <w:fldChar w:fldCharType="begin"/>
            </w:r>
            <w:r w:rsidR="00493B53">
              <w:rPr>
                <w:webHidden/>
              </w:rPr>
              <w:instrText xml:space="preserve"> PAGEREF _Toc216782565 \h </w:instrText>
            </w:r>
            <w:r w:rsidR="00493B53">
              <w:rPr>
                <w:webHidden/>
              </w:rPr>
            </w:r>
            <w:r w:rsidR="00493B53">
              <w:rPr>
                <w:webHidden/>
              </w:rPr>
              <w:fldChar w:fldCharType="separate"/>
            </w:r>
            <w:r>
              <w:rPr>
                <w:webHidden/>
              </w:rPr>
              <w:t>89</w:t>
            </w:r>
            <w:r w:rsidR="00493B53">
              <w:rPr>
                <w:webHidden/>
              </w:rPr>
              <w:fldChar w:fldCharType="end"/>
            </w:r>
          </w:hyperlink>
        </w:p>
        <w:p w14:paraId="4ACEBCCA" w14:textId="4746C449" w:rsidR="00493B53" w:rsidRDefault="00D263EF">
          <w:pPr>
            <w:pStyle w:val="Sisluet1"/>
            <w:rPr>
              <w:rFonts w:asciiTheme="minorHAnsi" w:eastAsiaTheme="minorEastAsia" w:hAnsiTheme="minorHAnsi" w:cstheme="minorBidi"/>
              <w:sz w:val="22"/>
              <w:lang w:eastAsia="fi-FI"/>
            </w:rPr>
          </w:pPr>
          <w:hyperlink w:anchor="_Toc216782566" w:history="1">
            <w:r w:rsidR="00493B53" w:rsidRPr="00827520">
              <w:rPr>
                <w:rStyle w:val="Hyperlinkki"/>
              </w:rPr>
              <w:t>20</w:t>
            </w:r>
            <w:r w:rsidR="00493B53">
              <w:rPr>
                <w:rFonts w:asciiTheme="minorHAnsi" w:eastAsiaTheme="minorEastAsia" w:hAnsiTheme="minorHAnsi" w:cstheme="minorBidi"/>
                <w:sz w:val="22"/>
                <w:lang w:eastAsia="fi-FI"/>
              </w:rPr>
              <w:tab/>
            </w:r>
            <w:r w:rsidR="00493B53" w:rsidRPr="00827520">
              <w:rPr>
                <w:rStyle w:val="Hyperlinkki"/>
              </w:rPr>
              <w:t>Hae asiakirjoja ostopalvelutilanteessa</w:t>
            </w:r>
            <w:r w:rsidR="00493B53">
              <w:rPr>
                <w:webHidden/>
              </w:rPr>
              <w:tab/>
            </w:r>
            <w:r w:rsidR="00493B53">
              <w:rPr>
                <w:webHidden/>
              </w:rPr>
              <w:fldChar w:fldCharType="begin"/>
            </w:r>
            <w:r w:rsidR="00493B53">
              <w:rPr>
                <w:webHidden/>
              </w:rPr>
              <w:instrText xml:space="preserve"> PAGEREF _Toc216782566 \h </w:instrText>
            </w:r>
            <w:r w:rsidR="00493B53">
              <w:rPr>
                <w:webHidden/>
              </w:rPr>
            </w:r>
            <w:r w:rsidR="00493B53">
              <w:rPr>
                <w:webHidden/>
              </w:rPr>
              <w:fldChar w:fldCharType="separate"/>
            </w:r>
            <w:r>
              <w:rPr>
                <w:webHidden/>
              </w:rPr>
              <w:t>93</w:t>
            </w:r>
            <w:r w:rsidR="00493B53">
              <w:rPr>
                <w:webHidden/>
              </w:rPr>
              <w:fldChar w:fldCharType="end"/>
            </w:r>
          </w:hyperlink>
        </w:p>
        <w:p w14:paraId="782D6E37" w14:textId="6A49F4C0" w:rsidR="00493B53" w:rsidRDefault="00D263EF">
          <w:pPr>
            <w:pStyle w:val="Sisluet1"/>
            <w:rPr>
              <w:rFonts w:asciiTheme="minorHAnsi" w:eastAsiaTheme="minorEastAsia" w:hAnsiTheme="minorHAnsi" w:cstheme="minorBidi"/>
              <w:sz w:val="22"/>
              <w:lang w:eastAsia="fi-FI"/>
            </w:rPr>
          </w:pPr>
          <w:hyperlink w:anchor="_Toc216782567" w:history="1">
            <w:r w:rsidR="00493B53" w:rsidRPr="00827520">
              <w:rPr>
                <w:rStyle w:val="Hyperlinkki"/>
              </w:rPr>
              <w:t>21</w:t>
            </w:r>
            <w:r w:rsidR="00493B53">
              <w:rPr>
                <w:rFonts w:asciiTheme="minorHAnsi" w:eastAsiaTheme="minorEastAsia" w:hAnsiTheme="minorHAnsi" w:cstheme="minorBidi"/>
                <w:sz w:val="22"/>
                <w:lang w:eastAsia="fi-FI"/>
              </w:rPr>
              <w:tab/>
            </w:r>
            <w:r w:rsidR="00493B53" w:rsidRPr="00827520">
              <w:rPr>
                <w:rStyle w:val="Hyperlinkki"/>
              </w:rPr>
              <w:t>Hae Tahdonilmaisupalvelun asiakirjoja</w:t>
            </w:r>
            <w:r w:rsidR="00493B53">
              <w:rPr>
                <w:webHidden/>
              </w:rPr>
              <w:tab/>
            </w:r>
            <w:r w:rsidR="00493B53">
              <w:rPr>
                <w:webHidden/>
              </w:rPr>
              <w:fldChar w:fldCharType="begin"/>
            </w:r>
            <w:r w:rsidR="00493B53">
              <w:rPr>
                <w:webHidden/>
              </w:rPr>
              <w:instrText xml:space="preserve"> PAGEREF _Toc216782567 \h </w:instrText>
            </w:r>
            <w:r w:rsidR="00493B53">
              <w:rPr>
                <w:webHidden/>
              </w:rPr>
            </w:r>
            <w:r w:rsidR="00493B53">
              <w:rPr>
                <w:webHidden/>
              </w:rPr>
              <w:fldChar w:fldCharType="separate"/>
            </w:r>
            <w:r>
              <w:rPr>
                <w:webHidden/>
              </w:rPr>
              <w:t>97</w:t>
            </w:r>
            <w:r w:rsidR="00493B53">
              <w:rPr>
                <w:webHidden/>
              </w:rPr>
              <w:fldChar w:fldCharType="end"/>
            </w:r>
          </w:hyperlink>
        </w:p>
        <w:p w14:paraId="01EA3636" w14:textId="41E2800A" w:rsidR="00493B53" w:rsidRDefault="00D263EF">
          <w:pPr>
            <w:pStyle w:val="Sisluet1"/>
            <w:rPr>
              <w:rFonts w:asciiTheme="minorHAnsi" w:eastAsiaTheme="minorEastAsia" w:hAnsiTheme="minorHAnsi" w:cstheme="minorBidi"/>
              <w:sz w:val="22"/>
              <w:lang w:eastAsia="fi-FI"/>
            </w:rPr>
          </w:pPr>
          <w:hyperlink w:anchor="_Toc216782568" w:history="1">
            <w:r w:rsidR="00493B53" w:rsidRPr="00827520">
              <w:rPr>
                <w:rStyle w:val="Hyperlinkki"/>
              </w:rPr>
              <w:t>22</w:t>
            </w:r>
            <w:r w:rsidR="00493B53">
              <w:rPr>
                <w:rFonts w:asciiTheme="minorHAnsi" w:eastAsiaTheme="minorEastAsia" w:hAnsiTheme="minorHAnsi" w:cstheme="minorBidi"/>
                <w:sz w:val="22"/>
                <w:lang w:eastAsia="fi-FI"/>
              </w:rPr>
              <w:tab/>
            </w:r>
            <w:r w:rsidR="00493B53" w:rsidRPr="00827520">
              <w:rPr>
                <w:rStyle w:val="Hyperlinkki"/>
              </w:rPr>
              <w:t>Hae arkistoasiakirjoja</w:t>
            </w:r>
            <w:r w:rsidR="00493B53">
              <w:rPr>
                <w:webHidden/>
              </w:rPr>
              <w:tab/>
            </w:r>
            <w:r w:rsidR="00493B53">
              <w:rPr>
                <w:webHidden/>
              </w:rPr>
              <w:fldChar w:fldCharType="begin"/>
            </w:r>
            <w:r w:rsidR="00493B53">
              <w:rPr>
                <w:webHidden/>
              </w:rPr>
              <w:instrText xml:space="preserve"> PAGEREF _Toc216782568 \h </w:instrText>
            </w:r>
            <w:r w:rsidR="00493B53">
              <w:rPr>
                <w:webHidden/>
              </w:rPr>
            </w:r>
            <w:r w:rsidR="00493B53">
              <w:rPr>
                <w:webHidden/>
              </w:rPr>
              <w:fldChar w:fldCharType="separate"/>
            </w:r>
            <w:r>
              <w:rPr>
                <w:webHidden/>
              </w:rPr>
              <w:t>102</w:t>
            </w:r>
            <w:r w:rsidR="00493B53">
              <w:rPr>
                <w:webHidden/>
              </w:rPr>
              <w:fldChar w:fldCharType="end"/>
            </w:r>
          </w:hyperlink>
        </w:p>
        <w:p w14:paraId="112E5D68" w14:textId="060C8FAC" w:rsidR="00493B53" w:rsidRDefault="00D263EF">
          <w:pPr>
            <w:pStyle w:val="Sisluet1"/>
            <w:rPr>
              <w:rFonts w:asciiTheme="minorHAnsi" w:eastAsiaTheme="minorEastAsia" w:hAnsiTheme="minorHAnsi" w:cstheme="minorBidi"/>
              <w:sz w:val="22"/>
              <w:lang w:eastAsia="fi-FI"/>
            </w:rPr>
          </w:pPr>
          <w:hyperlink w:anchor="_Toc216782569" w:history="1">
            <w:r w:rsidR="00493B53" w:rsidRPr="00827520">
              <w:rPr>
                <w:rStyle w:val="Hyperlinkki"/>
              </w:rPr>
              <w:t>23</w:t>
            </w:r>
            <w:r w:rsidR="00493B53">
              <w:rPr>
                <w:rFonts w:asciiTheme="minorHAnsi" w:eastAsiaTheme="minorEastAsia" w:hAnsiTheme="minorHAnsi" w:cstheme="minorBidi"/>
                <w:sz w:val="22"/>
                <w:lang w:eastAsia="fi-FI"/>
              </w:rPr>
              <w:tab/>
            </w:r>
            <w:r w:rsidR="00493B53" w:rsidRPr="00827520">
              <w:rPr>
                <w:rStyle w:val="Hyperlinkki"/>
              </w:rPr>
              <w:t>Hae keskeisiä tietoja (PPC)</w:t>
            </w:r>
            <w:r w:rsidR="00493B53">
              <w:rPr>
                <w:webHidden/>
              </w:rPr>
              <w:tab/>
            </w:r>
            <w:r w:rsidR="00493B53">
              <w:rPr>
                <w:webHidden/>
              </w:rPr>
              <w:fldChar w:fldCharType="begin"/>
            </w:r>
            <w:r w:rsidR="00493B53">
              <w:rPr>
                <w:webHidden/>
              </w:rPr>
              <w:instrText xml:space="preserve"> PAGEREF _Toc216782569 \h </w:instrText>
            </w:r>
            <w:r w:rsidR="00493B53">
              <w:rPr>
                <w:webHidden/>
              </w:rPr>
            </w:r>
            <w:r w:rsidR="00493B53">
              <w:rPr>
                <w:webHidden/>
              </w:rPr>
              <w:fldChar w:fldCharType="separate"/>
            </w:r>
            <w:r>
              <w:rPr>
                <w:webHidden/>
              </w:rPr>
              <w:t>112</w:t>
            </w:r>
            <w:r w:rsidR="00493B53">
              <w:rPr>
                <w:webHidden/>
              </w:rPr>
              <w:fldChar w:fldCharType="end"/>
            </w:r>
          </w:hyperlink>
        </w:p>
        <w:p w14:paraId="3AC22392" w14:textId="66097A18" w:rsidR="00493B53" w:rsidRDefault="00D263EF">
          <w:pPr>
            <w:pStyle w:val="Sisluet1"/>
            <w:rPr>
              <w:rFonts w:asciiTheme="minorHAnsi" w:eastAsiaTheme="minorEastAsia" w:hAnsiTheme="minorHAnsi" w:cstheme="minorBidi"/>
              <w:sz w:val="22"/>
              <w:lang w:eastAsia="fi-FI"/>
            </w:rPr>
          </w:pPr>
          <w:hyperlink w:anchor="_Toc216782570" w:history="1">
            <w:r w:rsidR="00493B53" w:rsidRPr="00827520">
              <w:rPr>
                <w:rStyle w:val="Hyperlinkki"/>
              </w:rPr>
              <w:t>24</w:t>
            </w:r>
            <w:r w:rsidR="00493B53">
              <w:rPr>
                <w:rFonts w:asciiTheme="minorHAnsi" w:eastAsiaTheme="minorEastAsia" w:hAnsiTheme="minorHAnsi" w:cstheme="minorBidi"/>
                <w:sz w:val="22"/>
                <w:lang w:eastAsia="fi-FI"/>
              </w:rPr>
              <w:tab/>
            </w:r>
            <w:r w:rsidR="00493B53" w:rsidRPr="00827520">
              <w:rPr>
                <w:rStyle w:val="Hyperlinkki"/>
              </w:rPr>
              <w:t>Hae keskeisiä terveystietoja</w:t>
            </w:r>
            <w:r w:rsidR="00493B53">
              <w:rPr>
                <w:webHidden/>
              </w:rPr>
              <w:tab/>
            </w:r>
            <w:r w:rsidR="00493B53">
              <w:rPr>
                <w:webHidden/>
              </w:rPr>
              <w:fldChar w:fldCharType="begin"/>
            </w:r>
            <w:r w:rsidR="00493B53">
              <w:rPr>
                <w:webHidden/>
              </w:rPr>
              <w:instrText xml:space="preserve"> PAGEREF _Toc216782570 \h </w:instrText>
            </w:r>
            <w:r w:rsidR="00493B53">
              <w:rPr>
                <w:webHidden/>
              </w:rPr>
            </w:r>
            <w:r w:rsidR="00493B53">
              <w:rPr>
                <w:webHidden/>
              </w:rPr>
              <w:fldChar w:fldCharType="separate"/>
            </w:r>
            <w:r>
              <w:rPr>
                <w:webHidden/>
              </w:rPr>
              <w:t>116</w:t>
            </w:r>
            <w:r w:rsidR="00493B53">
              <w:rPr>
                <w:webHidden/>
              </w:rPr>
              <w:fldChar w:fldCharType="end"/>
            </w:r>
          </w:hyperlink>
        </w:p>
        <w:p w14:paraId="44DB58C7" w14:textId="08CE96F9" w:rsidR="00493B53" w:rsidRDefault="00D263EF">
          <w:pPr>
            <w:pStyle w:val="Sisluet1"/>
            <w:rPr>
              <w:rFonts w:asciiTheme="minorHAnsi" w:eastAsiaTheme="minorEastAsia" w:hAnsiTheme="minorHAnsi" w:cstheme="minorBidi"/>
              <w:sz w:val="22"/>
              <w:lang w:eastAsia="fi-FI"/>
            </w:rPr>
          </w:pPr>
          <w:hyperlink w:anchor="_Toc216782571" w:history="1">
            <w:r w:rsidR="00493B53" w:rsidRPr="00827520">
              <w:rPr>
                <w:rStyle w:val="Hyperlinkki"/>
              </w:rPr>
              <w:t>25</w:t>
            </w:r>
            <w:r w:rsidR="00493B53">
              <w:rPr>
                <w:rFonts w:asciiTheme="minorHAnsi" w:eastAsiaTheme="minorEastAsia" w:hAnsiTheme="minorHAnsi" w:cstheme="minorBidi"/>
                <w:sz w:val="22"/>
                <w:lang w:eastAsia="fi-FI"/>
              </w:rPr>
              <w:tab/>
            </w:r>
            <w:r w:rsidR="00493B53" w:rsidRPr="00827520">
              <w:rPr>
                <w:rStyle w:val="Hyperlinkki"/>
              </w:rPr>
              <w:t>Hae koronatodistus</w:t>
            </w:r>
            <w:r w:rsidR="00493B53">
              <w:rPr>
                <w:webHidden/>
              </w:rPr>
              <w:tab/>
            </w:r>
            <w:r w:rsidR="00493B53">
              <w:rPr>
                <w:webHidden/>
              </w:rPr>
              <w:fldChar w:fldCharType="begin"/>
            </w:r>
            <w:r w:rsidR="00493B53">
              <w:rPr>
                <w:webHidden/>
              </w:rPr>
              <w:instrText xml:space="preserve"> PAGEREF _Toc216782571 \h </w:instrText>
            </w:r>
            <w:r w:rsidR="00493B53">
              <w:rPr>
                <w:webHidden/>
              </w:rPr>
            </w:r>
            <w:r w:rsidR="00493B53">
              <w:rPr>
                <w:webHidden/>
              </w:rPr>
              <w:fldChar w:fldCharType="separate"/>
            </w:r>
            <w:r>
              <w:rPr>
                <w:webHidden/>
              </w:rPr>
              <w:t>120</w:t>
            </w:r>
            <w:r w:rsidR="00493B53">
              <w:rPr>
                <w:webHidden/>
              </w:rPr>
              <w:fldChar w:fldCharType="end"/>
            </w:r>
          </w:hyperlink>
        </w:p>
        <w:p w14:paraId="2DE9A1BC" w14:textId="3F7DB97E" w:rsidR="00493B53" w:rsidRDefault="00D263EF">
          <w:pPr>
            <w:pStyle w:val="Sisluet1"/>
            <w:rPr>
              <w:rFonts w:asciiTheme="minorHAnsi" w:eastAsiaTheme="minorEastAsia" w:hAnsiTheme="minorHAnsi" w:cstheme="minorBidi"/>
              <w:sz w:val="22"/>
              <w:lang w:eastAsia="fi-FI"/>
            </w:rPr>
          </w:pPr>
          <w:hyperlink w:anchor="_Toc216782572" w:history="1">
            <w:r w:rsidR="00493B53" w:rsidRPr="00827520">
              <w:rPr>
                <w:rStyle w:val="Hyperlinkki"/>
              </w:rPr>
              <w:t>26</w:t>
            </w:r>
            <w:r w:rsidR="00493B53">
              <w:rPr>
                <w:rFonts w:asciiTheme="minorHAnsi" w:eastAsiaTheme="minorEastAsia" w:hAnsiTheme="minorHAnsi" w:cstheme="minorBidi"/>
                <w:sz w:val="22"/>
                <w:lang w:eastAsia="fi-FI"/>
              </w:rPr>
              <w:tab/>
            </w:r>
            <w:r w:rsidR="00493B53" w:rsidRPr="00827520">
              <w:rPr>
                <w:rStyle w:val="Hyperlinkki"/>
              </w:rPr>
              <w:t>Edelleenvälitä asiakirja</w:t>
            </w:r>
            <w:r w:rsidR="00493B53">
              <w:rPr>
                <w:webHidden/>
              </w:rPr>
              <w:tab/>
            </w:r>
            <w:r w:rsidR="00493B53">
              <w:rPr>
                <w:webHidden/>
              </w:rPr>
              <w:fldChar w:fldCharType="begin"/>
            </w:r>
            <w:r w:rsidR="00493B53">
              <w:rPr>
                <w:webHidden/>
              </w:rPr>
              <w:instrText xml:space="preserve"> PAGEREF _Toc216782572 \h </w:instrText>
            </w:r>
            <w:r w:rsidR="00493B53">
              <w:rPr>
                <w:webHidden/>
              </w:rPr>
            </w:r>
            <w:r w:rsidR="00493B53">
              <w:rPr>
                <w:webHidden/>
              </w:rPr>
              <w:fldChar w:fldCharType="separate"/>
            </w:r>
            <w:r>
              <w:rPr>
                <w:webHidden/>
              </w:rPr>
              <w:t>125</w:t>
            </w:r>
            <w:r w:rsidR="00493B53">
              <w:rPr>
                <w:webHidden/>
              </w:rPr>
              <w:fldChar w:fldCharType="end"/>
            </w:r>
          </w:hyperlink>
        </w:p>
        <w:p w14:paraId="76EE8229" w14:textId="5B516462" w:rsidR="00493B53" w:rsidRDefault="00D263EF">
          <w:pPr>
            <w:pStyle w:val="Sisluet1"/>
            <w:rPr>
              <w:rFonts w:asciiTheme="minorHAnsi" w:eastAsiaTheme="minorEastAsia" w:hAnsiTheme="minorHAnsi" w:cstheme="minorBidi"/>
              <w:sz w:val="22"/>
              <w:lang w:eastAsia="fi-FI"/>
            </w:rPr>
          </w:pPr>
          <w:hyperlink w:anchor="_Toc216782573" w:history="1">
            <w:r w:rsidR="00493B53" w:rsidRPr="00827520">
              <w:rPr>
                <w:rStyle w:val="Hyperlinkki"/>
              </w:rPr>
              <w:t>27</w:t>
            </w:r>
            <w:r w:rsidR="00493B53">
              <w:rPr>
                <w:rFonts w:asciiTheme="minorHAnsi" w:eastAsiaTheme="minorEastAsia" w:hAnsiTheme="minorHAnsi" w:cstheme="minorBidi"/>
                <w:sz w:val="22"/>
                <w:lang w:eastAsia="fi-FI"/>
              </w:rPr>
              <w:tab/>
            </w:r>
            <w:r w:rsidR="00493B53" w:rsidRPr="00827520">
              <w:rPr>
                <w:rStyle w:val="Hyperlinkki"/>
              </w:rPr>
              <w:t>Hae potilastietoja sosiaalihuoltoon</w:t>
            </w:r>
            <w:r w:rsidR="00493B53">
              <w:rPr>
                <w:webHidden/>
              </w:rPr>
              <w:tab/>
            </w:r>
            <w:r w:rsidR="00493B53">
              <w:rPr>
                <w:webHidden/>
              </w:rPr>
              <w:fldChar w:fldCharType="begin"/>
            </w:r>
            <w:r w:rsidR="00493B53">
              <w:rPr>
                <w:webHidden/>
              </w:rPr>
              <w:instrText xml:space="preserve"> PAGEREF _Toc216782573 \h </w:instrText>
            </w:r>
            <w:r w:rsidR="00493B53">
              <w:rPr>
                <w:webHidden/>
              </w:rPr>
            </w:r>
            <w:r w:rsidR="00493B53">
              <w:rPr>
                <w:webHidden/>
              </w:rPr>
              <w:fldChar w:fldCharType="separate"/>
            </w:r>
            <w:r>
              <w:rPr>
                <w:webHidden/>
              </w:rPr>
              <w:t>127</w:t>
            </w:r>
            <w:r w:rsidR="00493B53">
              <w:rPr>
                <w:webHidden/>
              </w:rPr>
              <w:fldChar w:fldCharType="end"/>
            </w:r>
          </w:hyperlink>
        </w:p>
        <w:p w14:paraId="37044912" w14:textId="700D8B46" w:rsidR="00493B53" w:rsidRDefault="00D263EF">
          <w:pPr>
            <w:pStyle w:val="Sisluet1"/>
            <w:rPr>
              <w:rFonts w:asciiTheme="minorHAnsi" w:eastAsiaTheme="minorEastAsia" w:hAnsiTheme="minorHAnsi" w:cstheme="minorBidi"/>
              <w:sz w:val="22"/>
              <w:lang w:eastAsia="fi-FI"/>
            </w:rPr>
          </w:pPr>
          <w:hyperlink w:anchor="_Toc216782574" w:history="1">
            <w:r w:rsidR="00493B53" w:rsidRPr="00827520">
              <w:rPr>
                <w:rStyle w:val="Hyperlinkki"/>
              </w:rPr>
              <w:t>28</w:t>
            </w:r>
            <w:r w:rsidR="00493B53">
              <w:rPr>
                <w:rFonts w:asciiTheme="minorHAnsi" w:eastAsiaTheme="minorEastAsia" w:hAnsiTheme="minorHAnsi" w:cstheme="minorBidi"/>
                <w:sz w:val="22"/>
                <w:lang w:eastAsia="fi-FI"/>
              </w:rPr>
              <w:tab/>
            </w:r>
            <w:r w:rsidR="00493B53" w:rsidRPr="00827520">
              <w:rPr>
                <w:rStyle w:val="Hyperlinkki"/>
              </w:rPr>
              <w:t>Hae keskeisiä potilastietoja sosiaalihuoltoon</w:t>
            </w:r>
            <w:r w:rsidR="00493B53">
              <w:rPr>
                <w:webHidden/>
              </w:rPr>
              <w:tab/>
            </w:r>
            <w:r w:rsidR="00493B53">
              <w:rPr>
                <w:webHidden/>
              </w:rPr>
              <w:fldChar w:fldCharType="begin"/>
            </w:r>
            <w:r w:rsidR="00493B53">
              <w:rPr>
                <w:webHidden/>
              </w:rPr>
              <w:instrText xml:space="preserve"> PAGEREF _Toc216782574 \h </w:instrText>
            </w:r>
            <w:r w:rsidR="00493B53">
              <w:rPr>
                <w:webHidden/>
              </w:rPr>
            </w:r>
            <w:r w:rsidR="00493B53">
              <w:rPr>
                <w:webHidden/>
              </w:rPr>
              <w:fldChar w:fldCharType="separate"/>
            </w:r>
            <w:r>
              <w:rPr>
                <w:webHidden/>
              </w:rPr>
              <w:t>132</w:t>
            </w:r>
            <w:r w:rsidR="00493B53">
              <w:rPr>
                <w:webHidden/>
              </w:rPr>
              <w:fldChar w:fldCharType="end"/>
            </w:r>
          </w:hyperlink>
        </w:p>
        <w:p w14:paraId="3A73F9DA" w14:textId="1A551474" w:rsidR="00493B53" w:rsidRDefault="00D263EF">
          <w:pPr>
            <w:pStyle w:val="Sisluet1"/>
            <w:rPr>
              <w:rFonts w:asciiTheme="minorHAnsi" w:eastAsiaTheme="minorEastAsia" w:hAnsiTheme="minorHAnsi" w:cstheme="minorBidi"/>
              <w:sz w:val="22"/>
              <w:lang w:eastAsia="fi-FI"/>
            </w:rPr>
          </w:pPr>
          <w:hyperlink w:anchor="_Toc216782575" w:history="1">
            <w:r w:rsidR="00493B53" w:rsidRPr="00827520">
              <w:rPr>
                <w:rStyle w:val="Hyperlinkki"/>
              </w:rPr>
              <w:t>29</w:t>
            </w:r>
            <w:r w:rsidR="00493B53">
              <w:rPr>
                <w:rFonts w:asciiTheme="minorHAnsi" w:eastAsiaTheme="minorEastAsia" w:hAnsiTheme="minorHAnsi" w:cstheme="minorBidi"/>
                <w:sz w:val="22"/>
                <w:lang w:eastAsia="fi-FI"/>
              </w:rPr>
              <w:tab/>
            </w:r>
            <w:r w:rsidR="00493B53" w:rsidRPr="00827520">
              <w:rPr>
                <w:rStyle w:val="Hyperlinkki"/>
              </w:rPr>
              <w:t>Hae vanhoja potilastietoja sosiaalihuoltoon</w:t>
            </w:r>
            <w:r w:rsidR="00493B53">
              <w:rPr>
                <w:webHidden/>
              </w:rPr>
              <w:tab/>
            </w:r>
            <w:r w:rsidR="00493B53">
              <w:rPr>
                <w:webHidden/>
              </w:rPr>
              <w:fldChar w:fldCharType="begin"/>
            </w:r>
            <w:r w:rsidR="00493B53">
              <w:rPr>
                <w:webHidden/>
              </w:rPr>
              <w:instrText xml:space="preserve"> PAGEREF _Toc216782575 \h </w:instrText>
            </w:r>
            <w:r w:rsidR="00493B53">
              <w:rPr>
                <w:webHidden/>
              </w:rPr>
            </w:r>
            <w:r w:rsidR="00493B53">
              <w:rPr>
                <w:webHidden/>
              </w:rPr>
              <w:fldChar w:fldCharType="separate"/>
            </w:r>
            <w:r>
              <w:rPr>
                <w:webHidden/>
              </w:rPr>
              <w:t>137</w:t>
            </w:r>
            <w:r w:rsidR="00493B53">
              <w:rPr>
                <w:webHidden/>
              </w:rPr>
              <w:fldChar w:fldCharType="end"/>
            </w:r>
          </w:hyperlink>
        </w:p>
        <w:p w14:paraId="0E44F086" w14:textId="544539A1" w:rsidR="00493B53" w:rsidRDefault="00D263EF">
          <w:pPr>
            <w:pStyle w:val="Sisluet1"/>
            <w:rPr>
              <w:rFonts w:asciiTheme="minorHAnsi" w:eastAsiaTheme="minorEastAsia" w:hAnsiTheme="minorHAnsi" w:cstheme="minorBidi"/>
              <w:sz w:val="22"/>
              <w:lang w:eastAsia="fi-FI"/>
            </w:rPr>
          </w:pPr>
          <w:hyperlink w:anchor="_Toc216782576" w:history="1">
            <w:r w:rsidR="00493B53" w:rsidRPr="00827520">
              <w:rPr>
                <w:rStyle w:val="Hyperlinkki"/>
              </w:rPr>
              <w:t>30</w:t>
            </w:r>
            <w:r w:rsidR="00493B53">
              <w:rPr>
                <w:rFonts w:asciiTheme="minorHAnsi" w:eastAsiaTheme="minorEastAsia" w:hAnsiTheme="minorHAnsi" w:cstheme="minorBidi"/>
                <w:sz w:val="22"/>
                <w:lang w:eastAsia="fi-FI"/>
              </w:rPr>
              <w:tab/>
            </w:r>
            <w:r w:rsidR="00493B53" w:rsidRPr="00827520">
              <w:rPr>
                <w:rStyle w:val="Hyperlinkki"/>
              </w:rPr>
              <w:t>Alikäyttötapaus: Tallenna asiakirja</w:t>
            </w:r>
            <w:r w:rsidR="00493B53">
              <w:rPr>
                <w:webHidden/>
              </w:rPr>
              <w:tab/>
            </w:r>
            <w:r w:rsidR="00493B53">
              <w:rPr>
                <w:webHidden/>
              </w:rPr>
              <w:fldChar w:fldCharType="begin"/>
            </w:r>
            <w:r w:rsidR="00493B53">
              <w:rPr>
                <w:webHidden/>
              </w:rPr>
              <w:instrText xml:space="preserve"> PAGEREF _Toc216782576 \h </w:instrText>
            </w:r>
            <w:r w:rsidR="00493B53">
              <w:rPr>
                <w:webHidden/>
              </w:rPr>
            </w:r>
            <w:r w:rsidR="00493B53">
              <w:rPr>
                <w:webHidden/>
              </w:rPr>
              <w:fldChar w:fldCharType="separate"/>
            </w:r>
            <w:r>
              <w:rPr>
                <w:webHidden/>
              </w:rPr>
              <w:t>140</w:t>
            </w:r>
            <w:r w:rsidR="00493B53">
              <w:rPr>
                <w:webHidden/>
              </w:rPr>
              <w:fldChar w:fldCharType="end"/>
            </w:r>
          </w:hyperlink>
        </w:p>
        <w:p w14:paraId="05CBED5F" w14:textId="4490F2F8" w:rsidR="00493B53" w:rsidRDefault="00D263EF">
          <w:pPr>
            <w:pStyle w:val="Sisluet1"/>
            <w:rPr>
              <w:rFonts w:asciiTheme="minorHAnsi" w:eastAsiaTheme="minorEastAsia" w:hAnsiTheme="minorHAnsi" w:cstheme="minorBidi"/>
              <w:sz w:val="22"/>
              <w:lang w:eastAsia="fi-FI"/>
            </w:rPr>
          </w:pPr>
          <w:hyperlink w:anchor="_Toc216782577" w:history="1">
            <w:r w:rsidR="00493B53" w:rsidRPr="00827520">
              <w:rPr>
                <w:rStyle w:val="Hyperlinkki"/>
              </w:rPr>
              <w:t>31</w:t>
            </w:r>
            <w:r w:rsidR="00493B53">
              <w:rPr>
                <w:rFonts w:asciiTheme="minorHAnsi" w:eastAsiaTheme="minorEastAsia" w:hAnsiTheme="minorHAnsi" w:cstheme="minorBidi"/>
                <w:sz w:val="22"/>
                <w:lang w:eastAsia="fi-FI"/>
              </w:rPr>
              <w:tab/>
            </w:r>
            <w:r w:rsidR="00493B53" w:rsidRPr="00827520">
              <w:rPr>
                <w:rStyle w:val="Hyperlinkki"/>
              </w:rPr>
              <w:t>Alikäyttötapaus: Hae tiedot</w:t>
            </w:r>
            <w:r w:rsidR="00493B53">
              <w:rPr>
                <w:webHidden/>
              </w:rPr>
              <w:tab/>
            </w:r>
            <w:r w:rsidR="00493B53">
              <w:rPr>
                <w:webHidden/>
              </w:rPr>
              <w:fldChar w:fldCharType="begin"/>
            </w:r>
            <w:r w:rsidR="00493B53">
              <w:rPr>
                <w:webHidden/>
              </w:rPr>
              <w:instrText xml:space="preserve"> PAGEREF _Toc216782577 \h </w:instrText>
            </w:r>
            <w:r w:rsidR="00493B53">
              <w:rPr>
                <w:webHidden/>
              </w:rPr>
            </w:r>
            <w:r w:rsidR="00493B53">
              <w:rPr>
                <w:webHidden/>
              </w:rPr>
              <w:fldChar w:fldCharType="separate"/>
            </w:r>
            <w:r>
              <w:rPr>
                <w:webHidden/>
              </w:rPr>
              <w:t>143</w:t>
            </w:r>
            <w:r w:rsidR="00493B53">
              <w:rPr>
                <w:webHidden/>
              </w:rPr>
              <w:fldChar w:fldCharType="end"/>
            </w:r>
          </w:hyperlink>
        </w:p>
        <w:p w14:paraId="7B5DFAD3" w14:textId="4CDE972C" w:rsidR="00493B53" w:rsidRDefault="00D263EF">
          <w:pPr>
            <w:pStyle w:val="Sisluet1"/>
            <w:rPr>
              <w:rFonts w:asciiTheme="minorHAnsi" w:eastAsiaTheme="minorEastAsia" w:hAnsiTheme="minorHAnsi" w:cstheme="minorBidi"/>
              <w:sz w:val="22"/>
              <w:lang w:eastAsia="fi-FI"/>
            </w:rPr>
          </w:pPr>
          <w:hyperlink w:anchor="_Toc216782578" w:history="1">
            <w:r w:rsidR="00493B53" w:rsidRPr="00827520">
              <w:rPr>
                <w:rStyle w:val="Hyperlinkki"/>
              </w:rPr>
              <w:t>32</w:t>
            </w:r>
            <w:r w:rsidR="00493B53">
              <w:rPr>
                <w:rFonts w:asciiTheme="minorHAnsi" w:eastAsiaTheme="minorEastAsia" w:hAnsiTheme="minorHAnsi" w:cstheme="minorBidi"/>
                <w:sz w:val="22"/>
                <w:lang w:eastAsia="fi-FI"/>
              </w:rPr>
              <w:tab/>
            </w:r>
            <w:r w:rsidR="00493B53" w:rsidRPr="00827520">
              <w:rPr>
                <w:rStyle w:val="Hyperlinkki"/>
              </w:rPr>
              <w:t>Liiteluettelo</w:t>
            </w:r>
            <w:r w:rsidR="00493B53">
              <w:rPr>
                <w:webHidden/>
              </w:rPr>
              <w:tab/>
            </w:r>
            <w:r w:rsidR="00493B53">
              <w:rPr>
                <w:webHidden/>
              </w:rPr>
              <w:fldChar w:fldCharType="begin"/>
            </w:r>
            <w:r w:rsidR="00493B53">
              <w:rPr>
                <w:webHidden/>
              </w:rPr>
              <w:instrText xml:space="preserve"> PAGEREF _Toc216782578 \h </w:instrText>
            </w:r>
            <w:r w:rsidR="00493B53">
              <w:rPr>
                <w:webHidden/>
              </w:rPr>
            </w:r>
            <w:r w:rsidR="00493B53">
              <w:rPr>
                <w:webHidden/>
              </w:rPr>
              <w:fldChar w:fldCharType="separate"/>
            </w:r>
            <w:r>
              <w:rPr>
                <w:webHidden/>
              </w:rPr>
              <w:t>147</w:t>
            </w:r>
            <w:r w:rsidR="00493B53">
              <w:rPr>
                <w:webHidden/>
              </w:rPr>
              <w:fldChar w:fldCharType="end"/>
            </w:r>
          </w:hyperlink>
        </w:p>
        <w:p w14:paraId="5F6C5C06" w14:textId="2D1F8DE1" w:rsidR="00493B53" w:rsidRDefault="00D263EF">
          <w:pPr>
            <w:pStyle w:val="Sisluet1"/>
            <w:rPr>
              <w:rFonts w:asciiTheme="minorHAnsi" w:eastAsiaTheme="minorEastAsia" w:hAnsiTheme="minorHAnsi" w:cstheme="minorBidi"/>
              <w:sz w:val="22"/>
              <w:lang w:eastAsia="fi-FI"/>
            </w:rPr>
          </w:pPr>
          <w:hyperlink w:anchor="_Toc216782579" w:history="1">
            <w:r w:rsidR="00493B53" w:rsidRPr="00827520">
              <w:rPr>
                <w:rStyle w:val="Hyperlinkki"/>
              </w:rPr>
              <w:t>33</w:t>
            </w:r>
            <w:r w:rsidR="00493B53">
              <w:rPr>
                <w:rFonts w:asciiTheme="minorHAnsi" w:eastAsiaTheme="minorEastAsia" w:hAnsiTheme="minorHAnsi" w:cstheme="minorBidi"/>
                <w:sz w:val="22"/>
                <w:lang w:eastAsia="fi-FI"/>
              </w:rPr>
              <w:tab/>
            </w:r>
            <w:r w:rsidR="00493B53" w:rsidRPr="00827520">
              <w:rPr>
                <w:rStyle w:val="Hyperlinkki"/>
              </w:rPr>
              <w:t>Muutoshistoria</w:t>
            </w:r>
            <w:r w:rsidR="00493B53">
              <w:rPr>
                <w:webHidden/>
              </w:rPr>
              <w:tab/>
            </w:r>
            <w:r w:rsidR="00493B53">
              <w:rPr>
                <w:webHidden/>
              </w:rPr>
              <w:fldChar w:fldCharType="begin"/>
            </w:r>
            <w:r w:rsidR="00493B53">
              <w:rPr>
                <w:webHidden/>
              </w:rPr>
              <w:instrText xml:space="preserve"> PAGEREF _Toc216782579 \h </w:instrText>
            </w:r>
            <w:r w:rsidR="00493B53">
              <w:rPr>
                <w:webHidden/>
              </w:rPr>
            </w:r>
            <w:r w:rsidR="00493B53">
              <w:rPr>
                <w:webHidden/>
              </w:rPr>
              <w:fldChar w:fldCharType="separate"/>
            </w:r>
            <w:r>
              <w:rPr>
                <w:webHidden/>
              </w:rPr>
              <w:t>151</w:t>
            </w:r>
            <w:r w:rsidR="00493B53">
              <w:rPr>
                <w:webHidden/>
              </w:rPr>
              <w:fldChar w:fldCharType="end"/>
            </w:r>
          </w:hyperlink>
        </w:p>
        <w:p w14:paraId="464B165A" w14:textId="5B133742"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15" w:name="_Toc216782547"/>
      <w:r>
        <w:lastRenderedPageBreak/>
        <w:t>Johdanto</w:t>
      </w:r>
      <w:bookmarkEnd w:id="15"/>
    </w:p>
    <w:p w14:paraId="335DE65E" w14:textId="3D0E84D5" w:rsidR="00BD4279" w:rsidRDefault="00BD4279" w:rsidP="00BD4279">
      <w:pPr>
        <w:pStyle w:val="Leipteksti"/>
      </w:pPr>
      <w:r>
        <w:t xml:space="preserve">Dokumentissa kuvataan valtakunnallisten tietojärjestelmäpalveluiden </w:t>
      </w:r>
      <w:r w:rsidR="00977FB5">
        <w:t>Potilastietovarannon</w:t>
      </w:r>
      <w:r w:rsidR="00593390">
        <w:t xml:space="preserve">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751C9234" w:rsidR="002F614B" w:rsidRDefault="00977FB5" w:rsidP="00BD4279">
      <w:pPr>
        <w:pStyle w:val="Leipteksti"/>
      </w:pPr>
      <w:r>
        <w:t>Potilastietovarannon</w:t>
      </w:r>
      <w:r w:rsidR="00BD4279">
        <w:t xml:space="preserve"> viestinvälitys </w:t>
      </w:r>
      <w:r w:rsidR="00493B53">
        <w:t>sekä</w:t>
      </w:r>
      <w:r w:rsidR="00BD4279">
        <w:t xml:space="preserve"> </w:t>
      </w:r>
      <w:r w:rsidR="00493B53">
        <w:t xml:space="preserve">haku- ja tallennussanomien </w:t>
      </w:r>
      <w:r w:rsidR="00BD4279">
        <w:t xml:space="preserve">tietosisältö on kuvattu tarkemmin dokumentissa </w:t>
      </w:r>
      <w:r>
        <w:t>Potilastietovarannon</w:t>
      </w:r>
      <w:r w:rsidR="00BD4279">
        <w:t xml:space="preserve"> Medical Records -sanomat [LM4]. Terveydenhuollon asiakirjojen tietosisällöt on määritelty Terveyden ja hyvinvoinnin laitoksen tietosisältöjä koskevissa määrityksissä.</w:t>
      </w:r>
    </w:p>
    <w:p w14:paraId="19F11CC4" w14:textId="19BDC4AB" w:rsidR="00BC106E" w:rsidRDefault="008E3D3D" w:rsidP="005062D1">
      <w:pPr>
        <w:pStyle w:val="Leipteksti"/>
        <w:rPr>
          <w:rFonts w:asciiTheme="majorHAnsi" w:eastAsiaTheme="majorEastAsia" w:hAnsiTheme="majorHAnsi" w:cstheme="majorBidi"/>
          <w:bCs/>
          <w:sz w:val="32"/>
          <w:szCs w:val="28"/>
        </w:rPr>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r w:rsidR="00BC106E">
        <w:br w:type="page"/>
      </w:r>
    </w:p>
    <w:p w14:paraId="645688AA" w14:textId="5AABFA2B" w:rsidR="00BD4279" w:rsidRDefault="00977FB5" w:rsidP="00BD4279">
      <w:pPr>
        <w:pStyle w:val="Otsikko1"/>
      </w:pPr>
      <w:bookmarkStart w:id="16" w:name="_Toc216782548"/>
      <w:r>
        <w:lastRenderedPageBreak/>
        <w:t>Potilastietovarannon</w:t>
      </w:r>
      <w:r w:rsidR="00BD4279" w:rsidRPr="00BD4279">
        <w:t xml:space="preserve"> palvelupyynnöt</w:t>
      </w:r>
      <w:bookmarkEnd w:id="16"/>
      <w:r w:rsidR="00BD4279" w:rsidRPr="00BD4279">
        <w:t xml:space="preserve"> </w:t>
      </w:r>
    </w:p>
    <w:p w14:paraId="2C619500" w14:textId="04F59024" w:rsidR="00BD4279" w:rsidRPr="00BD4279" w:rsidRDefault="00BD4279" w:rsidP="00BD4279">
      <w:pPr>
        <w:pStyle w:val="Leipteksti"/>
      </w:pPr>
      <w:r w:rsidRPr="00BD4279">
        <w:t xml:space="preserve">Tässä luvussa kuvataan </w:t>
      </w:r>
      <w:r w:rsidR="007D5DCB">
        <w:t>Potilastietovarannossa</w:t>
      </w:r>
      <w:r w:rsidRPr="00BD4279">
        <w:t xml:space="preserve"> käytössä olevat palvelupyynnöt sekä kutakin palvelupyyntöä vastaavat käyttötapaukset</w:t>
      </w:r>
      <w:r w:rsidR="00AE0012">
        <w:t>.</w:t>
      </w:r>
    </w:p>
    <w:p w14:paraId="40C4A1D4" w14:textId="7F826B04" w:rsidR="00BD4279" w:rsidRDefault="00977FB5" w:rsidP="00BD4279">
      <w:pPr>
        <w:pStyle w:val="Otsikko2"/>
      </w:pPr>
      <w:r>
        <w:t>Potilastietovarannon</w:t>
      </w:r>
      <w:r w:rsidR="00BD4279" w:rsidRPr="00BD4279">
        <w:t xml:space="preserve"> palvelupyynnöt</w:t>
      </w:r>
    </w:p>
    <w:p w14:paraId="552E58CA" w14:textId="2D1AEED6" w:rsidR="00BD4279" w:rsidRDefault="00BD4279" w:rsidP="00BD4279">
      <w:pPr>
        <w:pStyle w:val="Leipteksti"/>
      </w:pPr>
      <w:r w:rsidRPr="00BD4279">
        <w:t xml:space="preserve">Seuraavassa kuvassa on esitetty </w:t>
      </w:r>
      <w:r w:rsidR="00977FB5">
        <w:t>Potilastietovarannon</w:t>
      </w:r>
      <w:r w:rsidRPr="00BD4279">
        <w:t xml:space="preserve"> palvelupyynnöt yleisellä tasolla</w:t>
      </w:r>
      <w:r>
        <w:t>.</w:t>
      </w:r>
      <w:r w:rsidR="00273F46" w:rsidRPr="00273F46">
        <w:rPr>
          <w:lang w:eastAsia="fi-FI"/>
        </w:rPr>
        <w:t xml:space="preserve"> </w:t>
      </w:r>
    </w:p>
    <w:p w14:paraId="7A09CD66" w14:textId="0A83A901" w:rsidR="009E38EA" w:rsidRDefault="00697349" w:rsidP="00697349">
      <w:pPr>
        <w:pStyle w:val="Leipteksti"/>
        <w:ind w:left="709"/>
      </w:pPr>
      <w:del w:id="17" w:author="Eklund Marjut" w:date="2025-12-15T08:22:00Z">
        <w:r w:rsidRPr="00697349" w:rsidDel="00F61933">
          <w:lastRenderedPageBreak/>
          <w:drawing>
            <wp:inline distT="0" distB="0" distL="0" distR="0" wp14:anchorId="76DE3437" wp14:editId="1CD4946E">
              <wp:extent cx="6120130" cy="3415030"/>
              <wp:effectExtent l="0" t="0" r="0" b="0"/>
              <wp:docPr id="1" name="Kuva 1" descr="Potilastiedon arkiston palvelupyyntöjen taulukko&#10;&#10;Taulukko kuvaa Potilastiedon arkistossa käytössä olevat palvelupyynnö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Potilastiedon arkiston palvelupyyntöjen taulukko&#10;&#10;Taulukko kuvaa Potilastiedon arkistossa käytössä olevat palvelupyynnöt"/>
                      <pic:cNvPicPr/>
                    </pic:nvPicPr>
                    <pic:blipFill>
                      <a:blip r:embed="rId13"/>
                      <a:stretch>
                        <a:fillRect/>
                      </a:stretch>
                    </pic:blipFill>
                    <pic:spPr>
                      <a:xfrm>
                        <a:off x="0" y="0"/>
                        <a:ext cx="6120130" cy="3415030"/>
                      </a:xfrm>
                      <a:prstGeom prst="rect">
                        <a:avLst/>
                      </a:prstGeom>
                    </pic:spPr>
                  </pic:pic>
                </a:graphicData>
              </a:graphic>
            </wp:inline>
          </w:drawing>
        </w:r>
      </w:del>
      <w:r w:rsidR="00D263EF" w:rsidRPr="00D263EF">
        <w:t xml:space="preserve"> </w:t>
      </w:r>
      <w:r w:rsidR="00D263EF" w:rsidRPr="00D263EF">
        <w:drawing>
          <wp:inline distT="0" distB="0" distL="0" distR="0" wp14:anchorId="3770B28D" wp14:editId="6E19A8B5">
            <wp:extent cx="6031230" cy="4068445"/>
            <wp:effectExtent l="0" t="0" r="7620" b="8255"/>
            <wp:docPr id="2" name="Kuva 2" descr="Potilastiedon arkiston palvelupyyntöjen taulukko&#10;&#10;Taulukko kuvaa Potilastiedon arkistossa käytössä olevat palvelupyynnö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2" descr="Potilastiedon arkiston palvelupyyntöjen taulukko&#10;&#10;Taulukko kuvaa Potilastiedon arkistossa käytössä olevat palvelupyynnöt"/>
                    <pic:cNvPicPr/>
                  </pic:nvPicPr>
                  <pic:blipFill>
                    <a:blip r:embed="rId14"/>
                    <a:stretch>
                      <a:fillRect/>
                    </a:stretch>
                  </pic:blipFill>
                  <pic:spPr>
                    <a:xfrm>
                      <a:off x="0" y="0"/>
                      <a:ext cx="6031230" cy="4068445"/>
                    </a:xfrm>
                    <a:prstGeom prst="rect">
                      <a:avLst/>
                    </a:prstGeom>
                  </pic:spPr>
                </pic:pic>
              </a:graphicData>
            </a:graphic>
          </wp:inline>
        </w:drawing>
      </w:r>
    </w:p>
    <w:p w14:paraId="283751E9" w14:textId="2FD62EB0" w:rsidR="00BD4279" w:rsidRDefault="00BD4279" w:rsidP="00BD4279">
      <w:pPr>
        <w:pStyle w:val="Otsikko2"/>
      </w:pPr>
      <w:r w:rsidRPr="00BD4279">
        <w:lastRenderedPageBreak/>
        <w:t>Käyttötapaukset ja palvelupyynnöt</w:t>
      </w:r>
    </w:p>
    <w:p w14:paraId="0750838D" w14:textId="6421BEB0" w:rsidR="00BD4279" w:rsidRDefault="00977FB5" w:rsidP="00BD4279">
      <w:pPr>
        <w:pStyle w:val="Leipteksti"/>
      </w:pPr>
      <w:r>
        <w:t>Potilastietovarannon</w:t>
      </w:r>
      <w:r w:rsidR="00BD4279">
        <w:t xml:space="preserve"> käyttötapaukset ja niissä käytettävät palvelupyynnöt on kuvattu seuraavassa taulukossa. Palvelupyyntö on ilmoitettava kaikissa </w:t>
      </w:r>
      <w:r w:rsidR="007D5DCB">
        <w:t>Potilastietovarantoon</w:t>
      </w:r>
      <w:r w:rsidR="00BD4279">
        <w:t xml:space="preserve"> lähetettävissä </w:t>
      </w:r>
      <w:r w:rsidR="0018633A">
        <w:t xml:space="preserve">Medical Records -sanomissa </w:t>
      </w:r>
      <w:r w:rsidR="00BD4279">
        <w:t>Kansallisessa koodistopalvelussa olevan eArkisto - Arkistosanomien palvelupyynnöt -luokituksen mukaan.</w:t>
      </w:r>
    </w:p>
    <w:p w14:paraId="7CCBC5DB" w14:textId="2496219A" w:rsidR="00BD4279" w:rsidRDefault="00BD4279" w:rsidP="00BD4279">
      <w:pPr>
        <w:pStyle w:val="Leipteksti"/>
      </w:pPr>
      <w:r>
        <w:t xml:space="preserve">Taulukossa ovat mukana myös palvelupyyntöuudistuksessa käyttöön </w:t>
      </w:r>
      <w:r w:rsidR="00081E50">
        <w:t xml:space="preserve">tulleet </w:t>
      </w:r>
      <w:r>
        <w:t xml:space="preserve">palvelupyynnöt Potilasasiakirjojen arkistointi PPA, Potilasasiakirjojen haku PPB ja Keskeisten tietojen haku PPC. Niiden palvelupyyntöjen kohdalle, joiden toiminnallisuus sisältyy </w:t>
      </w:r>
      <w:r w:rsidR="00081E50">
        <w:t xml:space="preserve">myös palvelupyyntöuudistuksen </w:t>
      </w:r>
      <w:r>
        <w:t>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36"/>
        <w:gridCol w:w="5684"/>
        <w:gridCol w:w="1258"/>
      </w:tblGrid>
      <w:tr w:rsidR="001A210C" w:rsidRPr="00B55E82" w14:paraId="26156CC7" w14:textId="77777777" w:rsidTr="00E3533B">
        <w:trPr>
          <w:cantSplit/>
          <w:tblHeader/>
        </w:trPr>
        <w:tc>
          <w:tcPr>
            <w:tcW w:w="2536"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t>Käyttötapaus</w:t>
            </w:r>
          </w:p>
        </w:tc>
        <w:tc>
          <w:tcPr>
            <w:tcW w:w="5684"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58"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E3533B">
        <w:trPr>
          <w:cantSplit/>
        </w:trPr>
        <w:tc>
          <w:tcPr>
            <w:tcW w:w="8220" w:type="dxa"/>
            <w:gridSpan w:val="2"/>
            <w:tcBorders>
              <w:top w:val="none" w:sz="0" w:space="0" w:color="000000"/>
              <w:left w:val="single" w:sz="8" w:space="0" w:color="000000"/>
              <w:bottom w:val="single" w:sz="8" w:space="0" w:color="000000"/>
              <w:right w:val="single" w:sz="8" w:space="0" w:color="000000"/>
            </w:tcBorders>
          </w:tcPr>
          <w:p w14:paraId="1EFAE1B1" w14:textId="7D9D520E" w:rsidR="001A210C" w:rsidRPr="00B55E82" w:rsidRDefault="001A210C" w:rsidP="00B611E6">
            <w:pPr>
              <w:rPr>
                <w:szCs w:val="20"/>
              </w:rPr>
            </w:pPr>
            <w:r w:rsidRPr="00B55E82">
              <w:rPr>
                <w:b/>
                <w:szCs w:val="20"/>
              </w:rPr>
              <w:t xml:space="preserve">Asiakirjojen </w:t>
            </w:r>
            <w:r w:rsidR="00A52BC6">
              <w:rPr>
                <w:b/>
                <w:szCs w:val="20"/>
              </w:rPr>
              <w:t>tallennus</w:t>
            </w:r>
          </w:p>
        </w:tc>
        <w:tc>
          <w:tcPr>
            <w:tcW w:w="1258"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6D162D4" w14:textId="1761E76A" w:rsidR="001A210C" w:rsidRPr="00B55E82" w:rsidRDefault="001B2B7D" w:rsidP="00B611E6">
            <w:pPr>
              <w:rPr>
                <w:szCs w:val="20"/>
              </w:rPr>
            </w:pPr>
            <w:r>
              <w:rPr>
                <w:szCs w:val="20"/>
              </w:rPr>
              <w:t>Tallenna</w:t>
            </w:r>
            <w:r w:rsidR="001A210C" w:rsidRPr="00B55E82">
              <w:rPr>
                <w:szCs w:val="20"/>
              </w:rPr>
              <w:t xml:space="preserve"> palvelutapahtuma (PPA</w:t>
            </w:r>
            <w:r w:rsidR="003504FB">
              <w:rPr>
                <w:szCs w:val="20"/>
              </w:rPr>
              <w:t>, PPA11</w:t>
            </w:r>
            <w:r w:rsidR="001A210C" w:rsidRPr="00B55E82">
              <w:rPr>
                <w:szCs w:val="20"/>
              </w:rPr>
              <w:t>)</w:t>
            </w:r>
          </w:p>
        </w:tc>
        <w:tc>
          <w:tcPr>
            <w:tcW w:w="5684" w:type="dxa"/>
            <w:tcBorders>
              <w:top w:val="none" w:sz="0" w:space="0" w:color="000000"/>
              <w:left w:val="none" w:sz="0" w:space="0" w:color="000000"/>
              <w:bottom w:val="single" w:sz="8" w:space="0" w:color="000000"/>
              <w:right w:val="single" w:sz="8" w:space="0" w:color="000000"/>
            </w:tcBorders>
          </w:tcPr>
          <w:p w14:paraId="7DE750D2" w14:textId="77777777" w:rsidR="007239BD" w:rsidRDefault="001A210C" w:rsidP="008706EC">
            <w:pPr>
              <w:rPr>
                <w:szCs w:val="20"/>
              </w:rPr>
            </w:pPr>
            <w:r w:rsidRPr="00B55E82">
              <w:rPr>
                <w:szCs w:val="20"/>
              </w:rPr>
              <w:t>Potilasasiakirjojen arkistointi, PPA</w:t>
            </w:r>
          </w:p>
          <w:p w14:paraId="69C926B8" w14:textId="60E97CA9" w:rsidR="00A624FF" w:rsidRPr="00B55E82" w:rsidRDefault="00A624FF" w:rsidP="008706EC">
            <w:pPr>
              <w:rPr>
                <w:szCs w:val="20"/>
              </w:rPr>
            </w:pPr>
            <w:r w:rsidRPr="007239BD">
              <w:rPr>
                <w:szCs w:val="20"/>
              </w:rPr>
              <w:t>Potilasasiakirjojen arkistointi toimintansa päättäneen rekisterinpitäjän rekisteriin</w:t>
            </w:r>
            <w:r w:rsidR="002F247D">
              <w:rPr>
                <w:szCs w:val="20"/>
              </w:rPr>
              <w:t xml:space="preserve"> (järjestämisvastuun perusteella)</w:t>
            </w:r>
            <w:r>
              <w:rPr>
                <w:szCs w:val="20"/>
              </w:rPr>
              <w:t>, PPA11</w:t>
            </w:r>
          </w:p>
        </w:tc>
        <w:tc>
          <w:tcPr>
            <w:tcW w:w="1258"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7239BD" w:rsidRPr="00B55E82" w14:paraId="64F29B7B"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1DE39ECF" w14:textId="21F77898" w:rsidR="007239BD" w:rsidRPr="00B55E82" w:rsidRDefault="001B2B7D" w:rsidP="007239BD">
            <w:pPr>
              <w:rPr>
                <w:szCs w:val="20"/>
              </w:rPr>
            </w:pPr>
            <w:r>
              <w:rPr>
                <w:szCs w:val="20"/>
              </w:rPr>
              <w:t>Tallenna</w:t>
            </w:r>
            <w:r w:rsidR="007239BD" w:rsidRPr="00B55E82">
              <w:rPr>
                <w:szCs w:val="20"/>
              </w:rPr>
              <w:t xml:space="preserve"> palvelutapahtuma-asiakirja</w:t>
            </w:r>
          </w:p>
        </w:tc>
        <w:tc>
          <w:tcPr>
            <w:tcW w:w="5684" w:type="dxa"/>
            <w:tcBorders>
              <w:top w:val="none" w:sz="0" w:space="0" w:color="000000"/>
              <w:left w:val="none" w:sz="0" w:space="0" w:color="000000"/>
              <w:bottom w:val="single" w:sz="8" w:space="0" w:color="000000"/>
              <w:right w:val="single" w:sz="8" w:space="0" w:color="000000"/>
            </w:tcBorders>
          </w:tcPr>
          <w:p w14:paraId="40503F32" w14:textId="77777777" w:rsidR="007239BD" w:rsidRPr="00B55E82" w:rsidRDefault="007239BD" w:rsidP="007239BD">
            <w:pPr>
              <w:rPr>
                <w:szCs w:val="20"/>
              </w:rPr>
            </w:pPr>
            <w:r w:rsidRPr="00B55E82">
              <w:rPr>
                <w:szCs w:val="20"/>
              </w:rPr>
              <w:t>Palvelunantajan omien asiakirjojen arkistointi, PP1</w:t>
            </w:r>
            <w:r>
              <w:rPr>
                <w:szCs w:val="20"/>
              </w:rPr>
              <w:t xml:space="preserve"> </w:t>
            </w:r>
          </w:p>
          <w:p w14:paraId="61952C64" w14:textId="2E93E9A9" w:rsidR="007239BD" w:rsidRPr="00B55E82" w:rsidRDefault="007239BD" w:rsidP="007239BD">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32D4E041"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247C795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p>
        </w:tc>
        <w:tc>
          <w:tcPr>
            <w:tcW w:w="1258" w:type="dxa"/>
            <w:tcBorders>
              <w:top w:val="none" w:sz="0" w:space="0" w:color="000000"/>
              <w:left w:val="none" w:sz="0" w:space="0" w:color="000000"/>
              <w:bottom w:val="single" w:sz="8" w:space="0" w:color="000000"/>
              <w:right w:val="single" w:sz="8" w:space="0" w:color="000000"/>
            </w:tcBorders>
          </w:tcPr>
          <w:p w14:paraId="7EE21314" w14:textId="77777777" w:rsidR="007239BD" w:rsidRDefault="007239BD" w:rsidP="007239BD">
            <w:pPr>
              <w:rPr>
                <w:szCs w:val="20"/>
              </w:rPr>
            </w:pPr>
            <w:r>
              <w:rPr>
                <w:szCs w:val="20"/>
              </w:rPr>
              <w:t>PPA</w:t>
            </w:r>
          </w:p>
          <w:p w14:paraId="4202D48F" w14:textId="77777777" w:rsidR="007239BD" w:rsidRDefault="007239BD" w:rsidP="007239BD">
            <w:pPr>
              <w:rPr>
                <w:szCs w:val="20"/>
              </w:rPr>
            </w:pPr>
            <w:r>
              <w:rPr>
                <w:szCs w:val="20"/>
              </w:rPr>
              <w:t>-</w:t>
            </w:r>
          </w:p>
          <w:p w14:paraId="18969EA4" w14:textId="288E8AC1" w:rsidR="002463EA" w:rsidRDefault="002463EA" w:rsidP="007239BD">
            <w:pPr>
              <w:rPr>
                <w:szCs w:val="20"/>
              </w:rPr>
            </w:pPr>
            <w:r>
              <w:rPr>
                <w:szCs w:val="20"/>
              </w:rPr>
              <w:t>-</w:t>
            </w:r>
          </w:p>
          <w:p w14:paraId="62C3E6FD" w14:textId="77777777" w:rsidR="002463EA" w:rsidRDefault="002463EA" w:rsidP="007239BD">
            <w:pPr>
              <w:rPr>
                <w:szCs w:val="20"/>
              </w:rPr>
            </w:pPr>
          </w:p>
          <w:p w14:paraId="01A15A2E" w14:textId="6550AB2E" w:rsidR="007239BD" w:rsidRDefault="007239BD" w:rsidP="007239BD">
            <w:pPr>
              <w:rPr>
                <w:szCs w:val="20"/>
              </w:rPr>
            </w:pPr>
            <w:r>
              <w:rPr>
                <w:szCs w:val="20"/>
              </w:rPr>
              <w:t>PPA</w:t>
            </w:r>
            <w:r>
              <w:rPr>
                <w:szCs w:val="20"/>
              </w:rPr>
              <w:br/>
            </w:r>
            <w:r>
              <w:rPr>
                <w:szCs w:val="20"/>
              </w:rPr>
              <w:br/>
            </w:r>
          </w:p>
          <w:p w14:paraId="260D3D3A" w14:textId="77777777" w:rsidR="007239BD" w:rsidRPr="00B55E82" w:rsidRDefault="007239BD" w:rsidP="007239BD">
            <w:pPr>
              <w:rPr>
                <w:szCs w:val="20"/>
              </w:rPr>
            </w:pPr>
            <w:r>
              <w:rPr>
                <w:szCs w:val="20"/>
              </w:rPr>
              <w:t>PPA</w:t>
            </w:r>
          </w:p>
        </w:tc>
      </w:tr>
      <w:tr w:rsidR="007239BD" w:rsidRPr="00B55E82" w14:paraId="0CC88ED0"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A43B8FA" w14:textId="2DDA23B4" w:rsidR="007239BD" w:rsidRPr="00B55E82" w:rsidRDefault="001B2B7D" w:rsidP="007239BD">
            <w:pPr>
              <w:rPr>
                <w:szCs w:val="20"/>
              </w:rPr>
            </w:pPr>
            <w:r>
              <w:rPr>
                <w:szCs w:val="20"/>
              </w:rPr>
              <w:t>Tallenna</w:t>
            </w:r>
            <w:r w:rsidR="007239BD" w:rsidRPr="00B55E82">
              <w:rPr>
                <w:szCs w:val="20"/>
              </w:rPr>
              <w:t xml:space="preserve"> hoitoasiakirja (PPA</w:t>
            </w:r>
            <w:r w:rsidR="003504FB">
              <w:rPr>
                <w:szCs w:val="20"/>
              </w:rPr>
              <w:t>, PPA11</w:t>
            </w:r>
            <w:r w:rsidR="007239BD" w:rsidRPr="00B55E82">
              <w:rPr>
                <w:szCs w:val="20"/>
              </w:rPr>
              <w:t>)</w:t>
            </w:r>
          </w:p>
        </w:tc>
        <w:tc>
          <w:tcPr>
            <w:tcW w:w="5684" w:type="dxa"/>
            <w:tcBorders>
              <w:top w:val="none" w:sz="0" w:space="0" w:color="000000"/>
              <w:left w:val="none" w:sz="0" w:space="0" w:color="000000"/>
              <w:bottom w:val="single" w:sz="8" w:space="0" w:color="000000"/>
              <w:right w:val="single" w:sz="8" w:space="0" w:color="000000"/>
            </w:tcBorders>
          </w:tcPr>
          <w:p w14:paraId="231C3792" w14:textId="20944C8C" w:rsidR="007239BD" w:rsidRPr="00B55E82" w:rsidRDefault="007239BD" w:rsidP="008706EC">
            <w:pPr>
              <w:rPr>
                <w:szCs w:val="20"/>
              </w:rPr>
            </w:pPr>
            <w:r w:rsidRPr="00B55E82">
              <w:rPr>
                <w:szCs w:val="20"/>
              </w:rPr>
              <w:t>Potilasasiakirjojen arkistointi, PPA</w:t>
            </w:r>
            <w:r w:rsidR="00A624FF">
              <w:rPr>
                <w:szCs w:val="20"/>
              </w:rPr>
              <w:br/>
            </w:r>
            <w:r w:rsidR="00A624FF" w:rsidRPr="007239BD">
              <w:rPr>
                <w:szCs w:val="20"/>
              </w:rPr>
              <w:t>Potilasasiakirjojen arkistointi toimintansa päättäneen rekisterinpitäjän rekisteriin</w:t>
            </w:r>
            <w:r w:rsidR="002F247D">
              <w:rPr>
                <w:szCs w:val="20"/>
              </w:rPr>
              <w:t xml:space="preserve"> (järjestämisvastuun perusteella)</w:t>
            </w:r>
            <w:r w:rsidR="00A624FF">
              <w:rPr>
                <w:szCs w:val="20"/>
              </w:rPr>
              <w:t>, PPA11</w:t>
            </w:r>
          </w:p>
        </w:tc>
        <w:tc>
          <w:tcPr>
            <w:tcW w:w="1258" w:type="dxa"/>
            <w:tcBorders>
              <w:top w:val="none" w:sz="0" w:space="0" w:color="000000"/>
              <w:left w:val="none" w:sz="0" w:space="0" w:color="000000"/>
              <w:bottom w:val="single" w:sz="8" w:space="0" w:color="000000"/>
              <w:right w:val="single" w:sz="8" w:space="0" w:color="000000"/>
            </w:tcBorders>
          </w:tcPr>
          <w:p w14:paraId="0C8CB356" w14:textId="77777777" w:rsidR="007239BD" w:rsidRPr="00B55E82" w:rsidRDefault="007239BD" w:rsidP="007239BD">
            <w:pPr>
              <w:rPr>
                <w:szCs w:val="20"/>
              </w:rPr>
            </w:pPr>
          </w:p>
        </w:tc>
      </w:tr>
      <w:tr w:rsidR="007239BD" w:rsidRPr="00B55E82" w14:paraId="43984A74"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051B6741" w14:textId="24988AFB" w:rsidR="007239BD" w:rsidRPr="00B55E82" w:rsidRDefault="001B2B7D" w:rsidP="007239BD">
            <w:pPr>
              <w:rPr>
                <w:szCs w:val="20"/>
              </w:rPr>
            </w:pPr>
            <w:r>
              <w:rPr>
                <w:szCs w:val="20"/>
              </w:rPr>
              <w:t>Tallenna</w:t>
            </w:r>
            <w:r w:rsidR="007239BD" w:rsidRPr="00B55E82">
              <w:rPr>
                <w:szCs w:val="20"/>
              </w:rPr>
              <w:t xml:space="preserve"> hoitoasiakirja</w:t>
            </w:r>
          </w:p>
        </w:tc>
        <w:tc>
          <w:tcPr>
            <w:tcW w:w="5684" w:type="dxa"/>
            <w:tcBorders>
              <w:top w:val="none" w:sz="0" w:space="0" w:color="000000"/>
              <w:left w:val="none" w:sz="0" w:space="0" w:color="000000"/>
              <w:bottom w:val="single" w:sz="8" w:space="0" w:color="000000"/>
              <w:right w:val="single" w:sz="8" w:space="0" w:color="000000"/>
            </w:tcBorders>
          </w:tcPr>
          <w:p w14:paraId="0754EA1B" w14:textId="77777777" w:rsidR="007239BD" w:rsidRPr="00B55E82" w:rsidRDefault="007239BD" w:rsidP="007239BD">
            <w:pPr>
              <w:rPr>
                <w:szCs w:val="20"/>
              </w:rPr>
            </w:pPr>
            <w:r w:rsidRPr="00B55E82">
              <w:rPr>
                <w:szCs w:val="20"/>
              </w:rPr>
              <w:t>Palvelunantajan omien asiakirjojen arkistointi, PP1</w:t>
            </w:r>
          </w:p>
          <w:p w14:paraId="5FA5B7D7" w14:textId="64E62CC6" w:rsidR="007239BD" w:rsidRPr="00B55E82" w:rsidRDefault="007239BD" w:rsidP="007239BD">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738AAF7C"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p>
          <w:p w14:paraId="2A7B15F8" w14:textId="5647148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58" w:type="dxa"/>
            <w:tcBorders>
              <w:top w:val="none" w:sz="0" w:space="0" w:color="000000"/>
              <w:left w:val="none" w:sz="0" w:space="0" w:color="000000"/>
              <w:bottom w:val="single" w:sz="8" w:space="0" w:color="000000"/>
              <w:right w:val="single" w:sz="8" w:space="0" w:color="000000"/>
            </w:tcBorders>
          </w:tcPr>
          <w:p w14:paraId="4F06908D" w14:textId="77777777" w:rsidR="007239BD" w:rsidRDefault="007239BD" w:rsidP="007239BD">
            <w:pPr>
              <w:rPr>
                <w:szCs w:val="20"/>
              </w:rPr>
            </w:pPr>
            <w:r>
              <w:rPr>
                <w:szCs w:val="20"/>
              </w:rPr>
              <w:t>PPA</w:t>
            </w:r>
          </w:p>
          <w:p w14:paraId="49E459AC" w14:textId="6D509E2A" w:rsidR="007239BD" w:rsidRDefault="007239BD" w:rsidP="007239BD">
            <w:pPr>
              <w:rPr>
                <w:szCs w:val="20"/>
              </w:rPr>
            </w:pPr>
            <w:r>
              <w:rPr>
                <w:szCs w:val="20"/>
              </w:rPr>
              <w:t>-</w:t>
            </w:r>
          </w:p>
          <w:p w14:paraId="48D0A339" w14:textId="717E492A" w:rsidR="002463EA" w:rsidRDefault="002463EA" w:rsidP="007239BD">
            <w:pPr>
              <w:rPr>
                <w:szCs w:val="20"/>
              </w:rPr>
            </w:pPr>
            <w:r>
              <w:rPr>
                <w:szCs w:val="20"/>
              </w:rPr>
              <w:t>-</w:t>
            </w:r>
          </w:p>
          <w:p w14:paraId="14C9C646" w14:textId="77777777" w:rsidR="002463EA" w:rsidRDefault="002463EA" w:rsidP="007239BD">
            <w:pPr>
              <w:rPr>
                <w:szCs w:val="20"/>
              </w:rPr>
            </w:pPr>
          </w:p>
          <w:p w14:paraId="5850FD44" w14:textId="77777777" w:rsidR="007239BD" w:rsidRDefault="007239BD" w:rsidP="007239BD">
            <w:pPr>
              <w:rPr>
                <w:szCs w:val="20"/>
              </w:rPr>
            </w:pPr>
            <w:r>
              <w:rPr>
                <w:szCs w:val="20"/>
              </w:rPr>
              <w:t>PPA</w:t>
            </w:r>
            <w:r>
              <w:rPr>
                <w:szCs w:val="20"/>
              </w:rPr>
              <w:br/>
            </w:r>
            <w:r>
              <w:rPr>
                <w:szCs w:val="20"/>
              </w:rPr>
              <w:br/>
            </w:r>
          </w:p>
          <w:p w14:paraId="3610F51E" w14:textId="77777777" w:rsidR="007239BD" w:rsidRPr="00B55E82" w:rsidRDefault="007239BD" w:rsidP="007239BD">
            <w:pPr>
              <w:rPr>
                <w:szCs w:val="20"/>
              </w:rPr>
            </w:pPr>
            <w:r>
              <w:rPr>
                <w:szCs w:val="20"/>
              </w:rPr>
              <w:t>PPA</w:t>
            </w:r>
            <w:r>
              <w:rPr>
                <w:szCs w:val="20"/>
              </w:rPr>
              <w:br/>
            </w:r>
          </w:p>
        </w:tc>
      </w:tr>
      <w:tr w:rsidR="007239BD" w:rsidRPr="00B55E82" w14:paraId="1D468411"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46D13B7" w14:textId="0B1889D1" w:rsidR="007239BD" w:rsidRPr="00B55E82" w:rsidRDefault="001B2B7D" w:rsidP="007239BD">
            <w:pPr>
              <w:rPr>
                <w:szCs w:val="20"/>
              </w:rPr>
            </w:pPr>
            <w:r>
              <w:rPr>
                <w:szCs w:val="20"/>
              </w:rPr>
              <w:t>Tallenna</w:t>
            </w:r>
            <w:r w:rsidR="007239BD" w:rsidRPr="00B55E82">
              <w:rPr>
                <w:szCs w:val="20"/>
              </w:rPr>
              <w:t xml:space="preserve"> asiakirja </w:t>
            </w:r>
            <w:r w:rsidR="007239BD">
              <w:rPr>
                <w:szCs w:val="20"/>
              </w:rPr>
              <w:t>Tahdonilmaisupalveluun</w:t>
            </w:r>
          </w:p>
          <w:p w14:paraId="279A2993" w14:textId="00E71F16" w:rsidR="007239BD" w:rsidRPr="00B55E82" w:rsidRDefault="007239BD" w:rsidP="007239BD">
            <w:pPr>
              <w:rPr>
                <w:szCs w:val="20"/>
              </w:rPr>
            </w:pPr>
            <w:r w:rsidRPr="00B55E82">
              <w:rPr>
                <w:szCs w:val="20"/>
              </w:rPr>
              <w:t>(</w:t>
            </w:r>
            <w:r>
              <w:rPr>
                <w:szCs w:val="20"/>
              </w:rPr>
              <w:t>luovutusten</w:t>
            </w:r>
            <w:r w:rsidRPr="00B55E82">
              <w:rPr>
                <w:szCs w:val="20"/>
              </w:rPr>
              <w:t>hallinnan asiakirjat ja tahdonilmaisut)</w:t>
            </w:r>
          </w:p>
        </w:tc>
        <w:tc>
          <w:tcPr>
            <w:tcW w:w="5684" w:type="dxa"/>
            <w:tcBorders>
              <w:top w:val="none" w:sz="0" w:space="0" w:color="000000"/>
              <w:left w:val="none" w:sz="0" w:space="0" w:color="000000"/>
              <w:bottom w:val="single" w:sz="8" w:space="0" w:color="000000"/>
              <w:right w:val="single" w:sz="8" w:space="0" w:color="000000"/>
            </w:tcBorders>
          </w:tcPr>
          <w:p w14:paraId="6039BAED" w14:textId="123CB870" w:rsidR="007239BD" w:rsidRPr="00B55E82" w:rsidRDefault="007239BD" w:rsidP="007239BD">
            <w:pPr>
              <w:rPr>
                <w:szCs w:val="20"/>
              </w:rPr>
            </w:pPr>
            <w:r>
              <w:rPr>
                <w:szCs w:val="20"/>
              </w:rPr>
              <w:t>Tahdonilmaisupalveluun</w:t>
            </w:r>
            <w:r w:rsidRPr="00B55E82">
              <w:rPr>
                <w:szCs w:val="20"/>
              </w:rPr>
              <w:t xml:space="preserve"> tallennus, PP23</w:t>
            </w:r>
          </w:p>
        </w:tc>
        <w:tc>
          <w:tcPr>
            <w:tcW w:w="1258" w:type="dxa"/>
            <w:tcBorders>
              <w:top w:val="none" w:sz="0" w:space="0" w:color="000000"/>
              <w:left w:val="none" w:sz="0" w:space="0" w:color="000000"/>
              <w:bottom w:val="single" w:sz="8" w:space="0" w:color="000000"/>
              <w:right w:val="single" w:sz="8" w:space="0" w:color="000000"/>
            </w:tcBorders>
          </w:tcPr>
          <w:p w14:paraId="21C4FDBA" w14:textId="77777777" w:rsidR="007239BD" w:rsidRPr="00B55E82" w:rsidRDefault="007239BD" w:rsidP="007239BD">
            <w:pPr>
              <w:rPr>
                <w:szCs w:val="20"/>
              </w:rPr>
            </w:pPr>
            <w:r>
              <w:rPr>
                <w:szCs w:val="20"/>
              </w:rPr>
              <w:t>-</w:t>
            </w:r>
          </w:p>
        </w:tc>
      </w:tr>
      <w:tr w:rsidR="007239BD" w:rsidRPr="00B55E82" w14:paraId="4F826CFA"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35453C32" w14:textId="476BC71B" w:rsidR="007239BD" w:rsidRPr="00B55E82" w:rsidRDefault="001B2B7D" w:rsidP="007239BD">
            <w:pPr>
              <w:rPr>
                <w:szCs w:val="20"/>
              </w:rPr>
            </w:pPr>
            <w:r>
              <w:rPr>
                <w:szCs w:val="20"/>
              </w:rPr>
              <w:t>Tallenna</w:t>
            </w:r>
            <w:r w:rsidR="007239BD" w:rsidRPr="00B55E82">
              <w:rPr>
                <w:szCs w:val="20"/>
              </w:rPr>
              <w:t xml:space="preserve"> arkistoasiakirja</w:t>
            </w:r>
          </w:p>
        </w:tc>
        <w:tc>
          <w:tcPr>
            <w:tcW w:w="5684" w:type="dxa"/>
            <w:tcBorders>
              <w:top w:val="none" w:sz="0" w:space="0" w:color="000000"/>
              <w:left w:val="none" w:sz="0" w:space="0" w:color="000000"/>
              <w:bottom w:val="single" w:sz="8" w:space="0" w:color="000000"/>
              <w:right w:val="single" w:sz="8" w:space="0" w:color="000000"/>
            </w:tcBorders>
          </w:tcPr>
          <w:p w14:paraId="3C231099" w14:textId="77777777" w:rsidR="007239BD" w:rsidRPr="00B55E82" w:rsidRDefault="007239BD" w:rsidP="007239BD">
            <w:pPr>
              <w:rPr>
                <w:szCs w:val="20"/>
              </w:rPr>
            </w:pPr>
            <w:r w:rsidRPr="00B55E82">
              <w:rPr>
                <w:szCs w:val="20"/>
              </w:rPr>
              <w:t>Arkistoasiakirjojen arkistointi, PP32</w:t>
            </w:r>
          </w:p>
        </w:tc>
        <w:tc>
          <w:tcPr>
            <w:tcW w:w="1258" w:type="dxa"/>
            <w:tcBorders>
              <w:top w:val="none" w:sz="0" w:space="0" w:color="000000"/>
              <w:left w:val="none" w:sz="0" w:space="0" w:color="000000"/>
              <w:bottom w:val="single" w:sz="8" w:space="0" w:color="000000"/>
              <w:right w:val="single" w:sz="8" w:space="0" w:color="000000"/>
            </w:tcBorders>
          </w:tcPr>
          <w:p w14:paraId="28408D88" w14:textId="77777777" w:rsidR="007239BD" w:rsidRPr="00B55E82" w:rsidRDefault="007239BD" w:rsidP="007239BD">
            <w:pPr>
              <w:rPr>
                <w:szCs w:val="20"/>
              </w:rPr>
            </w:pPr>
            <w:r>
              <w:rPr>
                <w:szCs w:val="20"/>
              </w:rPr>
              <w:t>-</w:t>
            </w:r>
          </w:p>
        </w:tc>
      </w:tr>
      <w:tr w:rsidR="007239BD" w:rsidRPr="00B55E82" w14:paraId="1308F458"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599B931A" w14:textId="0CC228C9" w:rsidR="007239BD" w:rsidRPr="00B55E82" w:rsidRDefault="001B2B7D" w:rsidP="007239BD">
            <w:pPr>
              <w:rPr>
                <w:szCs w:val="20"/>
              </w:rPr>
            </w:pPr>
            <w:r>
              <w:rPr>
                <w:szCs w:val="20"/>
              </w:rPr>
              <w:lastRenderedPageBreak/>
              <w:t>Tallenna</w:t>
            </w:r>
            <w:r w:rsidR="007239BD" w:rsidRPr="00B55E82">
              <w:rPr>
                <w:szCs w:val="20"/>
              </w:rPr>
              <w:t xml:space="preserve"> luovutusilmoitus</w:t>
            </w:r>
          </w:p>
        </w:tc>
        <w:tc>
          <w:tcPr>
            <w:tcW w:w="5684" w:type="dxa"/>
            <w:tcBorders>
              <w:top w:val="none" w:sz="0" w:space="0" w:color="000000"/>
              <w:left w:val="none" w:sz="0" w:space="0" w:color="000000"/>
              <w:bottom w:val="single" w:sz="8" w:space="0" w:color="000000"/>
              <w:right w:val="single" w:sz="8" w:space="0" w:color="000000"/>
            </w:tcBorders>
          </w:tcPr>
          <w:p w14:paraId="406735F2" w14:textId="77777777" w:rsidR="007239BD" w:rsidRPr="00B55E82" w:rsidRDefault="007239BD" w:rsidP="007239BD">
            <w:pPr>
              <w:rPr>
                <w:szCs w:val="20"/>
              </w:rPr>
            </w:pPr>
            <w:r w:rsidRPr="00B55E82">
              <w:rPr>
                <w:szCs w:val="20"/>
              </w:rPr>
              <w:t>Arkistoasiakirjojen arkistointi, PP32</w:t>
            </w:r>
          </w:p>
        </w:tc>
        <w:tc>
          <w:tcPr>
            <w:tcW w:w="1258" w:type="dxa"/>
            <w:tcBorders>
              <w:top w:val="none" w:sz="0" w:space="0" w:color="000000"/>
              <w:left w:val="none" w:sz="0" w:space="0" w:color="000000"/>
              <w:bottom w:val="single" w:sz="8" w:space="0" w:color="000000"/>
              <w:right w:val="single" w:sz="8" w:space="0" w:color="000000"/>
            </w:tcBorders>
          </w:tcPr>
          <w:p w14:paraId="528D5529" w14:textId="77777777" w:rsidR="007239BD" w:rsidRPr="00B55E82" w:rsidRDefault="007239BD" w:rsidP="007239BD">
            <w:pPr>
              <w:rPr>
                <w:szCs w:val="20"/>
              </w:rPr>
            </w:pPr>
            <w:r>
              <w:rPr>
                <w:szCs w:val="20"/>
              </w:rPr>
              <w:t>-</w:t>
            </w:r>
          </w:p>
        </w:tc>
      </w:tr>
      <w:tr w:rsidR="007239BD" w:rsidRPr="00B55E82" w14:paraId="14830553"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59927D67" w14:textId="77777777" w:rsidR="007239BD" w:rsidRPr="00B55E82" w:rsidRDefault="007239BD" w:rsidP="007239BD">
            <w:pPr>
              <w:rPr>
                <w:szCs w:val="20"/>
              </w:rPr>
            </w:pPr>
            <w:r w:rsidRPr="00B55E82">
              <w:rPr>
                <w:szCs w:val="20"/>
              </w:rPr>
              <w:t> </w:t>
            </w:r>
          </w:p>
          <w:p w14:paraId="63E1C36A" w14:textId="77777777" w:rsidR="007239BD" w:rsidRPr="00B55E82" w:rsidRDefault="007239BD" w:rsidP="007239BD">
            <w:pPr>
              <w:rPr>
                <w:szCs w:val="20"/>
              </w:rPr>
            </w:pPr>
          </w:p>
        </w:tc>
        <w:tc>
          <w:tcPr>
            <w:tcW w:w="5684" w:type="dxa"/>
            <w:tcBorders>
              <w:top w:val="none" w:sz="0" w:space="0" w:color="000000"/>
              <w:left w:val="none" w:sz="0" w:space="0" w:color="000000"/>
              <w:bottom w:val="single" w:sz="8" w:space="0" w:color="000000"/>
              <w:right w:val="single" w:sz="8" w:space="0" w:color="000000"/>
            </w:tcBorders>
          </w:tcPr>
          <w:p w14:paraId="6712A208" w14:textId="77777777" w:rsidR="007239BD" w:rsidRPr="00B55E82" w:rsidRDefault="007239BD" w:rsidP="007239BD">
            <w:pPr>
              <w:rPr>
                <w:szCs w:val="20"/>
              </w:rPr>
            </w:pPr>
            <w:r w:rsidRPr="00B55E82">
              <w:rPr>
                <w:szCs w:val="20"/>
              </w:rPr>
              <w:t> </w:t>
            </w:r>
          </w:p>
        </w:tc>
        <w:tc>
          <w:tcPr>
            <w:tcW w:w="1258" w:type="dxa"/>
            <w:tcBorders>
              <w:top w:val="none" w:sz="0" w:space="0" w:color="000000"/>
              <w:left w:val="none" w:sz="0" w:space="0" w:color="000000"/>
              <w:bottom w:val="single" w:sz="8" w:space="0" w:color="000000"/>
              <w:right w:val="single" w:sz="8" w:space="0" w:color="000000"/>
            </w:tcBorders>
          </w:tcPr>
          <w:p w14:paraId="50DEF5A8" w14:textId="77777777" w:rsidR="007239BD" w:rsidRPr="00B55E82" w:rsidRDefault="007239BD" w:rsidP="007239BD">
            <w:pPr>
              <w:rPr>
                <w:szCs w:val="20"/>
              </w:rPr>
            </w:pPr>
          </w:p>
        </w:tc>
      </w:tr>
      <w:tr w:rsidR="007239BD" w:rsidRPr="00B55E82" w14:paraId="1B8CF411" w14:textId="77777777" w:rsidTr="00E3533B">
        <w:trPr>
          <w:cantSplit/>
        </w:trPr>
        <w:tc>
          <w:tcPr>
            <w:tcW w:w="8220" w:type="dxa"/>
            <w:gridSpan w:val="2"/>
            <w:tcBorders>
              <w:top w:val="none" w:sz="0" w:space="0" w:color="000000"/>
              <w:left w:val="single" w:sz="8" w:space="0" w:color="000000"/>
              <w:bottom w:val="single" w:sz="8" w:space="0" w:color="000000"/>
              <w:right w:val="single" w:sz="8" w:space="0" w:color="000000"/>
            </w:tcBorders>
          </w:tcPr>
          <w:p w14:paraId="01700C16" w14:textId="77777777" w:rsidR="007239BD" w:rsidRPr="00B55E82" w:rsidRDefault="007239BD" w:rsidP="007239BD">
            <w:pPr>
              <w:rPr>
                <w:szCs w:val="20"/>
              </w:rPr>
            </w:pPr>
            <w:r w:rsidRPr="00B55E82">
              <w:rPr>
                <w:b/>
                <w:szCs w:val="20"/>
              </w:rPr>
              <w:t>Asiakirjojen korvaaminen</w:t>
            </w:r>
          </w:p>
        </w:tc>
        <w:tc>
          <w:tcPr>
            <w:tcW w:w="1258" w:type="dxa"/>
            <w:tcBorders>
              <w:top w:val="none" w:sz="0" w:space="0" w:color="000000"/>
              <w:left w:val="single" w:sz="8" w:space="0" w:color="000000"/>
              <w:bottom w:val="single" w:sz="8" w:space="0" w:color="000000"/>
              <w:right w:val="single" w:sz="8" w:space="0" w:color="000000"/>
            </w:tcBorders>
          </w:tcPr>
          <w:p w14:paraId="428C4DAE" w14:textId="77777777" w:rsidR="007239BD" w:rsidRPr="00B55E82" w:rsidRDefault="007239BD" w:rsidP="007239BD">
            <w:pPr>
              <w:rPr>
                <w:b/>
                <w:szCs w:val="20"/>
              </w:rPr>
            </w:pPr>
          </w:p>
        </w:tc>
      </w:tr>
      <w:tr w:rsidR="007239BD" w:rsidRPr="00B55E82" w14:paraId="1F249B57"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097BE5AE" w14:textId="62FFE71E" w:rsidR="007239BD" w:rsidRPr="00B55E82" w:rsidRDefault="007239BD" w:rsidP="007239BD">
            <w:pPr>
              <w:rPr>
                <w:szCs w:val="20"/>
              </w:rPr>
            </w:pPr>
            <w:r w:rsidRPr="00B55E82">
              <w:rPr>
                <w:szCs w:val="20"/>
              </w:rPr>
              <w:t>Korvaa palvelutapahtuma (PPA</w:t>
            </w:r>
            <w:r w:rsidR="003504FB">
              <w:rPr>
                <w:szCs w:val="20"/>
              </w:rPr>
              <w:t>, PPA11</w:t>
            </w:r>
            <w:r w:rsidRPr="00B55E82">
              <w:rPr>
                <w:szCs w:val="20"/>
              </w:rPr>
              <w:t>)</w:t>
            </w:r>
          </w:p>
        </w:tc>
        <w:tc>
          <w:tcPr>
            <w:tcW w:w="5684" w:type="dxa"/>
            <w:tcBorders>
              <w:top w:val="none" w:sz="0" w:space="0" w:color="000000"/>
              <w:left w:val="none" w:sz="0" w:space="0" w:color="000000"/>
              <w:bottom w:val="single" w:sz="8" w:space="0" w:color="000000"/>
              <w:right w:val="single" w:sz="8" w:space="0" w:color="000000"/>
            </w:tcBorders>
          </w:tcPr>
          <w:p w14:paraId="26E8DE03" w14:textId="77777777" w:rsidR="007239BD" w:rsidRDefault="007239BD" w:rsidP="007239BD">
            <w:pPr>
              <w:rPr>
                <w:szCs w:val="20"/>
              </w:rPr>
            </w:pPr>
            <w:r w:rsidRPr="00B55E82">
              <w:rPr>
                <w:szCs w:val="20"/>
              </w:rPr>
              <w:t>Potilasasiakirjojen arkistointi, PPA</w:t>
            </w:r>
          </w:p>
          <w:p w14:paraId="7126EBD8" w14:textId="3B620F28" w:rsidR="00A624FF" w:rsidRPr="00B55E82" w:rsidRDefault="00A624FF" w:rsidP="007239BD">
            <w:pPr>
              <w:rPr>
                <w:szCs w:val="20"/>
              </w:rPr>
            </w:pPr>
            <w:r w:rsidRPr="007239BD">
              <w:rPr>
                <w:szCs w:val="20"/>
              </w:rPr>
              <w:t>Potilasasiakirjojen arkistointi toimintansa päättäneen rekisterinpitäjän rekisteriin</w:t>
            </w:r>
            <w:r w:rsidR="002F247D">
              <w:rPr>
                <w:szCs w:val="20"/>
              </w:rPr>
              <w:t xml:space="preserve"> (järjestämisvastuun perusteella)</w:t>
            </w:r>
            <w:r>
              <w:rPr>
                <w:szCs w:val="20"/>
              </w:rPr>
              <w:t>, PPA11</w:t>
            </w:r>
          </w:p>
        </w:tc>
        <w:tc>
          <w:tcPr>
            <w:tcW w:w="1258" w:type="dxa"/>
            <w:tcBorders>
              <w:top w:val="none" w:sz="0" w:space="0" w:color="000000"/>
              <w:left w:val="none" w:sz="0" w:space="0" w:color="000000"/>
              <w:bottom w:val="single" w:sz="8" w:space="0" w:color="000000"/>
              <w:right w:val="single" w:sz="8" w:space="0" w:color="000000"/>
            </w:tcBorders>
          </w:tcPr>
          <w:p w14:paraId="7D32C10A" w14:textId="77777777" w:rsidR="007239BD" w:rsidRPr="00B55E82" w:rsidRDefault="007239BD" w:rsidP="007239BD">
            <w:pPr>
              <w:rPr>
                <w:szCs w:val="20"/>
              </w:rPr>
            </w:pPr>
          </w:p>
        </w:tc>
      </w:tr>
      <w:tr w:rsidR="008706EC" w:rsidRPr="00B55E82" w14:paraId="106FAFF8"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5A681213" w14:textId="77777777" w:rsidR="008706EC" w:rsidRPr="00B55E82" w:rsidRDefault="008706EC" w:rsidP="008706EC">
            <w:pPr>
              <w:rPr>
                <w:szCs w:val="20"/>
              </w:rPr>
            </w:pPr>
            <w:r w:rsidRPr="00B55E82">
              <w:rPr>
                <w:szCs w:val="20"/>
              </w:rPr>
              <w:t>Korvaa palvelutapahtuma-asiakirja</w:t>
            </w:r>
          </w:p>
        </w:tc>
        <w:tc>
          <w:tcPr>
            <w:tcW w:w="5684" w:type="dxa"/>
            <w:tcBorders>
              <w:top w:val="none" w:sz="0" w:space="0" w:color="000000"/>
              <w:left w:val="none" w:sz="0" w:space="0" w:color="000000"/>
              <w:bottom w:val="single" w:sz="8" w:space="0" w:color="000000"/>
              <w:right w:val="single" w:sz="8" w:space="0" w:color="000000"/>
            </w:tcBorders>
          </w:tcPr>
          <w:p w14:paraId="658A48F4"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051DA19E" w14:textId="67D4F643" w:rsidR="008706EC" w:rsidRPr="00B55E82" w:rsidRDefault="008706EC" w:rsidP="008706EC">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5CCDF03B"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FEA9145"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58" w:type="dxa"/>
            <w:tcBorders>
              <w:top w:val="none" w:sz="0" w:space="0" w:color="000000"/>
              <w:left w:val="none" w:sz="0" w:space="0" w:color="000000"/>
              <w:bottom w:val="single" w:sz="8" w:space="0" w:color="000000"/>
              <w:right w:val="single" w:sz="8" w:space="0" w:color="000000"/>
            </w:tcBorders>
          </w:tcPr>
          <w:p w14:paraId="23C978F7" w14:textId="77777777" w:rsidR="008706EC" w:rsidRDefault="008706EC" w:rsidP="008706EC">
            <w:pPr>
              <w:rPr>
                <w:szCs w:val="20"/>
              </w:rPr>
            </w:pPr>
            <w:r>
              <w:rPr>
                <w:szCs w:val="20"/>
              </w:rPr>
              <w:t>PPA</w:t>
            </w:r>
          </w:p>
          <w:p w14:paraId="033252A8" w14:textId="6FF84C37" w:rsidR="008706EC" w:rsidRDefault="008706EC" w:rsidP="008706EC">
            <w:pPr>
              <w:rPr>
                <w:szCs w:val="20"/>
              </w:rPr>
            </w:pPr>
            <w:r>
              <w:rPr>
                <w:szCs w:val="20"/>
              </w:rPr>
              <w:t>-</w:t>
            </w:r>
          </w:p>
          <w:p w14:paraId="2390DF0E" w14:textId="679671AB" w:rsidR="002463EA" w:rsidRDefault="002463EA" w:rsidP="008706EC">
            <w:pPr>
              <w:rPr>
                <w:szCs w:val="20"/>
              </w:rPr>
            </w:pPr>
            <w:r>
              <w:rPr>
                <w:szCs w:val="20"/>
              </w:rPr>
              <w:t>-</w:t>
            </w:r>
          </w:p>
          <w:p w14:paraId="119393B3" w14:textId="77777777" w:rsidR="002463EA" w:rsidRDefault="002463EA" w:rsidP="008706EC">
            <w:pPr>
              <w:rPr>
                <w:szCs w:val="20"/>
              </w:rPr>
            </w:pPr>
          </w:p>
          <w:p w14:paraId="3C99AFFA" w14:textId="77777777" w:rsidR="008706EC" w:rsidRDefault="008706EC" w:rsidP="008706EC">
            <w:pPr>
              <w:rPr>
                <w:szCs w:val="20"/>
              </w:rPr>
            </w:pPr>
            <w:r>
              <w:rPr>
                <w:szCs w:val="20"/>
              </w:rPr>
              <w:t>PPA</w:t>
            </w:r>
            <w:r>
              <w:rPr>
                <w:szCs w:val="20"/>
              </w:rPr>
              <w:br/>
            </w:r>
            <w:r>
              <w:rPr>
                <w:szCs w:val="20"/>
              </w:rPr>
              <w:br/>
            </w:r>
          </w:p>
          <w:p w14:paraId="6F00E575" w14:textId="77777777" w:rsidR="008706EC" w:rsidRPr="00B55E82" w:rsidRDefault="008706EC" w:rsidP="008706EC">
            <w:pPr>
              <w:rPr>
                <w:szCs w:val="20"/>
              </w:rPr>
            </w:pPr>
            <w:r>
              <w:rPr>
                <w:szCs w:val="20"/>
              </w:rPr>
              <w:t>PPA</w:t>
            </w:r>
          </w:p>
        </w:tc>
      </w:tr>
      <w:tr w:rsidR="008706EC" w:rsidRPr="00B55E82" w14:paraId="2E01B0B4"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27BE7751" w14:textId="23B36683" w:rsidR="008706EC" w:rsidRPr="00B55E82" w:rsidRDefault="008706EC" w:rsidP="008706EC">
            <w:pPr>
              <w:rPr>
                <w:szCs w:val="20"/>
              </w:rPr>
            </w:pPr>
            <w:r w:rsidRPr="00B55E82">
              <w:rPr>
                <w:szCs w:val="20"/>
              </w:rPr>
              <w:t>Korvaa hoitoasiakirja (PPA</w:t>
            </w:r>
            <w:r w:rsidR="003504FB">
              <w:rPr>
                <w:szCs w:val="20"/>
              </w:rPr>
              <w:t>, PPA11</w:t>
            </w:r>
            <w:r w:rsidRPr="00B55E82">
              <w:rPr>
                <w:szCs w:val="20"/>
              </w:rPr>
              <w:t>)</w:t>
            </w:r>
          </w:p>
        </w:tc>
        <w:tc>
          <w:tcPr>
            <w:tcW w:w="5684" w:type="dxa"/>
            <w:tcBorders>
              <w:top w:val="none" w:sz="0" w:space="0" w:color="000000"/>
              <w:left w:val="none" w:sz="0" w:space="0" w:color="000000"/>
              <w:bottom w:val="single" w:sz="8" w:space="0" w:color="000000"/>
              <w:right w:val="single" w:sz="8" w:space="0" w:color="000000"/>
            </w:tcBorders>
          </w:tcPr>
          <w:p w14:paraId="50F41712" w14:textId="7B77D4A1" w:rsidR="008706EC" w:rsidRPr="00B55E82" w:rsidRDefault="008706EC" w:rsidP="00056B7D">
            <w:pPr>
              <w:rPr>
                <w:szCs w:val="20"/>
              </w:rPr>
            </w:pPr>
            <w:r w:rsidRPr="00B55E82">
              <w:rPr>
                <w:szCs w:val="20"/>
              </w:rPr>
              <w:t>Potilasasiakirjojen arkistointi, PPA</w:t>
            </w:r>
            <w:r w:rsidR="00A624FF">
              <w:rPr>
                <w:szCs w:val="20"/>
              </w:rPr>
              <w:br/>
            </w:r>
            <w:r w:rsidR="00A624FF" w:rsidRPr="007239BD">
              <w:rPr>
                <w:szCs w:val="20"/>
              </w:rPr>
              <w:t>Potilasasiakirjojen arkistointi toimintansa päättäneen rekisterinpitäjän rekisteriin</w:t>
            </w:r>
            <w:r w:rsidR="002F247D">
              <w:rPr>
                <w:szCs w:val="20"/>
              </w:rPr>
              <w:t xml:space="preserve"> (järjestämisvastuun perusteella)</w:t>
            </w:r>
            <w:r w:rsidR="00A624FF">
              <w:rPr>
                <w:szCs w:val="20"/>
              </w:rPr>
              <w:t>, PPA11</w:t>
            </w:r>
          </w:p>
        </w:tc>
        <w:tc>
          <w:tcPr>
            <w:tcW w:w="1258" w:type="dxa"/>
            <w:tcBorders>
              <w:top w:val="none" w:sz="0" w:space="0" w:color="000000"/>
              <w:left w:val="none" w:sz="0" w:space="0" w:color="000000"/>
              <w:bottom w:val="single" w:sz="8" w:space="0" w:color="000000"/>
              <w:right w:val="single" w:sz="8" w:space="0" w:color="000000"/>
            </w:tcBorders>
          </w:tcPr>
          <w:p w14:paraId="3F25F3AB" w14:textId="77777777" w:rsidR="008706EC" w:rsidRPr="00B55E82" w:rsidRDefault="008706EC" w:rsidP="008706EC">
            <w:pPr>
              <w:rPr>
                <w:szCs w:val="20"/>
              </w:rPr>
            </w:pPr>
          </w:p>
        </w:tc>
      </w:tr>
      <w:tr w:rsidR="008706EC" w:rsidRPr="00B55E82" w14:paraId="20FBA70D"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11E4AB1B" w14:textId="77777777" w:rsidR="008706EC" w:rsidRPr="00B55E82" w:rsidRDefault="008706EC" w:rsidP="008706EC">
            <w:pPr>
              <w:rPr>
                <w:szCs w:val="20"/>
              </w:rPr>
            </w:pPr>
            <w:r w:rsidRPr="00B55E82">
              <w:rPr>
                <w:szCs w:val="20"/>
              </w:rPr>
              <w:t>Korvaa hoitoasiakirja</w:t>
            </w:r>
          </w:p>
        </w:tc>
        <w:tc>
          <w:tcPr>
            <w:tcW w:w="5684" w:type="dxa"/>
            <w:tcBorders>
              <w:top w:val="none" w:sz="0" w:space="0" w:color="000000"/>
              <w:left w:val="none" w:sz="0" w:space="0" w:color="000000"/>
              <w:bottom w:val="single" w:sz="8" w:space="0" w:color="000000"/>
              <w:right w:val="single" w:sz="8" w:space="0" w:color="000000"/>
            </w:tcBorders>
          </w:tcPr>
          <w:p w14:paraId="0C84E9C0"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62083467" w14:textId="6596070D" w:rsidR="008706EC" w:rsidRDefault="008706EC" w:rsidP="008706EC">
            <w:pPr>
              <w:rPr>
                <w:szCs w:val="20"/>
              </w:rPr>
            </w:pPr>
            <w:r w:rsidRPr="00B55E82">
              <w:rPr>
                <w:szCs w:val="20"/>
              </w:rPr>
              <w:t>Vanhojen tietojen arkistointi, PP37</w:t>
            </w:r>
          </w:p>
          <w:p w14:paraId="4799736F" w14:textId="64EE50E0" w:rsidR="002463EA" w:rsidRPr="00B55E82" w:rsidRDefault="002463EA" w:rsidP="008706EC">
            <w:pPr>
              <w:rPr>
                <w:szCs w:val="20"/>
              </w:rPr>
            </w:pPr>
            <w:r w:rsidRPr="002463EA">
              <w:rPr>
                <w:szCs w:val="20"/>
              </w:rPr>
              <w:t>Vanhojen potilasasiakirjojen arkistointi toimintansa päättäneen rekisterinpitäjän rekisteriin</w:t>
            </w:r>
            <w:r>
              <w:rPr>
                <w:szCs w:val="20"/>
              </w:rPr>
              <w:t>, PP3711</w:t>
            </w:r>
          </w:p>
          <w:p w14:paraId="6FCF4276"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64D4004C"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58" w:type="dxa"/>
            <w:tcBorders>
              <w:top w:val="none" w:sz="0" w:space="0" w:color="000000"/>
              <w:left w:val="none" w:sz="0" w:space="0" w:color="000000"/>
              <w:bottom w:val="single" w:sz="8" w:space="0" w:color="000000"/>
              <w:right w:val="single" w:sz="8" w:space="0" w:color="000000"/>
            </w:tcBorders>
          </w:tcPr>
          <w:p w14:paraId="09FDDED5" w14:textId="77777777" w:rsidR="008706EC" w:rsidRDefault="008706EC" w:rsidP="008706EC">
            <w:pPr>
              <w:rPr>
                <w:szCs w:val="20"/>
              </w:rPr>
            </w:pPr>
            <w:r>
              <w:rPr>
                <w:szCs w:val="20"/>
              </w:rPr>
              <w:t>PPA</w:t>
            </w:r>
          </w:p>
          <w:p w14:paraId="6B5A3737" w14:textId="25A17C44" w:rsidR="008706EC" w:rsidRDefault="008706EC" w:rsidP="008706EC">
            <w:pPr>
              <w:rPr>
                <w:szCs w:val="20"/>
              </w:rPr>
            </w:pPr>
            <w:r>
              <w:rPr>
                <w:szCs w:val="20"/>
              </w:rPr>
              <w:t>-</w:t>
            </w:r>
          </w:p>
          <w:p w14:paraId="3F28FCD8" w14:textId="0B18FE84" w:rsidR="002463EA" w:rsidRDefault="002463EA" w:rsidP="008706EC">
            <w:pPr>
              <w:rPr>
                <w:szCs w:val="20"/>
              </w:rPr>
            </w:pPr>
            <w:r>
              <w:rPr>
                <w:szCs w:val="20"/>
              </w:rPr>
              <w:t>-</w:t>
            </w:r>
          </w:p>
          <w:p w14:paraId="58E8CEC4" w14:textId="77777777" w:rsidR="002463EA" w:rsidRDefault="002463EA" w:rsidP="008706EC">
            <w:pPr>
              <w:rPr>
                <w:szCs w:val="20"/>
              </w:rPr>
            </w:pPr>
          </w:p>
          <w:p w14:paraId="7F052EC4" w14:textId="77777777" w:rsidR="008706EC" w:rsidRDefault="008706EC" w:rsidP="008706EC">
            <w:pPr>
              <w:rPr>
                <w:szCs w:val="20"/>
              </w:rPr>
            </w:pPr>
            <w:r>
              <w:rPr>
                <w:szCs w:val="20"/>
              </w:rPr>
              <w:t>PPA</w:t>
            </w:r>
            <w:r>
              <w:rPr>
                <w:szCs w:val="20"/>
              </w:rPr>
              <w:br/>
            </w:r>
            <w:r>
              <w:rPr>
                <w:szCs w:val="20"/>
              </w:rPr>
              <w:br/>
            </w:r>
          </w:p>
          <w:p w14:paraId="04E003BA" w14:textId="77777777" w:rsidR="008706EC" w:rsidRPr="00B55E82" w:rsidRDefault="008706EC" w:rsidP="008706EC">
            <w:pPr>
              <w:rPr>
                <w:szCs w:val="20"/>
              </w:rPr>
            </w:pPr>
            <w:r>
              <w:rPr>
                <w:szCs w:val="20"/>
              </w:rPr>
              <w:t>PPA</w:t>
            </w:r>
          </w:p>
        </w:tc>
      </w:tr>
      <w:tr w:rsidR="008706EC" w:rsidRPr="00B55E82" w14:paraId="75AD27BE"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71446534" w14:textId="3E7C6339" w:rsidR="008706EC" w:rsidRPr="00B55E82" w:rsidRDefault="008706EC" w:rsidP="008706EC">
            <w:pPr>
              <w:rPr>
                <w:szCs w:val="20"/>
              </w:rPr>
            </w:pPr>
            <w:r w:rsidRPr="00B55E82">
              <w:rPr>
                <w:szCs w:val="20"/>
              </w:rPr>
              <w:t xml:space="preserve">Korvaa </w:t>
            </w:r>
            <w:r>
              <w:rPr>
                <w:szCs w:val="20"/>
              </w:rPr>
              <w:t>Tahdonilmaisupalvelun</w:t>
            </w:r>
            <w:r w:rsidRPr="00B55E82">
              <w:rPr>
                <w:szCs w:val="20"/>
              </w:rPr>
              <w:t xml:space="preserve"> asiakirja </w:t>
            </w:r>
          </w:p>
          <w:p w14:paraId="67EB60AB" w14:textId="3DA03821" w:rsidR="008706EC" w:rsidRPr="00B55E82" w:rsidRDefault="008706EC" w:rsidP="008706EC">
            <w:pPr>
              <w:rPr>
                <w:szCs w:val="20"/>
              </w:rPr>
            </w:pPr>
            <w:r w:rsidRPr="00B55E82">
              <w:rPr>
                <w:szCs w:val="20"/>
              </w:rPr>
              <w:t>(</w:t>
            </w:r>
            <w:r>
              <w:rPr>
                <w:szCs w:val="20"/>
              </w:rPr>
              <w:t>luovutusten</w:t>
            </w:r>
            <w:r w:rsidRPr="00B55E82">
              <w:rPr>
                <w:szCs w:val="20"/>
              </w:rPr>
              <w:t>hallinnan asiakirjat ja tahdonilmaisut)</w:t>
            </w:r>
          </w:p>
        </w:tc>
        <w:tc>
          <w:tcPr>
            <w:tcW w:w="5684" w:type="dxa"/>
            <w:tcBorders>
              <w:top w:val="none" w:sz="0" w:space="0" w:color="000000"/>
              <w:left w:val="none" w:sz="0" w:space="0" w:color="000000"/>
              <w:bottom w:val="single" w:sz="8" w:space="0" w:color="000000"/>
              <w:right w:val="single" w:sz="8" w:space="0" w:color="000000"/>
            </w:tcBorders>
          </w:tcPr>
          <w:p w14:paraId="4BE865CC" w14:textId="44F766EF" w:rsidR="008706EC" w:rsidRPr="00B55E82" w:rsidRDefault="008706EC" w:rsidP="008706EC">
            <w:pPr>
              <w:rPr>
                <w:szCs w:val="20"/>
              </w:rPr>
            </w:pPr>
            <w:r>
              <w:rPr>
                <w:szCs w:val="20"/>
              </w:rPr>
              <w:t>Tahdonilmaisupalveluun</w:t>
            </w:r>
            <w:r w:rsidRPr="00B55E82">
              <w:rPr>
                <w:szCs w:val="20"/>
              </w:rPr>
              <w:t xml:space="preserve"> tallennus, PP23</w:t>
            </w:r>
          </w:p>
        </w:tc>
        <w:tc>
          <w:tcPr>
            <w:tcW w:w="1258" w:type="dxa"/>
            <w:tcBorders>
              <w:top w:val="none" w:sz="0" w:space="0" w:color="000000"/>
              <w:left w:val="none" w:sz="0" w:space="0" w:color="000000"/>
              <w:bottom w:val="single" w:sz="8" w:space="0" w:color="000000"/>
              <w:right w:val="single" w:sz="8" w:space="0" w:color="000000"/>
            </w:tcBorders>
          </w:tcPr>
          <w:p w14:paraId="2D962F9B" w14:textId="77777777" w:rsidR="008706EC" w:rsidRPr="00B55E82" w:rsidRDefault="008706EC" w:rsidP="008706EC">
            <w:pPr>
              <w:rPr>
                <w:szCs w:val="20"/>
              </w:rPr>
            </w:pPr>
            <w:r>
              <w:rPr>
                <w:szCs w:val="20"/>
              </w:rPr>
              <w:t>-</w:t>
            </w:r>
          </w:p>
        </w:tc>
      </w:tr>
      <w:tr w:rsidR="008706EC" w:rsidRPr="00B55E82" w14:paraId="76C51D9A"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0EDAAD72" w14:textId="77777777" w:rsidR="008706EC" w:rsidRPr="00B55E82" w:rsidRDefault="008706EC" w:rsidP="008706EC">
            <w:pPr>
              <w:rPr>
                <w:szCs w:val="20"/>
              </w:rPr>
            </w:pPr>
            <w:r w:rsidRPr="00B55E82">
              <w:rPr>
                <w:szCs w:val="20"/>
              </w:rPr>
              <w:t>Korvaa arkistoasiakirja</w:t>
            </w:r>
          </w:p>
        </w:tc>
        <w:tc>
          <w:tcPr>
            <w:tcW w:w="5684" w:type="dxa"/>
            <w:tcBorders>
              <w:top w:val="none" w:sz="0" w:space="0" w:color="000000"/>
              <w:left w:val="none" w:sz="0" w:space="0" w:color="000000"/>
              <w:bottom w:val="single" w:sz="8" w:space="0" w:color="000000"/>
              <w:right w:val="single" w:sz="8" w:space="0" w:color="000000"/>
            </w:tcBorders>
          </w:tcPr>
          <w:p w14:paraId="763CA6FB" w14:textId="6234C7DF" w:rsidR="008706EC" w:rsidRPr="00B55E82" w:rsidRDefault="008706EC" w:rsidP="008706EC">
            <w:pPr>
              <w:rPr>
                <w:szCs w:val="20"/>
              </w:rPr>
            </w:pPr>
            <w:r w:rsidRPr="00B55E82">
              <w:rPr>
                <w:szCs w:val="20"/>
              </w:rPr>
              <w:t>Arkistoasiakirjojen arkistointi, PP</w:t>
            </w:r>
            <w:r>
              <w:rPr>
                <w:szCs w:val="20"/>
              </w:rPr>
              <w:t>32</w:t>
            </w:r>
          </w:p>
        </w:tc>
        <w:tc>
          <w:tcPr>
            <w:tcW w:w="1258" w:type="dxa"/>
            <w:tcBorders>
              <w:top w:val="none" w:sz="0" w:space="0" w:color="000000"/>
              <w:left w:val="none" w:sz="0" w:space="0" w:color="000000"/>
              <w:bottom w:val="single" w:sz="8" w:space="0" w:color="000000"/>
              <w:right w:val="single" w:sz="8" w:space="0" w:color="000000"/>
            </w:tcBorders>
          </w:tcPr>
          <w:p w14:paraId="0FDEF0B6" w14:textId="77777777" w:rsidR="008706EC" w:rsidRPr="00B55E82" w:rsidRDefault="008706EC" w:rsidP="008706EC">
            <w:pPr>
              <w:rPr>
                <w:szCs w:val="20"/>
              </w:rPr>
            </w:pPr>
            <w:r>
              <w:rPr>
                <w:szCs w:val="20"/>
              </w:rPr>
              <w:t>-</w:t>
            </w:r>
          </w:p>
        </w:tc>
      </w:tr>
      <w:tr w:rsidR="008706EC" w:rsidRPr="00B55E82" w14:paraId="11922A8D"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030D9296" w14:textId="77777777" w:rsidR="008706EC" w:rsidRPr="00B55E82" w:rsidRDefault="008706EC" w:rsidP="008706EC">
            <w:pPr>
              <w:rPr>
                <w:szCs w:val="20"/>
              </w:rPr>
            </w:pPr>
            <w:r w:rsidRPr="00B55E82">
              <w:rPr>
                <w:szCs w:val="20"/>
              </w:rPr>
              <w:t> </w:t>
            </w:r>
          </w:p>
          <w:p w14:paraId="3ABD3EDD" w14:textId="77777777" w:rsidR="008706EC" w:rsidRPr="00B55E82" w:rsidRDefault="008706EC" w:rsidP="008706EC">
            <w:pPr>
              <w:rPr>
                <w:szCs w:val="20"/>
              </w:rPr>
            </w:pPr>
          </w:p>
          <w:p w14:paraId="09216AE0" w14:textId="77777777" w:rsidR="008706EC" w:rsidRPr="00B55E82" w:rsidRDefault="008706EC" w:rsidP="008706EC">
            <w:pPr>
              <w:rPr>
                <w:szCs w:val="20"/>
              </w:rPr>
            </w:pPr>
          </w:p>
        </w:tc>
        <w:tc>
          <w:tcPr>
            <w:tcW w:w="5684" w:type="dxa"/>
            <w:tcBorders>
              <w:top w:val="none" w:sz="0" w:space="0" w:color="000000"/>
              <w:left w:val="none" w:sz="0" w:space="0" w:color="000000"/>
              <w:bottom w:val="single" w:sz="8" w:space="0" w:color="000000"/>
              <w:right w:val="single" w:sz="8" w:space="0" w:color="000000"/>
            </w:tcBorders>
          </w:tcPr>
          <w:p w14:paraId="620DBB89" w14:textId="77777777" w:rsidR="008706EC" w:rsidRPr="00B55E82" w:rsidRDefault="008706EC" w:rsidP="008706EC">
            <w:pPr>
              <w:rPr>
                <w:szCs w:val="20"/>
              </w:rPr>
            </w:pPr>
            <w:r w:rsidRPr="00B55E82">
              <w:rPr>
                <w:szCs w:val="20"/>
              </w:rPr>
              <w:t> </w:t>
            </w:r>
          </w:p>
        </w:tc>
        <w:tc>
          <w:tcPr>
            <w:tcW w:w="1258" w:type="dxa"/>
            <w:tcBorders>
              <w:top w:val="none" w:sz="0" w:space="0" w:color="000000"/>
              <w:left w:val="none" w:sz="0" w:space="0" w:color="000000"/>
              <w:bottom w:val="single" w:sz="8" w:space="0" w:color="000000"/>
              <w:right w:val="single" w:sz="8" w:space="0" w:color="000000"/>
            </w:tcBorders>
          </w:tcPr>
          <w:p w14:paraId="43E05E65" w14:textId="77777777" w:rsidR="008706EC" w:rsidRPr="00B55E82" w:rsidRDefault="008706EC" w:rsidP="008706EC">
            <w:pPr>
              <w:rPr>
                <w:szCs w:val="20"/>
              </w:rPr>
            </w:pPr>
          </w:p>
        </w:tc>
      </w:tr>
      <w:tr w:rsidR="008706EC" w:rsidRPr="00B55E82" w14:paraId="0FFFADF5" w14:textId="77777777" w:rsidTr="00E3533B">
        <w:trPr>
          <w:cantSplit/>
        </w:trPr>
        <w:tc>
          <w:tcPr>
            <w:tcW w:w="8220" w:type="dxa"/>
            <w:gridSpan w:val="2"/>
            <w:tcBorders>
              <w:top w:val="none" w:sz="0" w:space="0" w:color="000000"/>
              <w:left w:val="single" w:sz="8" w:space="0" w:color="000000"/>
              <w:bottom w:val="single" w:sz="8" w:space="0" w:color="000000"/>
              <w:right w:val="single" w:sz="8" w:space="0" w:color="000000"/>
            </w:tcBorders>
          </w:tcPr>
          <w:p w14:paraId="2F771F3E" w14:textId="77777777" w:rsidR="008706EC" w:rsidRPr="00B55E82" w:rsidRDefault="008706EC" w:rsidP="008706EC">
            <w:pPr>
              <w:rPr>
                <w:szCs w:val="20"/>
              </w:rPr>
            </w:pPr>
            <w:r w:rsidRPr="00B55E82">
              <w:rPr>
                <w:b/>
                <w:szCs w:val="20"/>
              </w:rPr>
              <w:t>Haku</w:t>
            </w:r>
            <w:r w:rsidRPr="00B55E82">
              <w:rPr>
                <w:szCs w:val="20"/>
              </w:rPr>
              <w:t> </w:t>
            </w:r>
          </w:p>
        </w:tc>
        <w:tc>
          <w:tcPr>
            <w:tcW w:w="1258" w:type="dxa"/>
            <w:tcBorders>
              <w:top w:val="none" w:sz="0" w:space="0" w:color="000000"/>
              <w:left w:val="single" w:sz="8" w:space="0" w:color="000000"/>
              <w:bottom w:val="single" w:sz="8" w:space="0" w:color="000000"/>
              <w:right w:val="single" w:sz="8" w:space="0" w:color="000000"/>
            </w:tcBorders>
          </w:tcPr>
          <w:p w14:paraId="07F653F6" w14:textId="77777777" w:rsidR="008706EC" w:rsidRPr="00B55E82" w:rsidRDefault="008706EC" w:rsidP="008706EC">
            <w:pPr>
              <w:rPr>
                <w:b/>
                <w:szCs w:val="20"/>
              </w:rPr>
            </w:pPr>
          </w:p>
        </w:tc>
      </w:tr>
      <w:tr w:rsidR="008706EC" w:rsidRPr="00B55E82" w14:paraId="4F224155"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5EC13C36" w14:textId="06C6626A" w:rsidR="008706EC" w:rsidRPr="00B55E82" w:rsidRDefault="008706EC" w:rsidP="008706EC">
            <w:pPr>
              <w:rPr>
                <w:szCs w:val="20"/>
              </w:rPr>
            </w:pPr>
            <w:r w:rsidRPr="00B55E82">
              <w:rPr>
                <w:szCs w:val="20"/>
              </w:rPr>
              <w:t>Hae potilasasiakirjoja (PPB</w:t>
            </w:r>
            <w:r w:rsidR="003504FB">
              <w:rPr>
                <w:szCs w:val="20"/>
              </w:rPr>
              <w:t>, PPB11</w:t>
            </w:r>
            <w:r w:rsidRPr="00B55E82">
              <w:rPr>
                <w:szCs w:val="20"/>
              </w:rPr>
              <w:t>)</w:t>
            </w:r>
          </w:p>
        </w:tc>
        <w:tc>
          <w:tcPr>
            <w:tcW w:w="5684" w:type="dxa"/>
            <w:tcBorders>
              <w:top w:val="none" w:sz="0" w:space="0" w:color="000000"/>
              <w:left w:val="none" w:sz="0" w:space="0" w:color="000000"/>
              <w:bottom w:val="single" w:sz="8" w:space="0" w:color="000000"/>
              <w:right w:val="single" w:sz="8" w:space="0" w:color="000000"/>
            </w:tcBorders>
          </w:tcPr>
          <w:p w14:paraId="3F5B31EF" w14:textId="77777777" w:rsidR="008706EC" w:rsidRDefault="008706EC" w:rsidP="008706EC">
            <w:pPr>
              <w:rPr>
                <w:szCs w:val="20"/>
              </w:rPr>
            </w:pPr>
            <w:r w:rsidRPr="00B55E82">
              <w:rPr>
                <w:szCs w:val="20"/>
              </w:rPr>
              <w:t>Potilasasiakirjojen haku, PPB</w:t>
            </w:r>
          </w:p>
          <w:p w14:paraId="362FC3E7" w14:textId="61B607C2" w:rsidR="002F247D" w:rsidRPr="00B55E82" w:rsidRDefault="002F247D" w:rsidP="008706EC">
            <w:pPr>
              <w:rPr>
                <w:szCs w:val="20"/>
              </w:rPr>
            </w:pPr>
            <w:r w:rsidRPr="007239BD">
              <w:rPr>
                <w:szCs w:val="20"/>
              </w:rPr>
              <w:t>Potilasasiakirjojen haku toimintansa päättäneen rekisterinpitäjän rekisteristä</w:t>
            </w:r>
            <w:r>
              <w:rPr>
                <w:szCs w:val="20"/>
              </w:rPr>
              <w:t xml:space="preserve"> (järjestämisvastuun perusteella), PPB11</w:t>
            </w:r>
          </w:p>
        </w:tc>
        <w:tc>
          <w:tcPr>
            <w:tcW w:w="1258" w:type="dxa"/>
            <w:tcBorders>
              <w:top w:val="none" w:sz="0" w:space="0" w:color="000000"/>
              <w:left w:val="none" w:sz="0" w:space="0" w:color="000000"/>
              <w:bottom w:val="single" w:sz="8" w:space="0" w:color="000000"/>
              <w:right w:val="single" w:sz="8" w:space="0" w:color="000000"/>
            </w:tcBorders>
          </w:tcPr>
          <w:p w14:paraId="617B380D" w14:textId="77777777" w:rsidR="008706EC" w:rsidRPr="00B55E82" w:rsidRDefault="008706EC" w:rsidP="008706EC">
            <w:pPr>
              <w:rPr>
                <w:szCs w:val="20"/>
              </w:rPr>
            </w:pPr>
          </w:p>
        </w:tc>
      </w:tr>
      <w:tr w:rsidR="008706EC" w:rsidRPr="00B55E82" w14:paraId="051A25D4"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70314852" w14:textId="77777777" w:rsidR="008706EC" w:rsidRPr="00B55E82" w:rsidRDefault="008706EC" w:rsidP="008706EC">
            <w:pPr>
              <w:rPr>
                <w:szCs w:val="20"/>
              </w:rPr>
            </w:pPr>
            <w:r w:rsidRPr="00B55E82">
              <w:rPr>
                <w:szCs w:val="20"/>
              </w:rPr>
              <w:t>Hae oman rekisterin asiakirjoja</w:t>
            </w:r>
          </w:p>
        </w:tc>
        <w:tc>
          <w:tcPr>
            <w:tcW w:w="5684" w:type="dxa"/>
            <w:tcBorders>
              <w:top w:val="none" w:sz="0" w:space="0" w:color="000000"/>
              <w:left w:val="none" w:sz="0" w:space="0" w:color="000000"/>
              <w:bottom w:val="single" w:sz="8" w:space="0" w:color="000000"/>
              <w:right w:val="single" w:sz="8" w:space="0" w:color="000000"/>
            </w:tcBorders>
          </w:tcPr>
          <w:p w14:paraId="2DB067F4" w14:textId="77777777" w:rsidR="008706EC" w:rsidRPr="00B55E82" w:rsidRDefault="008706EC" w:rsidP="008706EC">
            <w:pPr>
              <w:rPr>
                <w:szCs w:val="20"/>
              </w:rPr>
            </w:pPr>
            <w:r w:rsidRPr="00B55E82">
              <w:rPr>
                <w:szCs w:val="20"/>
              </w:rPr>
              <w:t>Palvelunantajan omien tietojen haku Potilastiedon arkistosta, PP2</w:t>
            </w:r>
          </w:p>
          <w:p w14:paraId="1F6A42C8" w14:textId="77777777" w:rsidR="008706EC" w:rsidRDefault="008706EC" w:rsidP="008706EC">
            <w:pPr>
              <w:rPr>
                <w:szCs w:val="20"/>
              </w:rPr>
            </w:pPr>
            <w:r w:rsidRPr="00B55E82">
              <w:rPr>
                <w:szCs w:val="20"/>
              </w:rPr>
              <w:t>Palvelunantajan omien vanhojen tietojen haku Potilastiedon arkistosta, PP36</w:t>
            </w:r>
          </w:p>
          <w:p w14:paraId="6390C059" w14:textId="210B2A35" w:rsidR="002463EA" w:rsidRPr="00B55E82" w:rsidRDefault="002463EA" w:rsidP="008706EC">
            <w:pPr>
              <w:rPr>
                <w:szCs w:val="20"/>
              </w:rPr>
            </w:pPr>
            <w:r w:rsidRPr="002463EA">
              <w:rPr>
                <w:szCs w:val="20"/>
              </w:rPr>
              <w:t>Vanhojen potilasasiakirjojen haku toimintansa päättäneen rekisterinpitäjän rekisteristä</w:t>
            </w:r>
            <w:r>
              <w:rPr>
                <w:szCs w:val="20"/>
              </w:rPr>
              <w:t>, PP3611</w:t>
            </w:r>
          </w:p>
        </w:tc>
        <w:tc>
          <w:tcPr>
            <w:tcW w:w="1258" w:type="dxa"/>
            <w:tcBorders>
              <w:top w:val="none" w:sz="0" w:space="0" w:color="000000"/>
              <w:left w:val="none" w:sz="0" w:space="0" w:color="000000"/>
              <w:bottom w:val="single" w:sz="8" w:space="0" w:color="000000"/>
              <w:right w:val="single" w:sz="8" w:space="0" w:color="000000"/>
            </w:tcBorders>
          </w:tcPr>
          <w:p w14:paraId="433005D3" w14:textId="77777777" w:rsidR="008706EC" w:rsidRDefault="008706EC" w:rsidP="008706EC">
            <w:pPr>
              <w:rPr>
                <w:szCs w:val="20"/>
              </w:rPr>
            </w:pPr>
            <w:r>
              <w:rPr>
                <w:szCs w:val="20"/>
              </w:rPr>
              <w:t>PPB</w:t>
            </w:r>
            <w:r>
              <w:rPr>
                <w:szCs w:val="20"/>
              </w:rPr>
              <w:br/>
            </w:r>
          </w:p>
          <w:p w14:paraId="0A1C4AB6" w14:textId="77777777" w:rsidR="008706EC" w:rsidRDefault="008706EC" w:rsidP="008706EC">
            <w:pPr>
              <w:rPr>
                <w:szCs w:val="20"/>
              </w:rPr>
            </w:pPr>
            <w:r>
              <w:rPr>
                <w:szCs w:val="20"/>
              </w:rPr>
              <w:t>-</w:t>
            </w:r>
          </w:p>
          <w:p w14:paraId="6E6BFF6D" w14:textId="77777777" w:rsidR="002463EA" w:rsidRDefault="002463EA" w:rsidP="008706EC">
            <w:pPr>
              <w:rPr>
                <w:szCs w:val="20"/>
              </w:rPr>
            </w:pPr>
          </w:p>
          <w:p w14:paraId="245C5448" w14:textId="4032E71E" w:rsidR="002463EA" w:rsidRPr="00B55E82" w:rsidRDefault="002463EA" w:rsidP="008706EC">
            <w:pPr>
              <w:rPr>
                <w:szCs w:val="20"/>
              </w:rPr>
            </w:pPr>
            <w:r>
              <w:rPr>
                <w:szCs w:val="20"/>
              </w:rPr>
              <w:t>-</w:t>
            </w:r>
          </w:p>
        </w:tc>
      </w:tr>
      <w:tr w:rsidR="008706EC" w:rsidRPr="00B55E82" w14:paraId="68421923"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5729D70F" w14:textId="77777777" w:rsidR="008706EC" w:rsidRPr="00B55E82" w:rsidRDefault="008706EC" w:rsidP="008706EC">
            <w:pPr>
              <w:rPr>
                <w:szCs w:val="20"/>
              </w:rPr>
            </w:pPr>
            <w:r w:rsidRPr="00B55E82">
              <w:rPr>
                <w:szCs w:val="20"/>
              </w:rPr>
              <w:lastRenderedPageBreak/>
              <w:t>Hae asiakirjoja luovutuksena</w:t>
            </w:r>
          </w:p>
        </w:tc>
        <w:tc>
          <w:tcPr>
            <w:tcW w:w="5684" w:type="dxa"/>
            <w:tcBorders>
              <w:top w:val="none" w:sz="0" w:space="0" w:color="000000"/>
              <w:left w:val="none" w:sz="0" w:space="0" w:color="000000"/>
              <w:bottom w:val="single" w:sz="8" w:space="0" w:color="000000"/>
              <w:right w:val="single" w:sz="8" w:space="0" w:color="000000"/>
            </w:tcBorders>
          </w:tcPr>
          <w:p w14:paraId="7B2C3842" w14:textId="77777777" w:rsidR="008706EC" w:rsidRPr="00B55E82" w:rsidRDefault="008706EC" w:rsidP="008706EC">
            <w:pPr>
              <w:rPr>
                <w:szCs w:val="20"/>
              </w:rPr>
            </w:pPr>
            <w:r w:rsidRPr="00B55E82">
              <w:rPr>
                <w:szCs w:val="20"/>
              </w:rPr>
              <w:t>Luovutushaku, PP21</w:t>
            </w:r>
          </w:p>
          <w:p w14:paraId="6A7725B3" w14:textId="2121C7EF" w:rsidR="008706EC" w:rsidRPr="00B55E82" w:rsidRDefault="008706EC" w:rsidP="008706EC">
            <w:pPr>
              <w:rPr>
                <w:szCs w:val="20"/>
              </w:rPr>
            </w:pPr>
            <w:r w:rsidRPr="00306B07">
              <w:rPr>
                <w:szCs w:val="20"/>
              </w:rPr>
              <w:t>Haku Uudenmaan väliaikaisen tiedonsaantioikeuden perusteella</w:t>
            </w:r>
            <w:r w:rsidRPr="00B55E82">
              <w:rPr>
                <w:szCs w:val="20"/>
              </w:rPr>
              <w:t>, PP22</w:t>
            </w:r>
          </w:p>
          <w:p w14:paraId="77EE2941" w14:textId="77777777" w:rsidR="008706EC" w:rsidRPr="00B55E82" w:rsidRDefault="008706EC" w:rsidP="008706EC">
            <w:pPr>
              <w:rPr>
                <w:szCs w:val="20"/>
              </w:rPr>
            </w:pPr>
            <w:r w:rsidRPr="00B55E82">
              <w:rPr>
                <w:szCs w:val="20"/>
              </w:rPr>
              <w:t>Ennakkohaku, PP30</w:t>
            </w:r>
          </w:p>
          <w:p w14:paraId="06B18BAB" w14:textId="4696191D" w:rsidR="008706EC" w:rsidRPr="00B55E82" w:rsidRDefault="008706EC" w:rsidP="008706EC">
            <w:pPr>
              <w:rPr>
                <w:szCs w:val="20"/>
              </w:rPr>
            </w:pPr>
            <w:r>
              <w:rPr>
                <w:szCs w:val="20"/>
              </w:rPr>
              <w:t>Luovutushaku</w:t>
            </w:r>
            <w:r w:rsidRPr="00B55E82">
              <w:rPr>
                <w:szCs w:val="20"/>
              </w:rPr>
              <w:t xml:space="preserve"> Potilastiedon arkistosta hätätilanteessa, PP6</w:t>
            </w:r>
          </w:p>
        </w:tc>
        <w:tc>
          <w:tcPr>
            <w:tcW w:w="1258" w:type="dxa"/>
            <w:tcBorders>
              <w:top w:val="none" w:sz="0" w:space="0" w:color="000000"/>
              <w:left w:val="none" w:sz="0" w:space="0" w:color="000000"/>
              <w:bottom w:val="single" w:sz="8" w:space="0" w:color="000000"/>
              <w:right w:val="single" w:sz="8" w:space="0" w:color="000000"/>
            </w:tcBorders>
          </w:tcPr>
          <w:p w14:paraId="6447C5B5" w14:textId="77777777" w:rsidR="008706EC" w:rsidRDefault="008706EC" w:rsidP="008706EC">
            <w:pPr>
              <w:rPr>
                <w:szCs w:val="20"/>
              </w:rPr>
            </w:pPr>
            <w:r>
              <w:rPr>
                <w:szCs w:val="20"/>
              </w:rPr>
              <w:t>PPB</w:t>
            </w:r>
          </w:p>
          <w:p w14:paraId="30789F80" w14:textId="77777777" w:rsidR="008706EC" w:rsidRDefault="008706EC" w:rsidP="008706EC">
            <w:pPr>
              <w:rPr>
                <w:szCs w:val="20"/>
              </w:rPr>
            </w:pPr>
            <w:r>
              <w:rPr>
                <w:szCs w:val="20"/>
              </w:rPr>
              <w:t>-</w:t>
            </w:r>
          </w:p>
          <w:p w14:paraId="7851EDBD" w14:textId="77777777" w:rsidR="008706EC" w:rsidRDefault="008706EC" w:rsidP="008706EC">
            <w:pPr>
              <w:rPr>
                <w:szCs w:val="20"/>
              </w:rPr>
            </w:pPr>
          </w:p>
          <w:p w14:paraId="1E8BB6D0" w14:textId="039EA5F9" w:rsidR="008706EC" w:rsidRDefault="008706EC" w:rsidP="008706EC">
            <w:pPr>
              <w:rPr>
                <w:szCs w:val="20"/>
              </w:rPr>
            </w:pPr>
            <w:r>
              <w:rPr>
                <w:szCs w:val="20"/>
              </w:rPr>
              <w:t>PPB</w:t>
            </w:r>
          </w:p>
          <w:p w14:paraId="70F0FDB6" w14:textId="77777777" w:rsidR="008706EC" w:rsidRPr="00B55E82" w:rsidRDefault="008706EC" w:rsidP="008706EC">
            <w:pPr>
              <w:rPr>
                <w:szCs w:val="20"/>
              </w:rPr>
            </w:pPr>
            <w:r>
              <w:rPr>
                <w:szCs w:val="20"/>
              </w:rPr>
              <w:t>PPB</w:t>
            </w:r>
          </w:p>
        </w:tc>
      </w:tr>
      <w:tr w:rsidR="008706EC" w:rsidRPr="00B55E82" w14:paraId="11BADF22"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ACB54D1" w14:textId="77777777" w:rsidR="008706EC" w:rsidRPr="00B55E82" w:rsidRDefault="008706EC" w:rsidP="008706EC">
            <w:pPr>
              <w:rPr>
                <w:szCs w:val="20"/>
              </w:rPr>
            </w:pPr>
            <w:r w:rsidRPr="00B55E82">
              <w:rPr>
                <w:szCs w:val="20"/>
              </w:rPr>
              <w:t>Hae asiakirjoja ostopalvelutilanteessa</w:t>
            </w:r>
          </w:p>
        </w:tc>
        <w:tc>
          <w:tcPr>
            <w:tcW w:w="5684" w:type="dxa"/>
            <w:tcBorders>
              <w:top w:val="none" w:sz="0" w:space="0" w:color="000000"/>
              <w:left w:val="none" w:sz="0" w:space="0" w:color="000000"/>
              <w:bottom w:val="single" w:sz="8" w:space="0" w:color="000000"/>
              <w:right w:val="single" w:sz="8" w:space="0" w:color="000000"/>
            </w:tcBorders>
          </w:tcPr>
          <w:p w14:paraId="7581AE7D" w14:textId="77777777" w:rsidR="008706EC" w:rsidRPr="00B55E82" w:rsidRDefault="008706EC" w:rsidP="008706EC">
            <w:pPr>
              <w:rPr>
                <w:szCs w:val="20"/>
              </w:rPr>
            </w:pPr>
            <w:r w:rsidRPr="00B55E82">
              <w:rPr>
                <w:szCs w:val="20"/>
              </w:rPr>
              <w:t>Tuottajan tekemä haku järjestäjän rekisteristä Potilastiedon arkistosta potilaskohtaisessa ostopalvelussa, PP12</w:t>
            </w:r>
          </w:p>
          <w:p w14:paraId="0B0FE614" w14:textId="341C43BE" w:rsidR="008706EC" w:rsidRPr="00B55E82" w:rsidRDefault="008706EC" w:rsidP="008706EC">
            <w:pPr>
              <w:rPr>
                <w:szCs w:val="20"/>
              </w:rPr>
            </w:pPr>
            <w:r w:rsidRPr="00B55E82">
              <w:rPr>
                <w:szCs w:val="20"/>
              </w:rPr>
              <w:t>Tuottajan tekemä haku järjestäjän rekisteristä Potilastiedon arkistosta</w:t>
            </w:r>
            <w:r>
              <w:rPr>
                <w:szCs w:val="20"/>
              </w:rPr>
              <w:t xml:space="preserve"> rekisteri</w:t>
            </w:r>
            <w:r w:rsidRPr="00B55E82">
              <w:rPr>
                <w:szCs w:val="20"/>
              </w:rPr>
              <w:t>tasoisessa ostopalvelussa, PP15</w:t>
            </w:r>
          </w:p>
          <w:p w14:paraId="7BFA39B2" w14:textId="77777777" w:rsidR="008706EC" w:rsidRPr="00B55E82" w:rsidRDefault="008706EC" w:rsidP="008706EC">
            <w:pPr>
              <w:rPr>
                <w:szCs w:val="20"/>
              </w:rPr>
            </w:pPr>
            <w:r w:rsidRPr="00B55E82">
              <w:rPr>
                <w:szCs w:val="20"/>
              </w:rPr>
              <w:t>Luovutushaku potilaskohtaisessa ostopalvelutilanteessa, PP40</w:t>
            </w:r>
            <w:r>
              <w:rPr>
                <w:szCs w:val="20"/>
              </w:rPr>
              <w:t xml:space="preserve"> </w:t>
            </w:r>
          </w:p>
          <w:p w14:paraId="498456DA" w14:textId="074E4BA6" w:rsidR="008706EC" w:rsidRPr="00B55E82" w:rsidRDefault="008706EC" w:rsidP="008706EC">
            <w:pPr>
              <w:rPr>
                <w:szCs w:val="20"/>
              </w:rPr>
            </w:pPr>
            <w:r>
              <w:rPr>
                <w:szCs w:val="20"/>
              </w:rPr>
              <w:t>Luovutushaku</w:t>
            </w:r>
            <w:r w:rsidRPr="00B55E82">
              <w:rPr>
                <w:szCs w:val="20"/>
              </w:rPr>
              <w:t xml:space="preserve"> Potilastiedon arkistosta potilaskohtaisessa ostopalvelussa hätätilanteessa, PP42</w:t>
            </w:r>
          </w:p>
          <w:p w14:paraId="7504C654" w14:textId="3B5FAB96" w:rsidR="008706EC" w:rsidRPr="00B55E82" w:rsidRDefault="008706EC" w:rsidP="008706EC">
            <w:pPr>
              <w:rPr>
                <w:szCs w:val="20"/>
              </w:rPr>
            </w:pPr>
            <w:r w:rsidRPr="00B55E82">
              <w:rPr>
                <w:szCs w:val="20"/>
              </w:rPr>
              <w:t>Luovutushaku</w:t>
            </w:r>
            <w:r>
              <w:rPr>
                <w:szCs w:val="20"/>
              </w:rPr>
              <w:t xml:space="preserve"> rekisteri</w:t>
            </w:r>
            <w:r w:rsidRPr="00B55E82">
              <w:rPr>
                <w:szCs w:val="20"/>
              </w:rPr>
              <w:t>tasoisessa ostopalvelutilanteessa, PP44</w:t>
            </w:r>
            <w:r>
              <w:rPr>
                <w:szCs w:val="20"/>
              </w:rPr>
              <w:t xml:space="preserve"> </w:t>
            </w:r>
          </w:p>
          <w:p w14:paraId="53397C40" w14:textId="604671FB" w:rsidR="008706EC" w:rsidRPr="00B55E82" w:rsidRDefault="008706EC" w:rsidP="008706EC">
            <w:pPr>
              <w:rPr>
                <w:szCs w:val="20"/>
              </w:rPr>
            </w:pPr>
            <w:r>
              <w:rPr>
                <w:szCs w:val="20"/>
              </w:rPr>
              <w:t>Luovutushaku</w:t>
            </w:r>
            <w:r w:rsidRPr="00B55E82">
              <w:rPr>
                <w:szCs w:val="20"/>
              </w:rPr>
              <w:t xml:space="preserve"> Potilastiedon arkistosta</w:t>
            </w:r>
            <w:r>
              <w:rPr>
                <w:szCs w:val="20"/>
              </w:rPr>
              <w:t xml:space="preserve"> rekisteri</w:t>
            </w:r>
            <w:r w:rsidRPr="00B55E82">
              <w:rPr>
                <w:szCs w:val="20"/>
              </w:rPr>
              <w:t>tasoisessa ostopalvelussa hätätilanteessa, PP46</w:t>
            </w:r>
          </w:p>
        </w:tc>
        <w:tc>
          <w:tcPr>
            <w:tcW w:w="1258" w:type="dxa"/>
            <w:tcBorders>
              <w:top w:val="none" w:sz="0" w:space="0" w:color="000000"/>
              <w:left w:val="none" w:sz="0" w:space="0" w:color="000000"/>
              <w:bottom w:val="single" w:sz="8" w:space="0" w:color="000000"/>
              <w:right w:val="single" w:sz="8" w:space="0" w:color="000000"/>
            </w:tcBorders>
          </w:tcPr>
          <w:p w14:paraId="5F608747" w14:textId="77777777" w:rsidR="008706EC" w:rsidRDefault="008706EC" w:rsidP="008706EC">
            <w:pPr>
              <w:rPr>
                <w:szCs w:val="20"/>
              </w:rPr>
            </w:pPr>
            <w:r>
              <w:rPr>
                <w:szCs w:val="20"/>
              </w:rPr>
              <w:t>PPB</w:t>
            </w:r>
            <w:r>
              <w:rPr>
                <w:szCs w:val="20"/>
              </w:rPr>
              <w:br/>
            </w:r>
          </w:p>
          <w:p w14:paraId="15329B71" w14:textId="77777777" w:rsidR="008706EC" w:rsidRDefault="008706EC" w:rsidP="008706EC">
            <w:pPr>
              <w:rPr>
                <w:szCs w:val="20"/>
              </w:rPr>
            </w:pPr>
            <w:r>
              <w:rPr>
                <w:szCs w:val="20"/>
              </w:rPr>
              <w:t>PPB</w:t>
            </w:r>
            <w:r>
              <w:rPr>
                <w:szCs w:val="20"/>
              </w:rPr>
              <w:br/>
            </w:r>
          </w:p>
          <w:p w14:paraId="51820010" w14:textId="77777777" w:rsidR="008706EC" w:rsidRDefault="008706EC" w:rsidP="008706EC">
            <w:pPr>
              <w:rPr>
                <w:szCs w:val="20"/>
              </w:rPr>
            </w:pPr>
            <w:r>
              <w:rPr>
                <w:szCs w:val="20"/>
              </w:rPr>
              <w:t>PPB</w:t>
            </w:r>
          </w:p>
          <w:p w14:paraId="034940A1" w14:textId="77777777" w:rsidR="008706EC" w:rsidRDefault="008706EC" w:rsidP="008706EC">
            <w:pPr>
              <w:rPr>
                <w:szCs w:val="20"/>
              </w:rPr>
            </w:pPr>
            <w:r>
              <w:rPr>
                <w:szCs w:val="20"/>
              </w:rPr>
              <w:t>PPB</w:t>
            </w:r>
            <w:r>
              <w:rPr>
                <w:szCs w:val="20"/>
              </w:rPr>
              <w:br/>
            </w:r>
          </w:p>
          <w:p w14:paraId="2C4119A9" w14:textId="77777777" w:rsidR="008706EC" w:rsidRDefault="008706EC" w:rsidP="008706EC">
            <w:pPr>
              <w:rPr>
                <w:szCs w:val="20"/>
              </w:rPr>
            </w:pPr>
            <w:r>
              <w:rPr>
                <w:szCs w:val="20"/>
              </w:rPr>
              <w:t>PPB</w:t>
            </w:r>
          </w:p>
          <w:p w14:paraId="58823293" w14:textId="77777777" w:rsidR="008706EC" w:rsidRDefault="008706EC" w:rsidP="008706EC">
            <w:pPr>
              <w:rPr>
                <w:szCs w:val="20"/>
              </w:rPr>
            </w:pPr>
            <w:r>
              <w:rPr>
                <w:szCs w:val="20"/>
              </w:rPr>
              <w:t>PPB</w:t>
            </w:r>
          </w:p>
          <w:p w14:paraId="15DB1B81" w14:textId="77777777" w:rsidR="008706EC" w:rsidRPr="00B55E82" w:rsidRDefault="008706EC" w:rsidP="008706EC">
            <w:pPr>
              <w:rPr>
                <w:szCs w:val="20"/>
              </w:rPr>
            </w:pPr>
          </w:p>
        </w:tc>
      </w:tr>
      <w:tr w:rsidR="008706EC" w:rsidRPr="00B55E82" w14:paraId="6AA9CFCE"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90EE8D4" w14:textId="1DE4A92E" w:rsidR="008706EC" w:rsidRPr="00B55E82" w:rsidRDefault="008706EC" w:rsidP="008706EC">
            <w:pPr>
              <w:rPr>
                <w:szCs w:val="20"/>
              </w:rPr>
            </w:pPr>
            <w:r w:rsidRPr="00B55E82">
              <w:rPr>
                <w:szCs w:val="20"/>
              </w:rPr>
              <w:t xml:space="preserve">Hae </w:t>
            </w:r>
            <w:r>
              <w:rPr>
                <w:szCs w:val="20"/>
              </w:rPr>
              <w:t>Tahdonilmaisupalvelu</w:t>
            </w:r>
            <w:r w:rsidRPr="00B55E82">
              <w:rPr>
                <w:szCs w:val="20"/>
              </w:rPr>
              <w:t>n asiakirjoja</w:t>
            </w:r>
          </w:p>
        </w:tc>
        <w:tc>
          <w:tcPr>
            <w:tcW w:w="5684" w:type="dxa"/>
            <w:tcBorders>
              <w:top w:val="none" w:sz="0" w:space="0" w:color="000000"/>
              <w:left w:val="none" w:sz="0" w:space="0" w:color="000000"/>
              <w:bottom w:val="single" w:sz="8" w:space="0" w:color="000000"/>
              <w:right w:val="single" w:sz="8" w:space="0" w:color="000000"/>
            </w:tcBorders>
          </w:tcPr>
          <w:p w14:paraId="5C06DFCF" w14:textId="683B0427"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PP24</w:t>
            </w:r>
          </w:p>
          <w:p w14:paraId="0EC4FD64" w14:textId="3B1B4015"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xml:space="preserve"> (järjestelmä), PP25</w:t>
            </w:r>
          </w:p>
          <w:p w14:paraId="36399C1A" w14:textId="1F763F65"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PP26</w:t>
            </w:r>
          </w:p>
        </w:tc>
        <w:tc>
          <w:tcPr>
            <w:tcW w:w="1258" w:type="dxa"/>
            <w:tcBorders>
              <w:top w:val="none" w:sz="0" w:space="0" w:color="000000"/>
              <w:left w:val="none" w:sz="0" w:space="0" w:color="000000"/>
              <w:bottom w:val="single" w:sz="8" w:space="0" w:color="000000"/>
              <w:right w:val="single" w:sz="8" w:space="0" w:color="000000"/>
            </w:tcBorders>
          </w:tcPr>
          <w:p w14:paraId="5B2662D1" w14:textId="77777777" w:rsidR="008706EC" w:rsidRPr="00B55E82" w:rsidRDefault="008706EC" w:rsidP="008706EC">
            <w:pPr>
              <w:rPr>
                <w:szCs w:val="20"/>
              </w:rPr>
            </w:pPr>
            <w:r>
              <w:rPr>
                <w:szCs w:val="20"/>
              </w:rPr>
              <w:t>-</w:t>
            </w:r>
          </w:p>
        </w:tc>
      </w:tr>
      <w:tr w:rsidR="008706EC" w:rsidRPr="00B55E82" w14:paraId="5E8300FF"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0F95F08C" w14:textId="166AD066" w:rsidR="008706EC" w:rsidRPr="00B55E82" w:rsidRDefault="008706EC" w:rsidP="008706EC">
            <w:pPr>
              <w:rPr>
                <w:szCs w:val="20"/>
              </w:rPr>
            </w:pPr>
            <w:r w:rsidRPr="00B55E82">
              <w:rPr>
                <w:szCs w:val="20"/>
              </w:rPr>
              <w:t xml:space="preserve">Hae </w:t>
            </w:r>
            <w:r>
              <w:rPr>
                <w:szCs w:val="20"/>
              </w:rPr>
              <w:t>Tahdonilmaisupalvelu</w:t>
            </w:r>
            <w:r w:rsidRPr="00B55E82">
              <w:rPr>
                <w:szCs w:val="20"/>
              </w:rPr>
              <w:t>n asiakirjoja</w:t>
            </w:r>
          </w:p>
        </w:tc>
        <w:tc>
          <w:tcPr>
            <w:tcW w:w="5684" w:type="dxa"/>
            <w:tcBorders>
              <w:top w:val="none" w:sz="0" w:space="0" w:color="000000"/>
              <w:left w:val="none" w:sz="0" w:space="0" w:color="000000"/>
              <w:bottom w:val="single" w:sz="8" w:space="0" w:color="000000"/>
              <w:right w:val="single" w:sz="8" w:space="0" w:color="000000"/>
            </w:tcBorders>
          </w:tcPr>
          <w:p w14:paraId="0639F51E" w14:textId="1AC99034"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potilaskohtaisessa ostopalvelutilanteessa, PP48</w:t>
            </w:r>
          </w:p>
          <w:p w14:paraId="787D3399" w14:textId="098F97E2"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w:t>
            </w:r>
            <w:r>
              <w:rPr>
                <w:szCs w:val="20"/>
              </w:rPr>
              <w:t>rekisteri</w:t>
            </w:r>
            <w:r w:rsidRPr="00B55E82">
              <w:rPr>
                <w:szCs w:val="20"/>
              </w:rPr>
              <w:t>tasoisessa</w:t>
            </w:r>
            <w:r>
              <w:rPr>
                <w:szCs w:val="20"/>
              </w:rPr>
              <w:t xml:space="preserve"> </w:t>
            </w:r>
            <w:r w:rsidRPr="00B55E82">
              <w:rPr>
                <w:szCs w:val="20"/>
              </w:rPr>
              <w:t>ostopalvelutilanteessa, PP49</w:t>
            </w:r>
          </w:p>
        </w:tc>
        <w:tc>
          <w:tcPr>
            <w:tcW w:w="1258" w:type="dxa"/>
            <w:tcBorders>
              <w:top w:val="none" w:sz="0" w:space="0" w:color="000000"/>
              <w:left w:val="none" w:sz="0" w:space="0" w:color="000000"/>
              <w:bottom w:val="single" w:sz="8" w:space="0" w:color="000000"/>
              <w:right w:val="single" w:sz="8" w:space="0" w:color="000000"/>
            </w:tcBorders>
          </w:tcPr>
          <w:p w14:paraId="76315B28" w14:textId="77777777" w:rsidR="008706EC" w:rsidRPr="00B55E82" w:rsidRDefault="008706EC" w:rsidP="008706EC">
            <w:pPr>
              <w:rPr>
                <w:szCs w:val="20"/>
              </w:rPr>
            </w:pPr>
            <w:r>
              <w:rPr>
                <w:szCs w:val="20"/>
              </w:rPr>
              <w:t>-</w:t>
            </w:r>
          </w:p>
        </w:tc>
      </w:tr>
      <w:tr w:rsidR="008706EC" w:rsidRPr="00B55E82" w14:paraId="1F490546"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62CA0D07" w14:textId="61E028E5" w:rsidR="008706EC" w:rsidRPr="00B55E82" w:rsidRDefault="008706EC" w:rsidP="008706EC">
            <w:pPr>
              <w:rPr>
                <w:szCs w:val="20"/>
              </w:rPr>
            </w:pPr>
            <w:r w:rsidRPr="00B55E82">
              <w:rPr>
                <w:szCs w:val="20"/>
              </w:rPr>
              <w:t>Hae keskeisiä tietoja</w:t>
            </w:r>
            <w:r>
              <w:rPr>
                <w:szCs w:val="20"/>
              </w:rPr>
              <w:t>, PPC</w:t>
            </w:r>
          </w:p>
        </w:tc>
        <w:tc>
          <w:tcPr>
            <w:tcW w:w="5684" w:type="dxa"/>
            <w:tcBorders>
              <w:top w:val="none" w:sz="0" w:space="0" w:color="000000"/>
              <w:left w:val="none" w:sz="0" w:space="0" w:color="000000"/>
              <w:bottom w:val="single" w:sz="8" w:space="0" w:color="000000"/>
              <w:right w:val="single" w:sz="8" w:space="0" w:color="000000"/>
            </w:tcBorders>
          </w:tcPr>
          <w:p w14:paraId="7C62AFF0" w14:textId="77777777" w:rsidR="008706EC" w:rsidRDefault="008706EC" w:rsidP="008706EC">
            <w:pPr>
              <w:rPr>
                <w:szCs w:val="20"/>
              </w:rPr>
            </w:pPr>
            <w:r>
              <w:rPr>
                <w:szCs w:val="20"/>
              </w:rPr>
              <w:t>Keskeisten tietojen haku, PPC</w:t>
            </w:r>
          </w:p>
          <w:p w14:paraId="710487B1" w14:textId="47C6904C" w:rsidR="008706EC" w:rsidRPr="00B55E82" w:rsidRDefault="008706EC" w:rsidP="008706EC">
            <w:pPr>
              <w:rPr>
                <w:szCs w:val="20"/>
              </w:rPr>
            </w:pPr>
          </w:p>
        </w:tc>
        <w:tc>
          <w:tcPr>
            <w:tcW w:w="1258" w:type="dxa"/>
            <w:tcBorders>
              <w:top w:val="none" w:sz="0" w:space="0" w:color="000000"/>
              <w:left w:val="none" w:sz="0" w:space="0" w:color="000000"/>
              <w:bottom w:val="single" w:sz="8" w:space="0" w:color="000000"/>
              <w:right w:val="single" w:sz="8" w:space="0" w:color="000000"/>
            </w:tcBorders>
          </w:tcPr>
          <w:p w14:paraId="55D674BB" w14:textId="77777777" w:rsidR="008706EC" w:rsidRDefault="008706EC" w:rsidP="008706EC">
            <w:pPr>
              <w:rPr>
                <w:szCs w:val="20"/>
              </w:rPr>
            </w:pPr>
          </w:p>
        </w:tc>
      </w:tr>
      <w:tr w:rsidR="008706EC" w:rsidRPr="00B55E82" w14:paraId="688249D1"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F5C1204" w14:textId="77777777" w:rsidR="008706EC" w:rsidRPr="00B55E82" w:rsidRDefault="008706EC" w:rsidP="008706EC">
            <w:pPr>
              <w:rPr>
                <w:szCs w:val="20"/>
              </w:rPr>
            </w:pPr>
            <w:r w:rsidRPr="00B55E82">
              <w:rPr>
                <w:szCs w:val="20"/>
              </w:rPr>
              <w:t>Hae keskeisiä terveystietoja</w:t>
            </w:r>
          </w:p>
        </w:tc>
        <w:tc>
          <w:tcPr>
            <w:tcW w:w="5684" w:type="dxa"/>
            <w:tcBorders>
              <w:top w:val="none" w:sz="0" w:space="0" w:color="000000"/>
              <w:left w:val="none" w:sz="0" w:space="0" w:color="000000"/>
              <w:bottom w:val="single" w:sz="8" w:space="0" w:color="000000"/>
              <w:right w:val="single" w:sz="8" w:space="0" w:color="000000"/>
            </w:tcBorders>
          </w:tcPr>
          <w:p w14:paraId="1A2BF727" w14:textId="77777777" w:rsidR="008706EC" w:rsidRPr="00B55E82" w:rsidRDefault="008706EC" w:rsidP="008706EC">
            <w:pPr>
              <w:rPr>
                <w:szCs w:val="20"/>
              </w:rPr>
            </w:pPr>
            <w:r w:rsidRPr="00B55E82">
              <w:rPr>
                <w:szCs w:val="20"/>
              </w:rPr>
              <w:t>Keskeisten tietojen haku, PP27</w:t>
            </w:r>
          </w:p>
          <w:p w14:paraId="23B54286" w14:textId="77777777" w:rsidR="008706EC" w:rsidRPr="00B55E82" w:rsidRDefault="008706EC" w:rsidP="008706EC">
            <w:pPr>
              <w:rPr>
                <w:szCs w:val="20"/>
              </w:rPr>
            </w:pPr>
            <w:r w:rsidRPr="00B55E82">
              <w:rPr>
                <w:szCs w:val="20"/>
              </w:rPr>
              <w:t>Keskeisten tietojen haku hätätilanteessa, PP28</w:t>
            </w:r>
          </w:p>
        </w:tc>
        <w:tc>
          <w:tcPr>
            <w:tcW w:w="1258" w:type="dxa"/>
            <w:tcBorders>
              <w:top w:val="none" w:sz="0" w:space="0" w:color="000000"/>
              <w:left w:val="none" w:sz="0" w:space="0" w:color="000000"/>
              <w:bottom w:val="single" w:sz="8" w:space="0" w:color="000000"/>
              <w:right w:val="single" w:sz="8" w:space="0" w:color="000000"/>
            </w:tcBorders>
          </w:tcPr>
          <w:p w14:paraId="7BC5E0B9" w14:textId="77777777" w:rsidR="008706EC" w:rsidRDefault="008706EC" w:rsidP="008706EC">
            <w:pPr>
              <w:rPr>
                <w:szCs w:val="20"/>
              </w:rPr>
            </w:pPr>
            <w:r>
              <w:rPr>
                <w:szCs w:val="20"/>
              </w:rPr>
              <w:t>PPC</w:t>
            </w:r>
          </w:p>
          <w:p w14:paraId="714B156F" w14:textId="77777777" w:rsidR="008706EC" w:rsidRPr="00B55E82" w:rsidRDefault="008706EC" w:rsidP="008706EC">
            <w:pPr>
              <w:rPr>
                <w:szCs w:val="20"/>
              </w:rPr>
            </w:pPr>
            <w:r>
              <w:rPr>
                <w:szCs w:val="20"/>
              </w:rPr>
              <w:t>PPC</w:t>
            </w:r>
          </w:p>
        </w:tc>
      </w:tr>
      <w:tr w:rsidR="008706EC" w:rsidRPr="00B55E82" w14:paraId="7A072332"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6956D8ED" w14:textId="77777777" w:rsidR="008706EC" w:rsidRPr="00B55E82" w:rsidRDefault="008706EC" w:rsidP="008706EC">
            <w:pPr>
              <w:rPr>
                <w:szCs w:val="20"/>
              </w:rPr>
            </w:pPr>
            <w:r w:rsidRPr="00B55E82">
              <w:rPr>
                <w:szCs w:val="20"/>
              </w:rPr>
              <w:t>Hae keskeisiä terveystietoja</w:t>
            </w:r>
          </w:p>
        </w:tc>
        <w:tc>
          <w:tcPr>
            <w:tcW w:w="5684" w:type="dxa"/>
            <w:tcBorders>
              <w:top w:val="none" w:sz="0" w:space="0" w:color="000000"/>
              <w:left w:val="none" w:sz="0" w:space="0" w:color="000000"/>
              <w:bottom w:val="single" w:sz="8" w:space="0" w:color="000000"/>
              <w:right w:val="single" w:sz="8" w:space="0" w:color="000000"/>
            </w:tcBorders>
          </w:tcPr>
          <w:p w14:paraId="43CCDB8E" w14:textId="77777777" w:rsidR="008706EC" w:rsidRPr="00B55E82" w:rsidRDefault="008706EC" w:rsidP="008706EC">
            <w:pPr>
              <w:rPr>
                <w:szCs w:val="20"/>
              </w:rPr>
            </w:pPr>
            <w:r w:rsidRPr="00B55E82">
              <w:rPr>
                <w:szCs w:val="20"/>
              </w:rPr>
              <w:t>Keskeisten tietojen haku potilaskohtaisessa ostopalvelutilanteessa, PP41</w:t>
            </w:r>
          </w:p>
          <w:p w14:paraId="250FC029" w14:textId="77777777" w:rsidR="008706EC" w:rsidRPr="00B55E82" w:rsidRDefault="008706EC" w:rsidP="008706EC">
            <w:pPr>
              <w:rPr>
                <w:szCs w:val="20"/>
              </w:rPr>
            </w:pPr>
            <w:r w:rsidRPr="00B55E82">
              <w:rPr>
                <w:szCs w:val="20"/>
              </w:rPr>
              <w:t>Keskeisten tietojen haku potilaskohtaisessa ostopalvelussa hätätilanteessa, PP43</w:t>
            </w:r>
          </w:p>
          <w:p w14:paraId="684BBC1C" w14:textId="64C26994"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ostopalvelutilanteessa, PP45</w:t>
            </w:r>
          </w:p>
          <w:p w14:paraId="3C7C687F" w14:textId="1159409D"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ostopalvelussa hätätilanteessa, PP47</w:t>
            </w:r>
          </w:p>
        </w:tc>
        <w:tc>
          <w:tcPr>
            <w:tcW w:w="1258" w:type="dxa"/>
            <w:tcBorders>
              <w:top w:val="none" w:sz="0" w:space="0" w:color="000000"/>
              <w:left w:val="none" w:sz="0" w:space="0" w:color="000000"/>
              <w:bottom w:val="single" w:sz="8" w:space="0" w:color="000000"/>
              <w:right w:val="single" w:sz="8" w:space="0" w:color="000000"/>
            </w:tcBorders>
          </w:tcPr>
          <w:p w14:paraId="0BC1A050" w14:textId="77777777" w:rsidR="008706EC" w:rsidRDefault="008706EC" w:rsidP="008706EC">
            <w:pPr>
              <w:rPr>
                <w:szCs w:val="20"/>
              </w:rPr>
            </w:pPr>
            <w:r>
              <w:rPr>
                <w:szCs w:val="20"/>
              </w:rPr>
              <w:t>PPC</w:t>
            </w:r>
            <w:r>
              <w:rPr>
                <w:szCs w:val="20"/>
              </w:rPr>
              <w:br/>
            </w:r>
          </w:p>
          <w:p w14:paraId="1E2FDE2D" w14:textId="77777777" w:rsidR="008706EC" w:rsidRDefault="008706EC" w:rsidP="008706EC">
            <w:pPr>
              <w:rPr>
                <w:szCs w:val="20"/>
              </w:rPr>
            </w:pPr>
            <w:r>
              <w:rPr>
                <w:szCs w:val="20"/>
              </w:rPr>
              <w:t>PPC</w:t>
            </w:r>
            <w:r>
              <w:rPr>
                <w:szCs w:val="20"/>
              </w:rPr>
              <w:br/>
            </w:r>
          </w:p>
          <w:p w14:paraId="2D6B3845" w14:textId="77777777" w:rsidR="008706EC" w:rsidRDefault="008706EC" w:rsidP="008706EC">
            <w:pPr>
              <w:rPr>
                <w:szCs w:val="20"/>
              </w:rPr>
            </w:pPr>
            <w:r>
              <w:rPr>
                <w:szCs w:val="20"/>
              </w:rPr>
              <w:t>PPC</w:t>
            </w:r>
            <w:r>
              <w:rPr>
                <w:szCs w:val="20"/>
              </w:rPr>
              <w:br/>
            </w:r>
          </w:p>
          <w:p w14:paraId="055A7354" w14:textId="77777777" w:rsidR="008706EC" w:rsidRPr="00B55E82" w:rsidRDefault="008706EC" w:rsidP="008706EC">
            <w:pPr>
              <w:rPr>
                <w:szCs w:val="20"/>
              </w:rPr>
            </w:pPr>
            <w:r>
              <w:rPr>
                <w:szCs w:val="20"/>
              </w:rPr>
              <w:t>PPC</w:t>
            </w:r>
          </w:p>
        </w:tc>
      </w:tr>
      <w:tr w:rsidR="008706EC" w:rsidRPr="00B55E82" w14:paraId="3BA97483"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7EDE3284" w14:textId="77777777" w:rsidR="008706EC" w:rsidRPr="00B55E82" w:rsidRDefault="008706EC" w:rsidP="008706EC">
            <w:pPr>
              <w:rPr>
                <w:szCs w:val="20"/>
              </w:rPr>
            </w:pPr>
            <w:r w:rsidRPr="00B55E82">
              <w:rPr>
                <w:szCs w:val="20"/>
              </w:rPr>
              <w:t>Hae arkistoasiakirjoja</w:t>
            </w:r>
          </w:p>
        </w:tc>
        <w:tc>
          <w:tcPr>
            <w:tcW w:w="5684" w:type="dxa"/>
            <w:tcBorders>
              <w:top w:val="none" w:sz="0" w:space="0" w:color="000000"/>
              <w:left w:val="none" w:sz="0" w:space="0" w:color="000000"/>
              <w:bottom w:val="single" w:sz="8" w:space="0" w:color="000000"/>
              <w:right w:val="single" w:sz="8" w:space="0" w:color="000000"/>
            </w:tcBorders>
          </w:tcPr>
          <w:p w14:paraId="2D44EDD0" w14:textId="77777777" w:rsidR="008706EC" w:rsidRPr="00B55E82" w:rsidRDefault="008706EC" w:rsidP="008706EC">
            <w:pPr>
              <w:rPr>
                <w:szCs w:val="20"/>
              </w:rPr>
            </w:pPr>
            <w:r w:rsidRPr="00B55E82">
              <w:rPr>
                <w:szCs w:val="20"/>
              </w:rPr>
              <w:t>Järjestäjän ostopalvelun valtuutuksen haku omasta rekisteristä Potilastiedon arkistosta, PP38</w:t>
            </w:r>
          </w:p>
          <w:p w14:paraId="486401C7" w14:textId="77777777" w:rsidR="008706EC" w:rsidRPr="00B55E82" w:rsidRDefault="008706EC" w:rsidP="008706EC">
            <w:pPr>
              <w:rPr>
                <w:szCs w:val="20"/>
              </w:rPr>
            </w:pPr>
            <w:r w:rsidRPr="00B55E82">
              <w:rPr>
                <w:szCs w:val="20"/>
              </w:rPr>
              <w:t>Tuottajan ostopalvelun valtuutuksen haku järjestäjän rekisteristä Potilastiedon arkistosta, PP39</w:t>
            </w:r>
          </w:p>
        </w:tc>
        <w:tc>
          <w:tcPr>
            <w:tcW w:w="1258" w:type="dxa"/>
            <w:tcBorders>
              <w:top w:val="none" w:sz="0" w:space="0" w:color="000000"/>
              <w:left w:val="none" w:sz="0" w:space="0" w:color="000000"/>
              <w:bottom w:val="single" w:sz="8" w:space="0" w:color="000000"/>
              <w:right w:val="single" w:sz="8" w:space="0" w:color="000000"/>
            </w:tcBorders>
          </w:tcPr>
          <w:p w14:paraId="3FA5187E" w14:textId="77777777" w:rsidR="008706EC" w:rsidRPr="00B55E82" w:rsidRDefault="008706EC" w:rsidP="008706EC">
            <w:pPr>
              <w:rPr>
                <w:szCs w:val="20"/>
              </w:rPr>
            </w:pPr>
            <w:r>
              <w:rPr>
                <w:szCs w:val="20"/>
              </w:rPr>
              <w:t>-</w:t>
            </w:r>
          </w:p>
        </w:tc>
      </w:tr>
      <w:tr w:rsidR="00E3533B" w:rsidRPr="00B55E82" w14:paraId="227EC157" w14:textId="77777777" w:rsidTr="00E3533B">
        <w:trPr>
          <w:cantSplit/>
          <w:ins w:id="18" w:author="Eklund Marjut" w:date="2025-11-20T08:45:00Z"/>
        </w:trPr>
        <w:tc>
          <w:tcPr>
            <w:tcW w:w="2536" w:type="dxa"/>
            <w:tcBorders>
              <w:top w:val="none" w:sz="0" w:space="0" w:color="000000"/>
              <w:left w:val="single" w:sz="8" w:space="0" w:color="000000"/>
              <w:bottom w:val="single" w:sz="8" w:space="0" w:color="000000"/>
              <w:right w:val="single" w:sz="8" w:space="0" w:color="000000"/>
            </w:tcBorders>
          </w:tcPr>
          <w:p w14:paraId="22308250" w14:textId="77777777" w:rsidR="00E3533B" w:rsidRPr="00B55E82" w:rsidRDefault="00E3533B" w:rsidP="008706EC">
            <w:pPr>
              <w:rPr>
                <w:ins w:id="19" w:author="Eklund Marjut" w:date="2025-11-20T08:45:00Z"/>
                <w:szCs w:val="20"/>
              </w:rPr>
            </w:pPr>
          </w:p>
        </w:tc>
        <w:tc>
          <w:tcPr>
            <w:tcW w:w="5684" w:type="dxa"/>
            <w:tcBorders>
              <w:top w:val="none" w:sz="0" w:space="0" w:color="000000"/>
              <w:left w:val="none" w:sz="0" w:space="0" w:color="000000"/>
              <w:bottom w:val="single" w:sz="8" w:space="0" w:color="000000"/>
              <w:right w:val="single" w:sz="8" w:space="0" w:color="000000"/>
            </w:tcBorders>
          </w:tcPr>
          <w:p w14:paraId="3A040B5C" w14:textId="77777777" w:rsidR="00E3533B" w:rsidRPr="00B55E82" w:rsidRDefault="00E3533B" w:rsidP="008706EC">
            <w:pPr>
              <w:rPr>
                <w:ins w:id="20" w:author="Eklund Marjut" w:date="2025-11-20T08:45:00Z"/>
                <w:szCs w:val="20"/>
              </w:rPr>
            </w:pPr>
          </w:p>
        </w:tc>
        <w:tc>
          <w:tcPr>
            <w:tcW w:w="1258" w:type="dxa"/>
            <w:tcBorders>
              <w:top w:val="none" w:sz="0" w:space="0" w:color="000000"/>
              <w:left w:val="none" w:sz="0" w:space="0" w:color="000000"/>
              <w:bottom w:val="single" w:sz="8" w:space="0" w:color="000000"/>
              <w:right w:val="single" w:sz="8" w:space="0" w:color="000000"/>
            </w:tcBorders>
          </w:tcPr>
          <w:p w14:paraId="48348929" w14:textId="77777777" w:rsidR="00E3533B" w:rsidRPr="00B55E82" w:rsidRDefault="00E3533B" w:rsidP="008706EC">
            <w:pPr>
              <w:rPr>
                <w:ins w:id="21" w:author="Eklund Marjut" w:date="2025-11-20T08:45:00Z"/>
                <w:szCs w:val="20"/>
              </w:rPr>
            </w:pPr>
          </w:p>
        </w:tc>
      </w:tr>
      <w:tr w:rsidR="00E3533B" w:rsidRPr="00B55E82" w14:paraId="005FAD7B" w14:textId="77777777" w:rsidTr="00FB6BF9">
        <w:trPr>
          <w:cantSplit/>
          <w:ins w:id="22" w:author="Eklund Marjut" w:date="2025-11-20T08:45:00Z"/>
        </w:trPr>
        <w:tc>
          <w:tcPr>
            <w:tcW w:w="9478" w:type="dxa"/>
            <w:gridSpan w:val="3"/>
            <w:tcBorders>
              <w:top w:val="none" w:sz="0" w:space="0" w:color="000000"/>
              <w:left w:val="single" w:sz="8" w:space="0" w:color="000000"/>
              <w:bottom w:val="single" w:sz="8" w:space="0" w:color="000000"/>
              <w:right w:val="single" w:sz="8" w:space="0" w:color="000000"/>
            </w:tcBorders>
          </w:tcPr>
          <w:p w14:paraId="78EEE8A3" w14:textId="36C9222F" w:rsidR="00E3533B" w:rsidRPr="00335DFB" w:rsidRDefault="00E3533B" w:rsidP="008706EC">
            <w:pPr>
              <w:rPr>
                <w:ins w:id="23" w:author="Eklund Marjut" w:date="2025-11-20T08:45:00Z"/>
                <w:b/>
                <w:bCs/>
                <w:szCs w:val="20"/>
              </w:rPr>
            </w:pPr>
            <w:ins w:id="24" w:author="Eklund Marjut" w:date="2025-11-20T08:45:00Z">
              <w:r w:rsidRPr="00335DFB">
                <w:rPr>
                  <w:b/>
                  <w:bCs/>
                  <w:szCs w:val="20"/>
                </w:rPr>
                <w:t>Potilastietojen haku sosiaalihuoltoon</w:t>
              </w:r>
            </w:ins>
          </w:p>
        </w:tc>
      </w:tr>
      <w:tr w:rsidR="00E3533B" w:rsidRPr="00B55E82" w14:paraId="2E793F22" w14:textId="77777777" w:rsidTr="00E3533B">
        <w:trPr>
          <w:cantSplit/>
          <w:ins w:id="25" w:author="Eklund Marjut" w:date="2025-11-20T08:45:00Z"/>
        </w:trPr>
        <w:tc>
          <w:tcPr>
            <w:tcW w:w="2536" w:type="dxa"/>
            <w:tcBorders>
              <w:top w:val="none" w:sz="0" w:space="0" w:color="000000"/>
              <w:left w:val="single" w:sz="8" w:space="0" w:color="000000"/>
              <w:bottom w:val="single" w:sz="8" w:space="0" w:color="000000"/>
              <w:right w:val="single" w:sz="8" w:space="0" w:color="000000"/>
            </w:tcBorders>
          </w:tcPr>
          <w:p w14:paraId="32FC8816" w14:textId="6D88C1AA" w:rsidR="00E3533B" w:rsidRPr="00B55E82" w:rsidRDefault="00E3533B" w:rsidP="008706EC">
            <w:pPr>
              <w:rPr>
                <w:ins w:id="26" w:author="Eklund Marjut" w:date="2025-11-20T08:45:00Z"/>
                <w:szCs w:val="20"/>
              </w:rPr>
            </w:pPr>
            <w:ins w:id="27" w:author="Eklund Marjut" w:date="2025-11-20T08:46:00Z">
              <w:r>
                <w:rPr>
                  <w:szCs w:val="20"/>
                </w:rPr>
                <w:t>Hae potilas</w:t>
              </w:r>
            </w:ins>
            <w:ins w:id="28" w:author="Eklund Marjut" w:date="2025-11-20T13:30:00Z">
              <w:r w:rsidR="00F62B38">
                <w:rPr>
                  <w:szCs w:val="20"/>
                </w:rPr>
                <w:t>tietoj</w:t>
              </w:r>
            </w:ins>
            <w:ins w:id="29" w:author="Eklund Marjut" w:date="2025-11-20T13:31:00Z">
              <w:r w:rsidR="00F62B38">
                <w:rPr>
                  <w:szCs w:val="20"/>
                </w:rPr>
                <w:t xml:space="preserve">a </w:t>
              </w:r>
            </w:ins>
            <w:ins w:id="30" w:author="Eklund Marjut" w:date="2025-11-20T08:46:00Z">
              <w:r>
                <w:rPr>
                  <w:szCs w:val="20"/>
                </w:rPr>
                <w:t xml:space="preserve">sosiaalihuoltoon </w:t>
              </w:r>
            </w:ins>
          </w:p>
        </w:tc>
        <w:tc>
          <w:tcPr>
            <w:tcW w:w="5684" w:type="dxa"/>
            <w:tcBorders>
              <w:top w:val="none" w:sz="0" w:space="0" w:color="000000"/>
              <w:left w:val="none" w:sz="0" w:space="0" w:color="000000"/>
              <w:bottom w:val="single" w:sz="8" w:space="0" w:color="000000"/>
              <w:right w:val="single" w:sz="8" w:space="0" w:color="000000"/>
            </w:tcBorders>
          </w:tcPr>
          <w:p w14:paraId="57568E9A" w14:textId="77777777" w:rsidR="00E3533B" w:rsidRDefault="00E3533B" w:rsidP="008706EC">
            <w:pPr>
              <w:rPr>
                <w:ins w:id="31" w:author="Eklund Marjut" w:date="2025-11-20T08:52:00Z"/>
                <w:szCs w:val="20"/>
              </w:rPr>
            </w:pPr>
            <w:ins w:id="32" w:author="Eklund Marjut" w:date="2025-11-20T08:51:00Z">
              <w:r w:rsidRPr="00E3533B">
                <w:rPr>
                  <w:szCs w:val="20"/>
                </w:rPr>
                <w:t>Potilastietojen haku sosiaalihuoltoon</w:t>
              </w:r>
              <w:r>
                <w:rPr>
                  <w:szCs w:val="20"/>
                </w:rPr>
                <w:t>, PPBS1</w:t>
              </w:r>
            </w:ins>
          </w:p>
          <w:p w14:paraId="2EA98403" w14:textId="74320AAA" w:rsidR="00E3533B" w:rsidRPr="00E3533B" w:rsidRDefault="00E3533B" w:rsidP="00E3533B">
            <w:pPr>
              <w:rPr>
                <w:ins w:id="33" w:author="Eklund Marjut" w:date="2025-11-20T08:52:00Z"/>
                <w:szCs w:val="20"/>
              </w:rPr>
            </w:pPr>
            <w:ins w:id="34" w:author="Eklund Marjut" w:date="2025-11-20T08:52:00Z">
              <w:r w:rsidRPr="00E3533B">
                <w:rPr>
                  <w:szCs w:val="20"/>
                </w:rPr>
                <w:t>Luovutusluvan ohittava potilastietojen haku sosiaalihuoltoon</w:t>
              </w:r>
              <w:r>
                <w:rPr>
                  <w:szCs w:val="20"/>
                </w:rPr>
                <w:t>, PPBS2</w:t>
              </w:r>
            </w:ins>
          </w:p>
          <w:p w14:paraId="1CFD7735" w14:textId="4732FA22" w:rsidR="00E3533B" w:rsidRPr="00B55E82" w:rsidRDefault="00E3533B" w:rsidP="008706EC">
            <w:pPr>
              <w:rPr>
                <w:ins w:id="35" w:author="Eklund Marjut" w:date="2025-11-20T08:45:00Z"/>
                <w:szCs w:val="20"/>
              </w:rPr>
            </w:pPr>
            <w:ins w:id="36" w:author="Eklund Marjut" w:date="2025-11-20T08:52:00Z">
              <w:r w:rsidRPr="00E3533B">
                <w:rPr>
                  <w:szCs w:val="20"/>
                </w:rPr>
                <w:t>Potilastietojen haku sosiaalihuoltoon viranomaisen laajalla tiedonsaantioikeudella</w:t>
              </w:r>
              <w:r>
                <w:rPr>
                  <w:szCs w:val="20"/>
                </w:rPr>
                <w:t>, PPBS3</w:t>
              </w:r>
            </w:ins>
          </w:p>
        </w:tc>
        <w:tc>
          <w:tcPr>
            <w:tcW w:w="1258" w:type="dxa"/>
            <w:tcBorders>
              <w:top w:val="none" w:sz="0" w:space="0" w:color="000000"/>
              <w:left w:val="none" w:sz="0" w:space="0" w:color="000000"/>
              <w:bottom w:val="single" w:sz="8" w:space="0" w:color="000000"/>
              <w:right w:val="single" w:sz="8" w:space="0" w:color="000000"/>
            </w:tcBorders>
          </w:tcPr>
          <w:p w14:paraId="42D2DD1B" w14:textId="77777777" w:rsidR="00E3533B" w:rsidRPr="00B55E82" w:rsidRDefault="00E3533B" w:rsidP="008706EC">
            <w:pPr>
              <w:rPr>
                <w:ins w:id="37" w:author="Eklund Marjut" w:date="2025-11-20T08:45:00Z"/>
                <w:szCs w:val="20"/>
              </w:rPr>
            </w:pPr>
          </w:p>
        </w:tc>
      </w:tr>
      <w:tr w:rsidR="00E3533B" w:rsidRPr="00B55E82" w14:paraId="44C90CE5" w14:textId="77777777" w:rsidTr="00E3533B">
        <w:trPr>
          <w:cantSplit/>
          <w:ins w:id="38" w:author="Eklund Marjut" w:date="2025-11-20T08:45:00Z"/>
        </w:trPr>
        <w:tc>
          <w:tcPr>
            <w:tcW w:w="2536" w:type="dxa"/>
            <w:tcBorders>
              <w:top w:val="none" w:sz="0" w:space="0" w:color="000000"/>
              <w:left w:val="single" w:sz="8" w:space="0" w:color="000000"/>
              <w:bottom w:val="single" w:sz="8" w:space="0" w:color="000000"/>
              <w:right w:val="single" w:sz="8" w:space="0" w:color="000000"/>
            </w:tcBorders>
          </w:tcPr>
          <w:p w14:paraId="014B6775" w14:textId="681C0060" w:rsidR="00E3533B" w:rsidRPr="00B55E82" w:rsidRDefault="00E3533B" w:rsidP="008706EC">
            <w:pPr>
              <w:rPr>
                <w:ins w:id="39" w:author="Eklund Marjut" w:date="2025-11-20T08:45:00Z"/>
                <w:szCs w:val="20"/>
              </w:rPr>
            </w:pPr>
            <w:ins w:id="40" w:author="Eklund Marjut" w:date="2025-11-20T08:47:00Z">
              <w:r>
                <w:rPr>
                  <w:szCs w:val="20"/>
                </w:rPr>
                <w:t xml:space="preserve">Hae keskeisiä potilastietoja sosiaalihuoltoon </w:t>
              </w:r>
            </w:ins>
          </w:p>
        </w:tc>
        <w:tc>
          <w:tcPr>
            <w:tcW w:w="5684" w:type="dxa"/>
            <w:tcBorders>
              <w:top w:val="none" w:sz="0" w:space="0" w:color="000000"/>
              <w:left w:val="none" w:sz="0" w:space="0" w:color="000000"/>
              <w:bottom w:val="single" w:sz="8" w:space="0" w:color="000000"/>
              <w:right w:val="single" w:sz="8" w:space="0" w:color="000000"/>
            </w:tcBorders>
          </w:tcPr>
          <w:p w14:paraId="2777B88D" w14:textId="6171C796" w:rsidR="00E3533B" w:rsidRPr="00E3533B" w:rsidRDefault="00E3533B" w:rsidP="00E3533B">
            <w:pPr>
              <w:rPr>
                <w:ins w:id="41" w:author="Eklund Marjut" w:date="2025-11-20T08:52:00Z"/>
                <w:szCs w:val="20"/>
              </w:rPr>
            </w:pPr>
            <w:ins w:id="42" w:author="Eklund Marjut" w:date="2025-11-20T08:52:00Z">
              <w:r w:rsidRPr="00E3533B">
                <w:rPr>
                  <w:szCs w:val="20"/>
                </w:rPr>
                <w:t>Keskeisten potilastietojen haku sosiaalihuoltoon</w:t>
              </w:r>
              <w:r>
                <w:rPr>
                  <w:szCs w:val="20"/>
                </w:rPr>
                <w:t>, PPCS1</w:t>
              </w:r>
            </w:ins>
          </w:p>
          <w:p w14:paraId="36EFC068" w14:textId="07DCC0E1" w:rsidR="00E3533B" w:rsidRPr="00E3533B" w:rsidRDefault="00E3533B" w:rsidP="00E3533B">
            <w:pPr>
              <w:rPr>
                <w:ins w:id="43" w:author="Eklund Marjut" w:date="2025-11-20T08:52:00Z"/>
                <w:szCs w:val="20"/>
              </w:rPr>
            </w:pPr>
            <w:ins w:id="44" w:author="Eklund Marjut" w:date="2025-11-20T08:52:00Z">
              <w:r w:rsidRPr="00E3533B">
                <w:rPr>
                  <w:szCs w:val="20"/>
                </w:rPr>
                <w:t>Luovutusluvan ohittava keskeisten potilastietojen haku sosiaalihuoltoon</w:t>
              </w:r>
              <w:r>
                <w:rPr>
                  <w:szCs w:val="20"/>
                </w:rPr>
                <w:t>, PPCS2</w:t>
              </w:r>
            </w:ins>
          </w:p>
          <w:p w14:paraId="26B51EB0" w14:textId="15704554" w:rsidR="00E3533B" w:rsidRPr="00E3533B" w:rsidRDefault="00E3533B" w:rsidP="00E3533B">
            <w:pPr>
              <w:rPr>
                <w:ins w:id="45" w:author="Eklund Marjut" w:date="2025-11-20T08:52:00Z"/>
                <w:szCs w:val="20"/>
              </w:rPr>
            </w:pPr>
            <w:ins w:id="46" w:author="Eklund Marjut" w:date="2025-11-20T08:52:00Z">
              <w:r w:rsidRPr="00E3533B">
                <w:rPr>
                  <w:szCs w:val="20"/>
                </w:rPr>
                <w:t>Keskeisten tietojen haku sosiaalihuoltoon viranomaisen laajalla tiedonsaantioikeudella</w:t>
              </w:r>
              <w:r>
                <w:rPr>
                  <w:szCs w:val="20"/>
                </w:rPr>
                <w:t>, PPCS3</w:t>
              </w:r>
            </w:ins>
          </w:p>
          <w:p w14:paraId="44CCA3E8" w14:textId="77777777" w:rsidR="00E3533B" w:rsidRPr="00B55E82" w:rsidRDefault="00E3533B" w:rsidP="008706EC">
            <w:pPr>
              <w:rPr>
                <w:ins w:id="47" w:author="Eklund Marjut" w:date="2025-11-20T08:45:00Z"/>
                <w:szCs w:val="20"/>
              </w:rPr>
            </w:pPr>
          </w:p>
        </w:tc>
        <w:tc>
          <w:tcPr>
            <w:tcW w:w="1258" w:type="dxa"/>
            <w:tcBorders>
              <w:top w:val="none" w:sz="0" w:space="0" w:color="000000"/>
              <w:left w:val="none" w:sz="0" w:space="0" w:color="000000"/>
              <w:bottom w:val="single" w:sz="8" w:space="0" w:color="000000"/>
              <w:right w:val="single" w:sz="8" w:space="0" w:color="000000"/>
            </w:tcBorders>
          </w:tcPr>
          <w:p w14:paraId="79B8E228" w14:textId="77777777" w:rsidR="00E3533B" w:rsidRPr="00B55E82" w:rsidRDefault="00E3533B" w:rsidP="008706EC">
            <w:pPr>
              <w:rPr>
                <w:ins w:id="48" w:author="Eklund Marjut" w:date="2025-11-20T08:45:00Z"/>
                <w:szCs w:val="20"/>
              </w:rPr>
            </w:pPr>
          </w:p>
        </w:tc>
      </w:tr>
      <w:tr w:rsidR="00E3533B" w:rsidRPr="00B55E82" w14:paraId="55D07B02" w14:textId="77777777" w:rsidTr="00E3533B">
        <w:trPr>
          <w:cantSplit/>
          <w:ins w:id="49" w:author="Eklund Marjut" w:date="2025-11-20T08:45:00Z"/>
        </w:trPr>
        <w:tc>
          <w:tcPr>
            <w:tcW w:w="2536" w:type="dxa"/>
            <w:tcBorders>
              <w:top w:val="none" w:sz="0" w:space="0" w:color="000000"/>
              <w:left w:val="single" w:sz="8" w:space="0" w:color="000000"/>
              <w:bottom w:val="single" w:sz="8" w:space="0" w:color="000000"/>
              <w:right w:val="single" w:sz="8" w:space="0" w:color="000000"/>
            </w:tcBorders>
          </w:tcPr>
          <w:p w14:paraId="1CDC434E" w14:textId="6EC7DDE7" w:rsidR="00E3533B" w:rsidRPr="00B55E82" w:rsidRDefault="00E3533B" w:rsidP="008706EC">
            <w:pPr>
              <w:rPr>
                <w:ins w:id="50" w:author="Eklund Marjut" w:date="2025-11-20T08:45:00Z"/>
                <w:szCs w:val="20"/>
              </w:rPr>
            </w:pPr>
            <w:ins w:id="51" w:author="Eklund Marjut" w:date="2025-11-20T08:47:00Z">
              <w:r>
                <w:rPr>
                  <w:szCs w:val="20"/>
                </w:rPr>
                <w:lastRenderedPageBreak/>
                <w:t>Hae v</w:t>
              </w:r>
            </w:ins>
            <w:ins w:id="52" w:author="Eklund Marjut" w:date="2025-11-20T08:48:00Z">
              <w:r>
                <w:rPr>
                  <w:szCs w:val="20"/>
                </w:rPr>
                <w:t xml:space="preserve">anhoja potilastietoja sosiaalihuoltoon </w:t>
              </w:r>
            </w:ins>
          </w:p>
        </w:tc>
        <w:tc>
          <w:tcPr>
            <w:tcW w:w="5684" w:type="dxa"/>
            <w:tcBorders>
              <w:top w:val="none" w:sz="0" w:space="0" w:color="000000"/>
              <w:left w:val="none" w:sz="0" w:space="0" w:color="000000"/>
              <w:bottom w:val="single" w:sz="8" w:space="0" w:color="000000"/>
              <w:right w:val="single" w:sz="8" w:space="0" w:color="000000"/>
            </w:tcBorders>
          </w:tcPr>
          <w:p w14:paraId="490ECAB2" w14:textId="5F90C081" w:rsidR="00E3533B" w:rsidRPr="00B55E82" w:rsidRDefault="00E3533B" w:rsidP="00E3533B">
            <w:pPr>
              <w:rPr>
                <w:ins w:id="53" w:author="Eklund Marjut" w:date="2025-11-20T08:45:00Z"/>
                <w:szCs w:val="20"/>
              </w:rPr>
            </w:pPr>
            <w:ins w:id="54" w:author="Eklund Marjut" w:date="2025-11-20T08:51:00Z">
              <w:r w:rsidRPr="00E3533B">
                <w:rPr>
                  <w:szCs w:val="20"/>
                </w:rPr>
                <w:t>Vanhojen potilastietojen haku sosiaalihuoltoon viranomaisen laajalla tiedonsaantioikeudella</w:t>
              </w:r>
            </w:ins>
            <w:ins w:id="55" w:author="Eklund Marjut" w:date="2025-11-20T08:52:00Z">
              <w:r>
                <w:rPr>
                  <w:szCs w:val="20"/>
                </w:rPr>
                <w:t>, PP36S</w:t>
              </w:r>
            </w:ins>
            <w:ins w:id="56" w:author="Eklund Marjut" w:date="2025-11-20T08:53:00Z">
              <w:r>
                <w:rPr>
                  <w:szCs w:val="20"/>
                </w:rPr>
                <w:t>3</w:t>
              </w:r>
            </w:ins>
          </w:p>
        </w:tc>
        <w:tc>
          <w:tcPr>
            <w:tcW w:w="1258" w:type="dxa"/>
            <w:tcBorders>
              <w:top w:val="none" w:sz="0" w:space="0" w:color="000000"/>
              <w:left w:val="none" w:sz="0" w:space="0" w:color="000000"/>
              <w:bottom w:val="single" w:sz="8" w:space="0" w:color="000000"/>
              <w:right w:val="single" w:sz="8" w:space="0" w:color="000000"/>
            </w:tcBorders>
          </w:tcPr>
          <w:p w14:paraId="5782F3D1" w14:textId="77777777" w:rsidR="00E3533B" w:rsidRPr="00B55E82" w:rsidRDefault="00E3533B" w:rsidP="008706EC">
            <w:pPr>
              <w:rPr>
                <w:ins w:id="57" w:author="Eklund Marjut" w:date="2025-11-20T08:45:00Z"/>
                <w:szCs w:val="20"/>
              </w:rPr>
            </w:pPr>
          </w:p>
        </w:tc>
      </w:tr>
      <w:tr w:rsidR="008706EC" w:rsidRPr="00B55E82" w14:paraId="4CDCD52C"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6EE79E27" w14:textId="77777777" w:rsidR="008706EC" w:rsidRPr="00B55E82" w:rsidRDefault="008706EC" w:rsidP="008706EC">
            <w:pPr>
              <w:rPr>
                <w:szCs w:val="20"/>
              </w:rPr>
            </w:pPr>
            <w:r w:rsidRPr="00B55E82">
              <w:rPr>
                <w:szCs w:val="20"/>
              </w:rPr>
              <w:t> </w:t>
            </w:r>
          </w:p>
        </w:tc>
        <w:tc>
          <w:tcPr>
            <w:tcW w:w="5684" w:type="dxa"/>
            <w:tcBorders>
              <w:top w:val="none" w:sz="0" w:space="0" w:color="000000"/>
              <w:left w:val="none" w:sz="0" w:space="0" w:color="000000"/>
              <w:bottom w:val="single" w:sz="8" w:space="0" w:color="000000"/>
              <w:right w:val="single" w:sz="8" w:space="0" w:color="000000"/>
            </w:tcBorders>
          </w:tcPr>
          <w:p w14:paraId="46AB32D5" w14:textId="77777777" w:rsidR="008706EC" w:rsidRPr="00B55E82" w:rsidRDefault="008706EC" w:rsidP="008706EC">
            <w:pPr>
              <w:rPr>
                <w:szCs w:val="20"/>
              </w:rPr>
            </w:pPr>
            <w:r w:rsidRPr="00B55E82">
              <w:rPr>
                <w:szCs w:val="20"/>
              </w:rPr>
              <w:t> </w:t>
            </w:r>
          </w:p>
        </w:tc>
        <w:tc>
          <w:tcPr>
            <w:tcW w:w="1258" w:type="dxa"/>
            <w:tcBorders>
              <w:top w:val="none" w:sz="0" w:space="0" w:color="000000"/>
              <w:left w:val="none" w:sz="0" w:space="0" w:color="000000"/>
              <w:bottom w:val="single" w:sz="8" w:space="0" w:color="000000"/>
              <w:right w:val="single" w:sz="8" w:space="0" w:color="000000"/>
            </w:tcBorders>
          </w:tcPr>
          <w:p w14:paraId="30C9E82D" w14:textId="77777777" w:rsidR="008706EC" w:rsidRPr="00B55E82" w:rsidRDefault="008706EC" w:rsidP="008706EC">
            <w:pPr>
              <w:rPr>
                <w:szCs w:val="20"/>
              </w:rPr>
            </w:pPr>
          </w:p>
        </w:tc>
      </w:tr>
      <w:tr w:rsidR="008706EC" w:rsidRPr="00B55E82" w14:paraId="0E7EFAA5"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EEAD61F" w14:textId="77777777" w:rsidR="008706EC" w:rsidRPr="00B55E82" w:rsidRDefault="008706EC" w:rsidP="008706EC">
            <w:pPr>
              <w:rPr>
                <w:szCs w:val="20"/>
              </w:rPr>
            </w:pPr>
            <w:r w:rsidRPr="00B55E82">
              <w:rPr>
                <w:b/>
                <w:szCs w:val="20"/>
              </w:rPr>
              <w:t>Edelleenvälitys</w:t>
            </w:r>
          </w:p>
        </w:tc>
        <w:tc>
          <w:tcPr>
            <w:tcW w:w="5684" w:type="dxa"/>
            <w:tcBorders>
              <w:top w:val="none" w:sz="0" w:space="0" w:color="000000"/>
              <w:left w:val="none" w:sz="0" w:space="0" w:color="000000"/>
              <w:bottom w:val="single" w:sz="8" w:space="0" w:color="000000"/>
              <w:right w:val="single" w:sz="8" w:space="0" w:color="000000"/>
            </w:tcBorders>
          </w:tcPr>
          <w:p w14:paraId="222534A3" w14:textId="77777777" w:rsidR="008706EC" w:rsidRPr="00B55E82" w:rsidRDefault="008706EC" w:rsidP="008706EC">
            <w:pPr>
              <w:rPr>
                <w:szCs w:val="20"/>
              </w:rPr>
            </w:pPr>
            <w:r w:rsidRPr="00B55E82">
              <w:rPr>
                <w:szCs w:val="20"/>
              </w:rPr>
              <w:t> </w:t>
            </w:r>
          </w:p>
        </w:tc>
        <w:tc>
          <w:tcPr>
            <w:tcW w:w="1258" w:type="dxa"/>
            <w:tcBorders>
              <w:top w:val="none" w:sz="0" w:space="0" w:color="000000"/>
              <w:left w:val="none" w:sz="0" w:space="0" w:color="000000"/>
              <w:bottom w:val="single" w:sz="8" w:space="0" w:color="000000"/>
              <w:right w:val="single" w:sz="8" w:space="0" w:color="000000"/>
            </w:tcBorders>
          </w:tcPr>
          <w:p w14:paraId="08610EBC" w14:textId="77777777" w:rsidR="008706EC" w:rsidRPr="00B55E82" w:rsidRDefault="008706EC" w:rsidP="008706EC">
            <w:pPr>
              <w:rPr>
                <w:szCs w:val="20"/>
              </w:rPr>
            </w:pPr>
          </w:p>
        </w:tc>
      </w:tr>
      <w:tr w:rsidR="008706EC" w:rsidRPr="00B55E82" w14:paraId="65744E54"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38625632" w14:textId="77777777" w:rsidR="008706EC" w:rsidRPr="00B55E82" w:rsidRDefault="008706EC" w:rsidP="008706EC">
            <w:pPr>
              <w:rPr>
                <w:szCs w:val="20"/>
              </w:rPr>
            </w:pPr>
            <w:r w:rsidRPr="00B55E82">
              <w:rPr>
                <w:szCs w:val="20"/>
              </w:rPr>
              <w:t>Edelleenvälitä asiakirja </w:t>
            </w:r>
          </w:p>
        </w:tc>
        <w:tc>
          <w:tcPr>
            <w:tcW w:w="5684" w:type="dxa"/>
            <w:tcBorders>
              <w:top w:val="none" w:sz="0" w:space="0" w:color="000000"/>
              <w:left w:val="none" w:sz="0" w:space="0" w:color="000000"/>
              <w:bottom w:val="single" w:sz="8" w:space="0" w:color="000000"/>
              <w:right w:val="single" w:sz="8" w:space="0" w:color="000000"/>
            </w:tcBorders>
          </w:tcPr>
          <w:p w14:paraId="2F91963B" w14:textId="77777777" w:rsidR="008706EC" w:rsidRPr="00B55E82" w:rsidRDefault="008706EC" w:rsidP="008706EC">
            <w:pPr>
              <w:rPr>
                <w:szCs w:val="20"/>
              </w:rPr>
            </w:pPr>
            <w:r w:rsidRPr="00B55E82">
              <w:rPr>
                <w:szCs w:val="20"/>
              </w:rPr>
              <w:t>Arkistoidun asiakirjan edelleenvälitys, PP35</w:t>
            </w:r>
          </w:p>
        </w:tc>
        <w:tc>
          <w:tcPr>
            <w:tcW w:w="1258" w:type="dxa"/>
            <w:tcBorders>
              <w:top w:val="none" w:sz="0" w:space="0" w:color="000000"/>
              <w:left w:val="none" w:sz="0" w:space="0" w:color="000000"/>
              <w:bottom w:val="single" w:sz="8" w:space="0" w:color="000000"/>
              <w:right w:val="single" w:sz="8" w:space="0" w:color="000000"/>
            </w:tcBorders>
          </w:tcPr>
          <w:p w14:paraId="7F3D15A5" w14:textId="77777777" w:rsidR="008706EC" w:rsidRPr="00B55E82" w:rsidRDefault="008706EC" w:rsidP="008706EC">
            <w:pPr>
              <w:rPr>
                <w:szCs w:val="20"/>
              </w:rPr>
            </w:pPr>
            <w:r>
              <w:rPr>
                <w:szCs w:val="20"/>
              </w:rPr>
              <w:t>-</w:t>
            </w:r>
          </w:p>
        </w:tc>
      </w:tr>
      <w:tr w:rsidR="008706EC" w:rsidRPr="00B55E82" w14:paraId="46AEBEE2"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39EDE23B" w14:textId="77777777" w:rsidR="008706EC" w:rsidRPr="00B55E82" w:rsidRDefault="008706EC" w:rsidP="008706EC">
            <w:pPr>
              <w:rPr>
                <w:szCs w:val="20"/>
              </w:rPr>
            </w:pPr>
            <w:r w:rsidRPr="00B55E82">
              <w:rPr>
                <w:szCs w:val="20"/>
              </w:rPr>
              <w:t> </w:t>
            </w:r>
          </w:p>
        </w:tc>
        <w:tc>
          <w:tcPr>
            <w:tcW w:w="5684" w:type="dxa"/>
            <w:tcBorders>
              <w:top w:val="none" w:sz="0" w:space="0" w:color="000000"/>
              <w:left w:val="none" w:sz="0" w:space="0" w:color="000000"/>
              <w:bottom w:val="single" w:sz="8" w:space="0" w:color="000000"/>
              <w:right w:val="single" w:sz="8" w:space="0" w:color="000000"/>
            </w:tcBorders>
          </w:tcPr>
          <w:p w14:paraId="760CB29E" w14:textId="77777777" w:rsidR="008706EC" w:rsidRPr="00B55E82" w:rsidRDefault="008706EC" w:rsidP="008706EC">
            <w:pPr>
              <w:rPr>
                <w:szCs w:val="20"/>
              </w:rPr>
            </w:pPr>
            <w:r w:rsidRPr="00B55E82">
              <w:rPr>
                <w:szCs w:val="20"/>
              </w:rPr>
              <w:t> </w:t>
            </w:r>
          </w:p>
        </w:tc>
        <w:tc>
          <w:tcPr>
            <w:tcW w:w="1258" w:type="dxa"/>
            <w:tcBorders>
              <w:top w:val="none" w:sz="0" w:space="0" w:color="000000"/>
              <w:left w:val="none" w:sz="0" w:space="0" w:color="000000"/>
              <w:bottom w:val="single" w:sz="8" w:space="0" w:color="000000"/>
              <w:right w:val="single" w:sz="8" w:space="0" w:color="000000"/>
            </w:tcBorders>
          </w:tcPr>
          <w:p w14:paraId="602D58A6" w14:textId="77777777" w:rsidR="008706EC" w:rsidRPr="00B55E82" w:rsidRDefault="008706EC" w:rsidP="008706EC">
            <w:pPr>
              <w:rPr>
                <w:szCs w:val="20"/>
              </w:rPr>
            </w:pPr>
          </w:p>
        </w:tc>
      </w:tr>
      <w:tr w:rsidR="008706EC" w:rsidRPr="00B55E82" w14:paraId="548FA6A2"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38DDB121" w14:textId="77777777" w:rsidR="008706EC" w:rsidRPr="00B55E82" w:rsidRDefault="008706EC" w:rsidP="008706EC">
            <w:pPr>
              <w:rPr>
                <w:szCs w:val="20"/>
              </w:rPr>
            </w:pPr>
            <w:r w:rsidRPr="00B55E82">
              <w:rPr>
                <w:b/>
                <w:szCs w:val="20"/>
              </w:rPr>
              <w:t>Kevyet kyselyrajapinnat</w:t>
            </w:r>
          </w:p>
        </w:tc>
        <w:tc>
          <w:tcPr>
            <w:tcW w:w="5684" w:type="dxa"/>
            <w:tcBorders>
              <w:top w:val="none" w:sz="0" w:space="0" w:color="000000"/>
              <w:left w:val="none" w:sz="0" w:space="0" w:color="000000"/>
              <w:bottom w:val="single" w:sz="8" w:space="0" w:color="000000"/>
              <w:right w:val="single" w:sz="8" w:space="0" w:color="000000"/>
            </w:tcBorders>
          </w:tcPr>
          <w:p w14:paraId="2BE10E57" w14:textId="77777777" w:rsidR="008706EC" w:rsidRPr="00B55E82" w:rsidRDefault="008706EC" w:rsidP="008706EC">
            <w:pPr>
              <w:rPr>
                <w:szCs w:val="20"/>
              </w:rPr>
            </w:pPr>
            <w:r w:rsidRPr="00B55E82">
              <w:rPr>
                <w:szCs w:val="20"/>
              </w:rPr>
              <w:t> </w:t>
            </w:r>
          </w:p>
        </w:tc>
        <w:tc>
          <w:tcPr>
            <w:tcW w:w="1258" w:type="dxa"/>
            <w:tcBorders>
              <w:top w:val="none" w:sz="0" w:space="0" w:color="000000"/>
              <w:left w:val="none" w:sz="0" w:space="0" w:color="000000"/>
              <w:bottom w:val="single" w:sz="8" w:space="0" w:color="000000"/>
              <w:right w:val="single" w:sz="8" w:space="0" w:color="000000"/>
            </w:tcBorders>
          </w:tcPr>
          <w:p w14:paraId="73EFE0CA" w14:textId="77777777" w:rsidR="008706EC" w:rsidRPr="00B55E82" w:rsidRDefault="008706EC" w:rsidP="008706EC">
            <w:pPr>
              <w:rPr>
                <w:szCs w:val="20"/>
              </w:rPr>
            </w:pPr>
            <w:r>
              <w:rPr>
                <w:szCs w:val="20"/>
              </w:rPr>
              <w:t>-</w:t>
            </w:r>
          </w:p>
        </w:tc>
      </w:tr>
      <w:tr w:rsidR="008706EC" w:rsidRPr="00B55E82" w14:paraId="6311EF87"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25F87B6E" w14:textId="00232549" w:rsidR="008706EC" w:rsidRPr="00B55E82" w:rsidRDefault="008706EC" w:rsidP="008706EC">
            <w:pPr>
              <w:rPr>
                <w:szCs w:val="20"/>
              </w:rPr>
            </w:pPr>
            <w:r w:rsidRPr="00B55E82">
              <w:rPr>
                <w:szCs w:val="20"/>
                <w:highlight w:val="white"/>
              </w:rPr>
              <w:t>Kuvattu</w:t>
            </w:r>
            <w:r>
              <w:rPr>
                <w:szCs w:val="20"/>
                <w:highlight w:val="white"/>
              </w:rPr>
              <w:t xml:space="preserve"> </w:t>
            </w:r>
            <w:r w:rsidRPr="00B55E82">
              <w:rPr>
                <w:szCs w:val="20"/>
                <w:highlight w:val="white"/>
              </w:rPr>
              <w:t xml:space="preserve">dokumentissa </w:t>
            </w:r>
            <w:r w:rsidR="00977FB5" w:rsidRPr="00977FB5">
              <w:rPr>
                <w:szCs w:val="20"/>
              </w:rPr>
              <w:t>Kanta-palvelut kevyet kyselyrajapinnat</w:t>
            </w:r>
            <w:r w:rsidR="00977FB5" w:rsidRPr="00977FB5">
              <w:rPr>
                <w:szCs w:val="20"/>
                <w:highlight w:val="white"/>
              </w:rPr>
              <w:t xml:space="preserve"> </w:t>
            </w:r>
            <w:r w:rsidRPr="00B55E82">
              <w:rPr>
                <w:szCs w:val="20"/>
                <w:highlight w:val="white"/>
              </w:rPr>
              <w:t>[LM7]</w:t>
            </w:r>
          </w:p>
        </w:tc>
        <w:tc>
          <w:tcPr>
            <w:tcW w:w="5684" w:type="dxa"/>
            <w:tcBorders>
              <w:top w:val="none" w:sz="0" w:space="0" w:color="000000"/>
              <w:left w:val="none" w:sz="0" w:space="0" w:color="000000"/>
              <w:bottom w:val="single" w:sz="8" w:space="0" w:color="000000"/>
              <w:right w:val="single" w:sz="8" w:space="0" w:color="000000"/>
            </w:tcBorders>
          </w:tcPr>
          <w:p w14:paraId="48A3F7FD" w14:textId="1CE7470D" w:rsidR="008706EC" w:rsidRPr="00B55E82" w:rsidRDefault="008706EC" w:rsidP="008706EC">
            <w:pPr>
              <w:rPr>
                <w:szCs w:val="20"/>
              </w:rPr>
            </w:pPr>
            <w:r w:rsidRPr="00B55E82">
              <w:rPr>
                <w:szCs w:val="20"/>
              </w:rPr>
              <w:t>PP51-PP5</w:t>
            </w:r>
            <w:r>
              <w:rPr>
                <w:szCs w:val="20"/>
              </w:rPr>
              <w:t>7, PP59</w:t>
            </w:r>
          </w:p>
        </w:tc>
        <w:tc>
          <w:tcPr>
            <w:tcW w:w="1258" w:type="dxa"/>
            <w:tcBorders>
              <w:top w:val="none" w:sz="0" w:space="0" w:color="000000"/>
              <w:left w:val="none" w:sz="0" w:space="0" w:color="000000"/>
              <w:bottom w:val="single" w:sz="8" w:space="0" w:color="000000"/>
              <w:right w:val="single" w:sz="8" w:space="0" w:color="000000"/>
            </w:tcBorders>
          </w:tcPr>
          <w:p w14:paraId="556D7442" w14:textId="77777777" w:rsidR="008706EC" w:rsidRPr="00B55E82" w:rsidRDefault="008706EC" w:rsidP="008706EC">
            <w:pPr>
              <w:rPr>
                <w:szCs w:val="20"/>
              </w:rPr>
            </w:pPr>
          </w:p>
        </w:tc>
      </w:tr>
    </w:tbl>
    <w:p w14:paraId="66C15556" w14:textId="57F7D837" w:rsidR="00076B9B" w:rsidRPr="001A210C" w:rsidRDefault="00076B9B" w:rsidP="00076B9B">
      <w:r>
        <w:br w:type="page"/>
      </w:r>
    </w:p>
    <w:p w14:paraId="10FC27BA" w14:textId="1F097F1F" w:rsidR="00BD4279" w:rsidRDefault="00977FB5" w:rsidP="00BD4279">
      <w:pPr>
        <w:pStyle w:val="Otsikko1"/>
        <w:spacing w:before="220"/>
      </w:pPr>
      <w:bookmarkStart w:id="58" w:name="_Toc256000012"/>
      <w:bookmarkStart w:id="59" w:name="_Toc37061957"/>
      <w:bookmarkStart w:id="60" w:name="_Toc216782549"/>
      <w:r>
        <w:lastRenderedPageBreak/>
        <w:t>Potilastietovarannon</w:t>
      </w:r>
      <w:r w:rsidR="00BD4279">
        <w:t xml:space="preserve"> asiakirjatyypit</w:t>
      </w:r>
      <w:bookmarkEnd w:id="58"/>
      <w:bookmarkEnd w:id="59"/>
      <w:bookmarkEnd w:id="60"/>
    </w:p>
    <w:p w14:paraId="3F17DA6A" w14:textId="2813B86F" w:rsidR="00BD4279" w:rsidRDefault="00BD4279" w:rsidP="00BD4279">
      <w:pPr>
        <w:pStyle w:val="Leipteksti"/>
      </w:pPr>
      <w:r w:rsidRPr="00BD4279">
        <w:t xml:space="preserve">Tässä luvussa kuvataan </w:t>
      </w:r>
      <w:r w:rsidR="00977FB5">
        <w:t>Potilastietovarannon</w:t>
      </w:r>
      <w:r w:rsidRPr="00BD4279">
        <w:t xml:space="preserve"> asiakirjatyyppikohtaiset säännöt.</w:t>
      </w:r>
    </w:p>
    <w:p w14:paraId="5C2A275D" w14:textId="3ED6331B" w:rsidR="00BD4279" w:rsidRDefault="007D5DCB" w:rsidP="00BD4279">
      <w:pPr>
        <w:pStyle w:val="Otsikko2"/>
      </w:pPr>
      <w:r>
        <w:t>Potilastietovarannossa</w:t>
      </w:r>
      <w:r w:rsidR="00BD4279" w:rsidRPr="00BD4279">
        <w:t xml:space="preserve"> olevien asiakirjatyyppien hallinta</w:t>
      </w:r>
    </w:p>
    <w:p w14:paraId="139406D7" w14:textId="08B10E68" w:rsidR="001A210C" w:rsidRDefault="001A210C" w:rsidP="001A210C">
      <w:pPr>
        <w:pStyle w:val="Leipteksti"/>
      </w:pPr>
      <w:r w:rsidRPr="001A210C">
        <w:t xml:space="preserve">Seuraavassa taulukossa on esitetty yhteenveto eri </w:t>
      </w:r>
      <w:r w:rsidR="001B2B7D">
        <w:t xml:space="preserve">tallennettavien </w:t>
      </w:r>
      <w:r w:rsidRPr="001A210C">
        <w:t>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1612"/>
        <w:gridCol w:w="976"/>
        <w:gridCol w:w="1174"/>
        <w:gridCol w:w="1535"/>
        <w:gridCol w:w="1261"/>
        <w:gridCol w:w="1203"/>
        <w:gridCol w:w="1459"/>
        <w:gridCol w:w="1096"/>
      </w:tblGrid>
      <w:tr w:rsidR="008B61E0" w14:paraId="72D28733" w14:textId="77777777" w:rsidTr="00C847C1">
        <w:trPr>
          <w:trHeight w:val="928"/>
        </w:trPr>
        <w:tc>
          <w:tcPr>
            <w:tcW w:w="782" w:type="pct"/>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501CD8C4" w:rsidR="00E02A20" w:rsidRPr="007959BE" w:rsidRDefault="00805180">
            <w:pPr>
              <w:rPr>
                <w:rFonts w:ascii="Arial" w:eastAsia="Arial" w:hAnsi="Arial" w:cs="Arial"/>
                <w:b/>
                <w:color w:val="0070C0"/>
                <w:sz w:val="16"/>
                <w:szCs w:val="16"/>
              </w:rPr>
            </w:pPr>
            <w:r w:rsidRPr="009F616A">
              <w:rPr>
                <w:rFonts w:ascii="Arial" w:eastAsia="Arial" w:hAnsi="Arial" w:cs="Arial"/>
                <w:b/>
                <w:color w:val="0070C0"/>
                <w:sz w:val="16"/>
                <w:szCs w:val="16"/>
              </w:rPr>
              <w:t>Aluekohtai-nen luovutus</w:t>
            </w:r>
            <w:r w:rsidR="002044CF" w:rsidRPr="00B402BD">
              <w:rPr>
                <w:rFonts w:ascii="Arial" w:eastAsia="Arial" w:hAnsi="Arial" w:cs="Arial"/>
                <w:b/>
                <w:color w:val="FF0000"/>
                <w:sz w:val="16"/>
                <w:szCs w:val="16"/>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tcBorders>
              <w:top w:val="none" w:sz="0" w:space="0" w:color="000000"/>
              <w:left w:val="single" w:sz="8" w:space="0" w:color="000000"/>
              <w:bottom w:val="single" w:sz="8" w:space="0" w:color="000000"/>
              <w:right w:val="single" w:sz="8" w:space="0" w:color="000000"/>
            </w:tcBorders>
          </w:tcPr>
          <w:p w14:paraId="2B9C9521" w14:textId="0397B090" w:rsidR="002044CF" w:rsidRDefault="002044CF" w:rsidP="002044CF">
            <w:pPr>
              <w:rPr>
                <w:sz w:val="22"/>
              </w:rPr>
            </w:pPr>
            <w:r>
              <w:rPr>
                <w:rFonts w:ascii="Arial" w:eastAsia="Arial" w:hAnsi="Arial" w:cs="Arial"/>
                <w:sz w:val="16"/>
              </w:rPr>
              <w:t>Elinluovutustahto</w:t>
            </w:r>
            <w:r w:rsidR="00C847C1">
              <w:rPr>
                <w:rFonts w:ascii="Arial" w:eastAsia="Arial" w:hAnsi="Arial" w:cs="Arial"/>
                <w:sz w:val="16"/>
              </w:rPr>
              <w:t>,</w:t>
            </w:r>
            <w:r w:rsidR="00C847C1">
              <w:rPr>
                <w:rFonts w:ascii="Arial" w:eastAsia="Arial" w:hAnsi="Arial" w:cs="Arial"/>
                <w:sz w:val="16"/>
              </w:rPr>
              <w:br/>
              <w:t>Hoitotahto</w:t>
            </w:r>
          </w:p>
        </w:tc>
        <w:tc>
          <w:tcPr>
            <w:tcW w:w="473" w:type="pct"/>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5E1B38" w14:paraId="6DF3B3A1" w14:textId="77777777" w:rsidTr="008B61E0">
        <w:tc>
          <w:tcPr>
            <w:tcW w:w="782" w:type="pct"/>
            <w:tcBorders>
              <w:top w:val="none" w:sz="0" w:space="0" w:color="000000"/>
              <w:left w:val="single" w:sz="8" w:space="0" w:color="000000"/>
              <w:bottom w:val="single" w:sz="8" w:space="0" w:color="000000"/>
              <w:right w:val="single" w:sz="8" w:space="0" w:color="000000"/>
            </w:tcBorders>
          </w:tcPr>
          <w:p w14:paraId="5524B00C" w14:textId="262564C5" w:rsidR="005E1B38" w:rsidRDefault="005E1B38" w:rsidP="005E1B38">
            <w:pPr>
              <w:rPr>
                <w:rFonts w:ascii="Arial" w:eastAsia="Arial" w:hAnsi="Arial" w:cs="Arial"/>
                <w:sz w:val="16"/>
              </w:rPr>
            </w:pPr>
            <w:r>
              <w:rPr>
                <w:rFonts w:ascii="Arial" w:eastAsia="Arial" w:hAnsi="Arial" w:cs="Arial"/>
                <w:sz w:val="16"/>
              </w:rPr>
              <w:t>Yhteydenottokielto</w:t>
            </w:r>
            <w:r w:rsidR="00C847C1">
              <w:rPr>
                <w:rFonts w:ascii="Arial" w:eastAsia="Arial" w:hAnsi="Arial" w:cs="Arial"/>
                <w:sz w:val="16"/>
              </w:rPr>
              <w:t>,</w:t>
            </w:r>
            <w:r w:rsidR="00C847C1">
              <w:rPr>
                <w:rFonts w:ascii="Arial" w:eastAsia="Arial" w:hAnsi="Arial" w:cs="Arial"/>
                <w:sz w:val="16"/>
              </w:rPr>
              <w:br/>
              <w:t>Eurooppalaisen potilasyhteenvedon suostumus</w:t>
            </w:r>
          </w:p>
        </w:tc>
        <w:tc>
          <w:tcPr>
            <w:tcW w:w="473" w:type="pct"/>
            <w:tcBorders>
              <w:top w:val="none" w:sz="0" w:space="0" w:color="000000"/>
              <w:left w:val="none" w:sz="0" w:space="0" w:color="000000"/>
              <w:bottom w:val="single" w:sz="8" w:space="0" w:color="000000"/>
              <w:right w:val="single" w:sz="8" w:space="0" w:color="000000"/>
            </w:tcBorders>
          </w:tcPr>
          <w:p w14:paraId="7B828D34" w14:textId="020E7E25" w:rsidR="005E1B38" w:rsidRDefault="005E1B38" w:rsidP="005E1B38">
            <w:pPr>
              <w:jc w:val="center"/>
              <w:rPr>
                <w:rFonts w:ascii="Arial" w:eastAsia="Arial" w:hAnsi="Arial" w:cs="Arial"/>
                <w:sz w:val="16"/>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A7003B8" w14:textId="61D30384" w:rsidR="005E1B38" w:rsidRDefault="005E1B38" w:rsidP="005E1B38">
            <w:pPr>
              <w:jc w:val="center"/>
              <w:rPr>
                <w:rFonts w:ascii="Arial" w:eastAsia="Arial" w:hAnsi="Arial" w:cs="Arial"/>
                <w:sz w:val="16"/>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164B7F31" w14:textId="3804A448" w:rsidR="005E1B38" w:rsidRDefault="005E1B38" w:rsidP="005E1B38">
            <w:pPr>
              <w:jc w:val="center"/>
              <w:rPr>
                <w:rFonts w:ascii="Arial" w:eastAsia="Arial" w:hAnsi="Arial" w:cs="Arial"/>
                <w:sz w:val="16"/>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95B2A01" w14:textId="7A8319E8" w:rsidR="005E1B38" w:rsidRDefault="005E1B38" w:rsidP="005E1B38">
            <w:pPr>
              <w:jc w:val="center"/>
              <w:rPr>
                <w:rFonts w:ascii="Arial" w:eastAsia="Arial" w:hAnsi="Arial" w:cs="Arial"/>
                <w:sz w:val="16"/>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696752D6" w14:textId="61236934" w:rsidR="005E1B38" w:rsidRDefault="005E1B38" w:rsidP="005E1B38">
            <w:pPr>
              <w:jc w:val="center"/>
              <w:rPr>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3E276B41" w14:textId="77777777" w:rsidR="005E1B38" w:rsidRDefault="005E1B38" w:rsidP="005E1B38">
            <w:pPr>
              <w:jc w:val="center"/>
              <w:rPr>
                <w:rFonts w:ascii="Arial" w:eastAsia="Arial" w:hAnsi="Arial" w:cs="Arial"/>
                <w:sz w:val="16"/>
              </w:rPr>
            </w:pPr>
            <w:r>
              <w:rPr>
                <w:rFonts w:ascii="Arial" w:eastAsia="Arial" w:hAnsi="Arial" w:cs="Arial"/>
                <w:sz w:val="16"/>
              </w:rPr>
              <w:t>1 voimassaoleva/</w:t>
            </w:r>
          </w:p>
          <w:p w14:paraId="3BE1B9DA" w14:textId="094A65AC" w:rsidR="005E1B38" w:rsidRDefault="005E1B38" w:rsidP="005E1B38">
            <w:pPr>
              <w:jc w:val="center"/>
              <w:rPr>
                <w:rFonts w:ascii="Arial" w:eastAsia="Arial" w:hAnsi="Arial" w:cs="Arial"/>
                <w:sz w:val="16"/>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5DA3BF6D" w14:textId="062B2EC9" w:rsidR="005E1B38" w:rsidRDefault="005E1B38" w:rsidP="005E1B38">
            <w:pPr>
              <w:jc w:val="center"/>
              <w:rPr>
                <w:rFonts w:ascii="Arial" w:eastAsia="Arial" w:hAnsi="Arial" w:cs="Arial"/>
                <w:sz w:val="16"/>
              </w:rPr>
            </w:pPr>
            <w:r>
              <w:rPr>
                <w:rFonts w:ascii="Arial" w:eastAsia="Arial" w:hAnsi="Arial" w:cs="Arial"/>
                <w:sz w:val="16"/>
              </w:rPr>
              <w:t>versioimalla</w:t>
            </w:r>
          </w:p>
        </w:tc>
      </w:tr>
      <w:tr w:rsidR="005E1B38" w14:paraId="25888460" w14:textId="77777777" w:rsidTr="008B61E0">
        <w:tc>
          <w:tcPr>
            <w:tcW w:w="782" w:type="pct"/>
            <w:tcBorders>
              <w:top w:val="none" w:sz="0" w:space="0" w:color="000000"/>
              <w:left w:val="single" w:sz="8" w:space="0" w:color="000000"/>
              <w:bottom w:val="single" w:sz="8" w:space="0" w:color="000000"/>
              <w:right w:val="single" w:sz="8" w:space="0" w:color="000000"/>
            </w:tcBorders>
          </w:tcPr>
          <w:p w14:paraId="285F8648" w14:textId="77777777" w:rsidR="005E1B38" w:rsidRDefault="005E1B38" w:rsidP="005E1B38">
            <w:pPr>
              <w:rPr>
                <w:sz w:val="22"/>
              </w:rPr>
            </w:pPr>
            <w:r>
              <w:rPr>
                <w:rFonts w:ascii="Arial" w:eastAsia="Arial" w:hAnsi="Arial" w:cs="Arial"/>
                <w:b/>
                <w:sz w:val="16"/>
              </w:rPr>
              <w:t>Muita asiakirjoja</w:t>
            </w:r>
          </w:p>
        </w:tc>
        <w:tc>
          <w:tcPr>
            <w:tcW w:w="473" w:type="pct"/>
            <w:tcBorders>
              <w:top w:val="none" w:sz="0" w:space="0" w:color="000000"/>
              <w:left w:val="none" w:sz="0" w:space="0" w:color="000000"/>
              <w:bottom w:val="single" w:sz="8" w:space="0" w:color="000000"/>
              <w:right w:val="single" w:sz="8" w:space="0" w:color="000000"/>
            </w:tcBorders>
          </w:tcPr>
          <w:p w14:paraId="73AF3AEA" w14:textId="77777777" w:rsidR="005E1B38" w:rsidRDefault="005E1B38" w:rsidP="005E1B38">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5E1B38" w:rsidRDefault="005E1B38" w:rsidP="005E1B38">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5E1B38" w:rsidRDefault="005E1B38" w:rsidP="005E1B38">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5E1B38" w:rsidRDefault="005E1B38" w:rsidP="005E1B38">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5E1B38" w:rsidRDefault="005E1B38" w:rsidP="005E1B38">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5E1B38" w:rsidRDefault="005E1B38" w:rsidP="005E1B38">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5E1B38" w:rsidRDefault="005E1B38" w:rsidP="005E1B38">
            <w:pPr>
              <w:rPr>
                <w:sz w:val="22"/>
              </w:rPr>
            </w:pPr>
            <w:r>
              <w:rPr>
                <w:sz w:val="22"/>
              </w:rPr>
              <w:t> </w:t>
            </w:r>
          </w:p>
        </w:tc>
      </w:tr>
      <w:tr w:rsidR="005E1B38" w14:paraId="43BA16A7" w14:textId="77777777" w:rsidTr="008B61E0">
        <w:tc>
          <w:tcPr>
            <w:tcW w:w="782" w:type="pct"/>
            <w:tcBorders>
              <w:top w:val="none" w:sz="0" w:space="0" w:color="000000"/>
              <w:left w:val="single" w:sz="8" w:space="0" w:color="000000"/>
              <w:bottom w:val="single" w:sz="8" w:space="0" w:color="000000"/>
              <w:right w:val="single" w:sz="8" w:space="0" w:color="000000"/>
            </w:tcBorders>
          </w:tcPr>
          <w:p w14:paraId="014B1D9D" w14:textId="77777777" w:rsidR="005E1B38" w:rsidRDefault="005E1B38" w:rsidP="005E1B38">
            <w:pPr>
              <w:rPr>
                <w:sz w:val="22"/>
              </w:rPr>
            </w:pPr>
            <w:r>
              <w:rPr>
                <w:rFonts w:ascii="Arial" w:eastAsia="Arial" w:hAnsi="Arial" w:cs="Arial"/>
                <w:sz w:val="16"/>
              </w:rPr>
              <w:t>Luovutusilmoitus</w:t>
            </w:r>
          </w:p>
        </w:tc>
        <w:tc>
          <w:tcPr>
            <w:tcW w:w="473" w:type="pct"/>
            <w:tcBorders>
              <w:top w:val="none" w:sz="0" w:space="0" w:color="000000"/>
              <w:left w:val="none" w:sz="0" w:space="0" w:color="000000"/>
              <w:bottom w:val="single" w:sz="8" w:space="0" w:color="000000"/>
              <w:right w:val="single" w:sz="8" w:space="0" w:color="000000"/>
            </w:tcBorders>
          </w:tcPr>
          <w:p w14:paraId="39BBAF22"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5E1B38" w:rsidRDefault="005E1B38" w:rsidP="005E1B38">
            <w:pPr>
              <w:jc w:val="center"/>
              <w:rPr>
                <w:rFonts w:ascii="Arial" w:eastAsia="Arial" w:hAnsi="Arial" w:cs="Arial"/>
                <w:sz w:val="16"/>
              </w:rPr>
            </w:pPr>
            <w:r>
              <w:rPr>
                <w:rFonts w:ascii="Arial" w:eastAsia="Arial" w:hAnsi="Arial" w:cs="Arial"/>
                <w:sz w:val="16"/>
              </w:rPr>
              <w:t>–</w:t>
            </w: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5E1B38" w:rsidRDefault="005E1B38" w:rsidP="005E1B38">
            <w:pPr>
              <w:jc w:val="center"/>
              <w:rPr>
                <w:sz w:val="22"/>
              </w:rPr>
            </w:pPr>
            <w:r>
              <w:rPr>
                <w:rFonts w:ascii="Arial" w:eastAsia="Arial" w:hAnsi="Arial" w:cs="Arial"/>
                <w:sz w:val="16"/>
              </w:rPr>
              <w:t>ei sallita versiointia</w:t>
            </w:r>
          </w:p>
        </w:tc>
      </w:tr>
      <w:tr w:rsidR="005E1B38" w14:paraId="0C6EABBB" w14:textId="77777777" w:rsidTr="008B61E0">
        <w:tc>
          <w:tcPr>
            <w:tcW w:w="782" w:type="pct"/>
            <w:tcBorders>
              <w:top w:val="none" w:sz="0" w:space="0" w:color="000000"/>
              <w:left w:val="single" w:sz="8" w:space="0" w:color="000000"/>
              <w:bottom w:val="single" w:sz="8" w:space="0" w:color="000000"/>
              <w:right w:val="single" w:sz="8" w:space="0" w:color="000000"/>
            </w:tcBorders>
          </w:tcPr>
          <w:p w14:paraId="5503DA9C" w14:textId="77777777" w:rsidR="005E1B38" w:rsidRDefault="005E1B38" w:rsidP="005E1B38">
            <w:pPr>
              <w:rPr>
                <w:sz w:val="22"/>
              </w:rPr>
            </w:pPr>
            <w:r>
              <w:rPr>
                <w:rFonts w:ascii="Arial" w:eastAsia="Arial" w:hAnsi="Arial" w:cs="Arial"/>
                <w:sz w:val="16"/>
              </w:rPr>
              <w:t>Ostopalvelun valtuutus</w:t>
            </w:r>
          </w:p>
        </w:tc>
        <w:tc>
          <w:tcPr>
            <w:tcW w:w="473" w:type="pct"/>
            <w:tcBorders>
              <w:top w:val="none" w:sz="0" w:space="0" w:color="000000"/>
              <w:left w:val="none" w:sz="0" w:space="0" w:color="000000"/>
              <w:bottom w:val="single" w:sz="8" w:space="0" w:color="000000"/>
              <w:right w:val="single" w:sz="8" w:space="0" w:color="000000"/>
            </w:tcBorders>
          </w:tcPr>
          <w:p w14:paraId="0FE679A0"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5E1B38" w:rsidRDefault="005E1B38" w:rsidP="005E1B38">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5E1B38" w:rsidRDefault="005E1B38" w:rsidP="005E1B38">
            <w:pPr>
              <w:jc w:val="center"/>
              <w:rPr>
                <w:sz w:val="22"/>
              </w:rPr>
            </w:pPr>
            <w:r>
              <w:rPr>
                <w:rFonts w:ascii="Arial" w:eastAsia="Arial" w:hAnsi="Arial" w:cs="Arial"/>
                <w:sz w:val="16"/>
              </w:rPr>
              <w:t>versioimalla</w:t>
            </w:r>
          </w:p>
        </w:tc>
      </w:tr>
      <w:tr w:rsidR="005E1B38" w14:paraId="5E9DD93F" w14:textId="77777777" w:rsidTr="00D94941">
        <w:tc>
          <w:tcPr>
            <w:tcW w:w="5000" w:type="pct"/>
            <w:gridSpan w:val="8"/>
            <w:tcBorders>
              <w:top w:val="none" w:sz="0" w:space="0" w:color="000000"/>
              <w:left w:val="single" w:sz="8" w:space="0" w:color="000000"/>
              <w:bottom w:val="single" w:sz="8" w:space="0" w:color="000000"/>
              <w:right w:val="single" w:sz="8" w:space="0" w:color="000000"/>
            </w:tcBorders>
          </w:tcPr>
          <w:p w14:paraId="1559DF81" w14:textId="77777777" w:rsidR="005E1B38" w:rsidRDefault="005E1B38" w:rsidP="005E1B38">
            <w:pPr>
              <w:rPr>
                <w:rFonts w:ascii="Arial" w:eastAsia="Arial" w:hAnsi="Arial" w:cs="Arial"/>
                <w:sz w:val="16"/>
              </w:rPr>
            </w:pPr>
            <w:r>
              <w:rPr>
                <w:rFonts w:ascii="Arial" w:eastAsia="Arial" w:hAnsi="Arial" w:cs="Arial"/>
                <w:sz w:val="16"/>
              </w:rPr>
              <w:t>* Hätätilanteessa ei vaadita informointia eikä luovutuslupaa</w:t>
            </w:r>
          </w:p>
          <w:p w14:paraId="33E01FF2" w14:textId="77777777" w:rsidR="005E1B38" w:rsidRDefault="005E1B38" w:rsidP="005E1B38">
            <w:pPr>
              <w:rPr>
                <w:rFonts w:ascii="Arial" w:eastAsia="Arial" w:hAnsi="Arial" w:cs="Arial"/>
                <w:sz w:val="16"/>
              </w:rPr>
            </w:pPr>
            <w:r>
              <w:rPr>
                <w:rFonts w:ascii="Arial" w:eastAsia="Arial" w:hAnsi="Arial" w:cs="Arial"/>
                <w:sz w:val="16"/>
              </w:rPr>
              <w:t>** Potilas on voinut antaa oikeuden ohittaa kielto hätätilanteessa</w:t>
            </w:r>
          </w:p>
          <w:p w14:paraId="383656B7" w14:textId="77777777" w:rsidR="005E1B38" w:rsidRDefault="005E1B38" w:rsidP="005E1B38">
            <w:pPr>
              <w:rPr>
                <w:rFonts w:ascii="Arial" w:eastAsia="Arial" w:hAnsi="Arial" w:cs="Arial"/>
                <w:sz w:val="16"/>
              </w:rPr>
            </w:pPr>
            <w:r>
              <w:rPr>
                <w:rFonts w:ascii="Arial" w:eastAsia="Arial" w:hAnsi="Arial" w:cs="Arial"/>
                <w:sz w:val="16"/>
              </w:rPr>
              <w:t>*** Haku ei-hoidollisessa tilanteessa ei vaadi hoitosuhteen varmistusta</w:t>
            </w:r>
          </w:p>
          <w:p w14:paraId="17A96F1E" w14:textId="4638DBF2" w:rsidR="005E1B38" w:rsidRDefault="005E1B38" w:rsidP="005E1B38">
            <w:pPr>
              <w:rPr>
                <w:rFonts w:ascii="Arial" w:eastAsia="Arial" w:hAnsi="Arial" w:cs="Arial"/>
                <w:sz w:val="16"/>
              </w:rPr>
            </w:pPr>
            <w:r>
              <w:rPr>
                <w:rFonts w:ascii="Arial" w:eastAsia="Arial" w:hAnsi="Arial" w:cs="Arial"/>
                <w:sz w:val="16"/>
              </w:rPr>
              <w:t>**** 31.12.2022 asti mahdollista luovuttaa sairaanhoitopiirin yhteiseen potilastietorekisteriin perustuen, 1.1.2023 alkaen luovutus Uudenmaan väliaikaisen tiedonsaantioikeuden perusteella. Huom. ei koske yksityisen terveydenhuollon toimijoita.</w:t>
            </w:r>
          </w:p>
          <w:p w14:paraId="3282CA76" w14:textId="21797878" w:rsidR="005E1B38" w:rsidRDefault="005E1B38" w:rsidP="005E1B38">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 xml:space="preserve">Tähän kuuluvat asiakirjat </w:t>
            </w:r>
            <w:r w:rsidR="00977FB5">
              <w:rPr>
                <w:rFonts w:ascii="Arial" w:eastAsia="Arial" w:hAnsi="Arial" w:cs="Arial"/>
                <w:sz w:val="16"/>
              </w:rPr>
              <w:t>Potilastietovarannon</w:t>
            </w:r>
            <w:r w:rsidRPr="00CE7310">
              <w:rPr>
                <w:rFonts w:ascii="Arial" w:eastAsia="Arial" w:hAnsi="Arial" w:cs="Arial"/>
                <w:sz w:val="16"/>
              </w:rPr>
              <w:t xml:space="preserve"> luovutuskielto ja Lääkemääräysten luovutuskielto</w:t>
            </w:r>
          </w:p>
        </w:tc>
      </w:tr>
    </w:tbl>
    <w:p w14:paraId="3BDDDFF5" w14:textId="54E13A50" w:rsidR="00BD4279" w:rsidRDefault="00BD4279" w:rsidP="00BD4279">
      <w:pPr>
        <w:pStyle w:val="Otsikko2"/>
      </w:pPr>
      <w:r w:rsidRPr="00BD4279">
        <w:lastRenderedPageBreak/>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CellMar>
          <w:top w:w="57" w:type="dxa"/>
          <w:bottom w:w="57" w:type="dxa"/>
        </w:tblCellMar>
        <w:tblLook w:val="04A0" w:firstRow="1" w:lastRow="0" w:firstColumn="1" w:lastColumn="0" w:noHBand="0" w:noVBand="1"/>
        <w:tblDescription w:val="Asiakirjojen korvauksen syykoodit"/>
      </w:tblPr>
      <w:tblGrid>
        <w:gridCol w:w="2120"/>
        <w:gridCol w:w="1370"/>
        <w:gridCol w:w="1401"/>
        <w:gridCol w:w="2110"/>
        <w:gridCol w:w="2477"/>
      </w:tblGrid>
      <w:tr w:rsidR="00B611E6" w14:paraId="717F5077" w14:textId="77777777" w:rsidTr="005E1B38">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5E1B38">
            <w:pPr>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5E1B38">
            <w:pPr>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5E1B38">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5E1B38">
            <w:pPr>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5E1B38">
            <w:pPr>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5E1B38">
            <w:pPr>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5E1B38">
            <w:pPr>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5E1B38">
            <w:pPr>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5E1B38">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5E1B38">
            <w:pPr>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5E1B38">
            <w:pPr>
              <w:jc w:val="center"/>
              <w:rPr>
                <w:sz w:val="22"/>
              </w:rPr>
            </w:pPr>
            <w:r>
              <w:rPr>
                <w:rFonts w:ascii="Arial" w:eastAsia="Arial" w:hAnsi="Arial" w:cs="Arial"/>
                <w:sz w:val="16"/>
              </w:rPr>
              <w:t>ei</w:t>
            </w:r>
          </w:p>
        </w:tc>
      </w:tr>
      <w:tr w:rsidR="00B611E6" w14:paraId="05D33A0B" w14:textId="77777777" w:rsidTr="005E1B38">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5E1B38">
            <w:pPr>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5E1B38">
            <w:pPr>
              <w:jc w:val="center"/>
              <w:rPr>
                <w:sz w:val="22"/>
              </w:rPr>
            </w:pPr>
            <w:r>
              <w:rPr>
                <w:rFonts w:ascii="Arial" w:eastAsia="Arial" w:hAnsi="Arial" w:cs="Arial"/>
                <w:sz w:val="16"/>
              </w:rPr>
              <w:t>ei</w:t>
            </w:r>
          </w:p>
        </w:tc>
      </w:tr>
      <w:tr w:rsidR="00B611E6" w14:paraId="382D5B73" w14:textId="77777777" w:rsidTr="005E1B38">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5E1B38">
            <w:pPr>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5E1B38">
            <w:pPr>
              <w:rPr>
                <w:sz w:val="22"/>
              </w:rPr>
            </w:pPr>
            <w:r>
              <w:rPr>
                <w:sz w:val="22"/>
              </w:rPr>
              <w:t> </w:t>
            </w:r>
          </w:p>
        </w:tc>
      </w:tr>
      <w:tr w:rsidR="00B611E6" w14:paraId="7F37E8F9" w14:textId="77777777" w:rsidTr="005E1B38">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5E1B38">
            <w:pPr>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5E1B38">
            <w:pPr>
              <w:jc w:val="center"/>
              <w:rPr>
                <w:sz w:val="22"/>
              </w:rPr>
            </w:pPr>
            <w:r>
              <w:rPr>
                <w:rFonts w:ascii="Arial" w:eastAsia="Arial" w:hAnsi="Arial" w:cs="Arial"/>
                <w:sz w:val="16"/>
              </w:rPr>
              <w:t>kyllä</w:t>
            </w:r>
          </w:p>
        </w:tc>
      </w:tr>
      <w:tr w:rsidR="00B611E6" w14:paraId="0CFCEC27" w14:textId="77777777" w:rsidTr="005E1B38">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5E1B38">
            <w:pPr>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5E1B38">
            <w:pPr>
              <w:jc w:val="center"/>
              <w:rPr>
                <w:sz w:val="22"/>
              </w:rPr>
            </w:pPr>
            <w:r>
              <w:rPr>
                <w:rFonts w:ascii="Arial" w:eastAsia="Arial" w:hAnsi="Arial" w:cs="Arial"/>
                <w:sz w:val="16"/>
              </w:rPr>
              <w:t>kyllä</w:t>
            </w:r>
          </w:p>
        </w:tc>
      </w:tr>
      <w:tr w:rsidR="00B611E6" w14:paraId="032B7725" w14:textId="77777777" w:rsidTr="005E1B38">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5E1B38">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5E1B38">
            <w:pPr>
              <w:jc w:val="center"/>
              <w:rPr>
                <w:sz w:val="22"/>
              </w:rPr>
            </w:pPr>
            <w:r>
              <w:rPr>
                <w:rFonts w:ascii="Arial" w:eastAsia="Arial" w:hAnsi="Arial" w:cs="Arial"/>
                <w:sz w:val="16"/>
              </w:rPr>
              <w:t>kyllä</w:t>
            </w:r>
          </w:p>
        </w:tc>
      </w:tr>
      <w:tr w:rsidR="00B611E6" w14:paraId="40B4B9E2" w14:textId="77777777" w:rsidTr="005E1B38">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5E1B38">
            <w:pPr>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5E1B38">
            <w:pPr>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5E1B38">
            <w:pPr>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5E1B38">
            <w:pPr>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5E1B38">
            <w:pPr>
              <w:jc w:val="center"/>
              <w:rPr>
                <w:sz w:val="22"/>
              </w:rPr>
            </w:pPr>
            <w:r>
              <w:rPr>
                <w:rFonts w:ascii="Arial" w:eastAsia="Arial" w:hAnsi="Arial" w:cs="Arial"/>
                <w:sz w:val="16"/>
              </w:rPr>
              <w:t>–</w:t>
            </w:r>
          </w:p>
        </w:tc>
      </w:tr>
      <w:tr w:rsidR="00B611E6" w14:paraId="3E4925AF"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5E1B38">
            <w:pPr>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5E1B38">
            <w:pPr>
              <w:jc w:val="center"/>
              <w:rPr>
                <w:sz w:val="22"/>
              </w:rPr>
            </w:pPr>
            <w:r>
              <w:rPr>
                <w:rFonts w:ascii="Arial" w:eastAsia="Arial" w:hAnsi="Arial" w:cs="Arial"/>
                <w:sz w:val="16"/>
              </w:rPr>
              <w:t>kyllä</w:t>
            </w:r>
          </w:p>
        </w:tc>
      </w:tr>
      <w:tr w:rsidR="00B611E6" w14:paraId="54CE06E8" w14:textId="77777777" w:rsidTr="005E1B38">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5E1B38">
            <w:pPr>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5E1B38">
            <w:pPr>
              <w:rPr>
                <w:sz w:val="22"/>
              </w:rPr>
            </w:pPr>
            <w:r>
              <w:rPr>
                <w:sz w:val="22"/>
              </w:rPr>
              <w:t> </w:t>
            </w:r>
          </w:p>
        </w:tc>
      </w:tr>
      <w:tr w:rsidR="004865B3" w14:paraId="38A5D23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5E1B38">
            <w:pPr>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42834C9D" w:rsidR="004865B3" w:rsidRDefault="00F54AEF" w:rsidP="005E1B38">
            <w:pPr>
              <w:jc w:val="center"/>
              <w:rPr>
                <w:sz w:val="22"/>
              </w:rPr>
            </w:pPr>
            <w:r>
              <w:rPr>
                <w:rFonts w:ascii="Arial" w:eastAsia="Arial" w:hAnsi="Arial" w:cs="Arial"/>
                <w:sz w:val="16"/>
              </w:rPr>
              <w:t>kyllä****</w:t>
            </w:r>
          </w:p>
        </w:tc>
      </w:tr>
      <w:tr w:rsidR="00B611E6" w14:paraId="34244FD3" w14:textId="77777777" w:rsidTr="005E1B38">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5E1B38">
            <w:pPr>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5E1B38">
            <w:pPr>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5E1B38">
            <w:pPr>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5E1B38">
            <w:pPr>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5E1B38">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5E1B38">
            <w:pPr>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5E1B38">
            <w:pPr>
              <w:rPr>
                <w:sz w:val="22"/>
              </w:rPr>
            </w:pPr>
            <w:r>
              <w:rPr>
                <w:sz w:val="22"/>
              </w:rPr>
              <w:t> </w:t>
            </w:r>
          </w:p>
        </w:tc>
      </w:tr>
      <w:tr w:rsidR="00B611E6" w14:paraId="78B2F482" w14:textId="77777777" w:rsidTr="005E1B38">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5E1B38">
            <w:pPr>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5E1B38">
            <w:pPr>
              <w:jc w:val="center"/>
              <w:rPr>
                <w:sz w:val="22"/>
              </w:rPr>
            </w:pPr>
            <w:r>
              <w:rPr>
                <w:rFonts w:ascii="Arial" w:eastAsia="Arial" w:hAnsi="Arial" w:cs="Arial"/>
                <w:sz w:val="16"/>
              </w:rPr>
              <w:t>ei</w:t>
            </w:r>
          </w:p>
        </w:tc>
      </w:tr>
      <w:tr w:rsidR="00B611E6" w14:paraId="76332A24" w14:textId="77777777" w:rsidTr="005E1B38">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5E1B38">
            <w:pPr>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5E1B38">
            <w:pPr>
              <w:jc w:val="center"/>
              <w:rPr>
                <w:sz w:val="22"/>
              </w:rPr>
            </w:pPr>
            <w:r>
              <w:rPr>
                <w:rFonts w:ascii="Arial" w:eastAsia="Arial" w:hAnsi="Arial" w:cs="Arial"/>
                <w:sz w:val="16"/>
              </w:rPr>
              <w:t>ei</w:t>
            </w:r>
          </w:p>
        </w:tc>
      </w:tr>
      <w:tr w:rsidR="005E1B38" w14:paraId="476FB68D" w14:textId="77777777" w:rsidTr="005E1B38">
        <w:tc>
          <w:tcPr>
            <w:tcW w:w="2127" w:type="dxa"/>
            <w:tcBorders>
              <w:top w:val="none" w:sz="0" w:space="0" w:color="000000"/>
              <w:left w:val="single" w:sz="8" w:space="0" w:color="000000"/>
              <w:bottom w:val="single" w:sz="8" w:space="0" w:color="000000"/>
              <w:right w:val="single" w:sz="8" w:space="0" w:color="000000"/>
            </w:tcBorders>
          </w:tcPr>
          <w:p w14:paraId="37213205" w14:textId="21F8B002" w:rsidR="005E1B38" w:rsidRDefault="005E1B38" w:rsidP="005E1B38">
            <w:pPr>
              <w:rPr>
                <w:rFonts w:ascii="Arial" w:eastAsia="Arial" w:hAnsi="Arial" w:cs="Arial"/>
                <w:sz w:val="16"/>
              </w:rPr>
            </w:pPr>
            <w:r>
              <w:rPr>
                <w:rFonts w:ascii="Arial" w:eastAsia="Arial" w:hAnsi="Arial" w:cs="Arial"/>
                <w:sz w:val="16"/>
              </w:rPr>
              <w:t>Yhteydenottokielto</w:t>
            </w:r>
          </w:p>
        </w:tc>
        <w:tc>
          <w:tcPr>
            <w:tcW w:w="1382" w:type="dxa"/>
            <w:tcBorders>
              <w:top w:val="none" w:sz="0" w:space="0" w:color="000000"/>
              <w:left w:val="none" w:sz="0" w:space="0" w:color="000000"/>
              <w:bottom w:val="single" w:sz="8" w:space="0" w:color="000000"/>
              <w:right w:val="single" w:sz="8" w:space="0" w:color="000000"/>
            </w:tcBorders>
          </w:tcPr>
          <w:p w14:paraId="0F88B7D2" w14:textId="03F16DB3" w:rsidR="005E1B38" w:rsidRDefault="005E1B38" w:rsidP="005E1B38">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B00AA24" w14:textId="71D3D462" w:rsidR="005E1B38" w:rsidRDefault="005E1B38" w:rsidP="005E1B38">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38BD90E" w14:textId="7492C80B" w:rsidR="005E1B38" w:rsidRDefault="005E1B38" w:rsidP="005E1B38">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712CDD9" w14:textId="56C82717" w:rsidR="005E1B38" w:rsidRDefault="005E1B38" w:rsidP="005E1B38">
            <w:pPr>
              <w:jc w:val="center"/>
              <w:rPr>
                <w:rFonts w:ascii="Arial" w:eastAsia="Arial" w:hAnsi="Arial" w:cs="Arial"/>
                <w:sz w:val="16"/>
              </w:rPr>
            </w:pPr>
            <w:r>
              <w:rPr>
                <w:rFonts w:ascii="Arial" w:eastAsia="Arial" w:hAnsi="Arial" w:cs="Arial"/>
                <w:sz w:val="16"/>
              </w:rPr>
              <w:t>kyllä</w:t>
            </w:r>
          </w:p>
        </w:tc>
      </w:tr>
      <w:tr w:rsidR="0039216E" w14:paraId="48BEBDB7" w14:textId="77777777" w:rsidTr="005E1B38">
        <w:tc>
          <w:tcPr>
            <w:tcW w:w="2127" w:type="dxa"/>
            <w:tcBorders>
              <w:top w:val="none" w:sz="0" w:space="0" w:color="000000"/>
              <w:left w:val="single" w:sz="8" w:space="0" w:color="000000"/>
              <w:bottom w:val="single" w:sz="8" w:space="0" w:color="000000"/>
              <w:right w:val="single" w:sz="8" w:space="0" w:color="000000"/>
            </w:tcBorders>
          </w:tcPr>
          <w:p w14:paraId="671840AF" w14:textId="50ECBB04" w:rsidR="0039216E" w:rsidRDefault="0039216E" w:rsidP="0039216E">
            <w:pPr>
              <w:rPr>
                <w:rFonts w:ascii="Arial" w:eastAsia="Arial" w:hAnsi="Arial" w:cs="Arial"/>
                <w:sz w:val="16"/>
              </w:rPr>
            </w:pPr>
            <w:r>
              <w:rPr>
                <w:rFonts w:ascii="Arial" w:eastAsia="Arial" w:hAnsi="Arial" w:cs="Arial"/>
                <w:sz w:val="16"/>
              </w:rPr>
              <w:t>Euroopp</w:t>
            </w:r>
            <w:r w:rsidR="00165542">
              <w:rPr>
                <w:rFonts w:ascii="Arial" w:eastAsia="Arial" w:hAnsi="Arial" w:cs="Arial"/>
                <w:sz w:val="16"/>
              </w:rPr>
              <w:t>a</w:t>
            </w:r>
            <w:r>
              <w:rPr>
                <w:rFonts w:ascii="Arial" w:eastAsia="Arial" w:hAnsi="Arial" w:cs="Arial"/>
                <w:sz w:val="16"/>
              </w:rPr>
              <w:t>laisen potilasyhteenvedon suostumus</w:t>
            </w:r>
          </w:p>
        </w:tc>
        <w:tc>
          <w:tcPr>
            <w:tcW w:w="1382" w:type="dxa"/>
            <w:tcBorders>
              <w:top w:val="none" w:sz="0" w:space="0" w:color="000000"/>
              <w:left w:val="none" w:sz="0" w:space="0" w:color="000000"/>
              <w:bottom w:val="single" w:sz="8" w:space="0" w:color="000000"/>
              <w:right w:val="single" w:sz="8" w:space="0" w:color="000000"/>
            </w:tcBorders>
          </w:tcPr>
          <w:p w14:paraId="287661BA" w14:textId="1A1E14A9" w:rsidR="0039216E" w:rsidRDefault="0039216E" w:rsidP="0039216E">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08FE27A" w14:textId="0F0B470D" w:rsidR="0039216E" w:rsidRDefault="0039216E" w:rsidP="0039216E">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0AF04E38" w14:textId="3EB18548" w:rsidR="0039216E" w:rsidRDefault="0039216E" w:rsidP="0039216E">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FF58366" w14:textId="3B52E08A" w:rsidR="0039216E" w:rsidRDefault="0039216E" w:rsidP="0039216E">
            <w:pPr>
              <w:jc w:val="center"/>
              <w:rPr>
                <w:rFonts w:ascii="Arial" w:eastAsia="Arial" w:hAnsi="Arial" w:cs="Arial"/>
                <w:sz w:val="16"/>
              </w:rPr>
            </w:pPr>
            <w:r>
              <w:rPr>
                <w:rFonts w:ascii="Arial" w:eastAsia="Arial" w:hAnsi="Arial" w:cs="Arial"/>
                <w:sz w:val="16"/>
              </w:rPr>
              <w:t>kyllä</w:t>
            </w:r>
          </w:p>
        </w:tc>
      </w:tr>
      <w:tr w:rsidR="00B611E6" w14:paraId="7A0C32B8" w14:textId="77777777" w:rsidTr="005E1B38">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5E1B38">
            <w:pPr>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5E1B38">
            <w:pPr>
              <w:rPr>
                <w:sz w:val="22"/>
              </w:rPr>
            </w:pPr>
            <w:r>
              <w:rPr>
                <w:sz w:val="22"/>
              </w:rPr>
              <w:t> </w:t>
            </w:r>
          </w:p>
        </w:tc>
      </w:tr>
      <w:tr w:rsidR="00B611E6" w14:paraId="18E10414" w14:textId="77777777" w:rsidTr="005E1B38">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5E1B38">
            <w:pPr>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5E1B38">
            <w:pPr>
              <w:jc w:val="center"/>
              <w:rPr>
                <w:sz w:val="22"/>
              </w:rPr>
            </w:pPr>
            <w:r>
              <w:rPr>
                <w:rFonts w:ascii="Arial" w:eastAsia="Arial" w:hAnsi="Arial" w:cs="Arial"/>
                <w:sz w:val="16"/>
              </w:rPr>
              <w:t>ei</w:t>
            </w:r>
          </w:p>
        </w:tc>
      </w:tr>
      <w:tr w:rsidR="00B611E6" w14:paraId="73E7AD13" w14:textId="77777777" w:rsidTr="005E1B38">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5E1B38">
            <w:pPr>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5E1B38">
            <w:pPr>
              <w:jc w:val="center"/>
              <w:rPr>
                <w:sz w:val="22"/>
              </w:rPr>
            </w:pPr>
            <w:r>
              <w:rPr>
                <w:rFonts w:ascii="Arial" w:eastAsia="Arial" w:hAnsi="Arial" w:cs="Arial"/>
                <w:sz w:val="16"/>
              </w:rPr>
              <w:t>ei</w:t>
            </w:r>
          </w:p>
        </w:tc>
      </w:tr>
      <w:tr w:rsidR="00B611E6" w14:paraId="65304F97" w14:textId="77777777" w:rsidTr="005E1B38">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5E1B38">
            <w:pPr>
              <w:rPr>
                <w:sz w:val="22"/>
              </w:rPr>
            </w:pPr>
            <w:r>
              <w:rPr>
                <w:rFonts w:ascii="Arial" w:eastAsia="Arial" w:hAnsi="Arial" w:cs="Arial"/>
                <w:sz w:val="16"/>
              </w:rPr>
              <w:t>* Luovutusilmoitusten mitätöinti on sallittu vain arkistonhoitajan käyttöliittymästä</w:t>
            </w:r>
          </w:p>
        </w:tc>
      </w:tr>
      <w:tr w:rsidR="00B611E6" w14:paraId="4C89D341" w14:textId="77777777" w:rsidTr="00306B07">
        <w:tc>
          <w:tcPr>
            <w:tcW w:w="9618" w:type="dxa"/>
            <w:gridSpan w:val="5"/>
            <w:tcBorders>
              <w:top w:val="none" w:sz="0" w:space="0" w:color="000000"/>
              <w:left w:val="single" w:sz="8" w:space="0" w:color="000000"/>
              <w:bottom w:val="single" w:sz="4" w:space="0" w:color="auto"/>
              <w:right w:val="single" w:sz="8" w:space="0" w:color="000000"/>
            </w:tcBorders>
          </w:tcPr>
          <w:p w14:paraId="096A429A" w14:textId="067A7492" w:rsidR="00B611E6" w:rsidRDefault="00B611E6" w:rsidP="005E1B38">
            <w:pPr>
              <w:rPr>
                <w:sz w:val="22"/>
              </w:rPr>
            </w:pPr>
            <w:r>
              <w:rPr>
                <w:rFonts w:ascii="Arial" w:eastAsia="Arial" w:hAnsi="Arial" w:cs="Arial"/>
                <w:sz w:val="16"/>
              </w:rPr>
              <w:t>** Tähän kuuluvat asiakirjat Potilastie</w:t>
            </w:r>
            <w:r w:rsidR="00AD1EB6">
              <w:rPr>
                <w:rFonts w:ascii="Arial" w:eastAsia="Arial" w:hAnsi="Arial" w:cs="Arial"/>
                <w:sz w:val="16"/>
              </w:rPr>
              <w:t>tojen</w:t>
            </w:r>
            <w:r w:rsidR="002C43C8">
              <w:rPr>
                <w:rFonts w:ascii="Arial" w:eastAsia="Arial" w:hAnsi="Arial" w:cs="Arial"/>
                <w:sz w:val="16"/>
              </w:rPr>
              <w:t xml:space="preserve"> </w:t>
            </w:r>
            <w:r>
              <w:rPr>
                <w:rFonts w:ascii="Arial" w:eastAsia="Arial" w:hAnsi="Arial" w:cs="Arial"/>
                <w:sz w:val="16"/>
              </w:rPr>
              <w:t>luovutuskielto ja Lääkemääräysten luovutuskielto</w:t>
            </w:r>
          </w:p>
        </w:tc>
      </w:tr>
      <w:tr w:rsidR="008D11BE" w14:paraId="710C328D"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4B860F77" w14:textId="15F0646F" w:rsidR="008D11BE" w:rsidRDefault="008D11BE" w:rsidP="005E1B38">
            <w:pPr>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F54AEF">
              <w:rPr>
                <w:rFonts w:ascii="Arial" w:eastAsia="Arial" w:hAnsi="Arial" w:cs="Arial"/>
                <w:sz w:val="16"/>
              </w:rPr>
              <w:t>Kanta-informoinnin ja kielto</w:t>
            </w:r>
            <w:r w:rsidR="00CE7310">
              <w:rPr>
                <w:rFonts w:ascii="Arial" w:eastAsia="Arial" w:hAnsi="Arial" w:cs="Arial"/>
                <w:sz w:val="16"/>
              </w:rPr>
              <w:t>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r w:rsidR="00F54AEF" w14:paraId="5A983300"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76CE1212" w14:textId="54AA3D04" w:rsidR="00F54AEF" w:rsidRDefault="00F54AEF" w:rsidP="005E1B38">
            <w:pPr>
              <w:rPr>
                <w:rFonts w:ascii="Arial" w:eastAsia="Arial" w:hAnsi="Arial" w:cs="Arial"/>
                <w:sz w:val="16"/>
              </w:rPr>
            </w:pPr>
            <w:r>
              <w:rPr>
                <w:rFonts w:ascii="Arial" w:eastAsia="Arial" w:hAnsi="Arial" w:cs="Arial"/>
                <w:sz w:val="16"/>
              </w:rPr>
              <w:t>**** Luovutusluvan kaikkien versioiden mitätöinti on sallittu.</w:t>
            </w:r>
          </w:p>
        </w:tc>
      </w:tr>
    </w:tbl>
    <w:p w14:paraId="704BBA60" w14:textId="694A06EA" w:rsidR="00BD4279" w:rsidRPr="00BD4279" w:rsidRDefault="00076B9B" w:rsidP="00076B9B">
      <w:r>
        <w:br w:type="page"/>
      </w:r>
    </w:p>
    <w:p w14:paraId="4496AF80" w14:textId="0B8273DE" w:rsidR="00AB58C9" w:rsidRDefault="001B2B7D" w:rsidP="00AB58C9">
      <w:pPr>
        <w:pStyle w:val="Otsikko1"/>
      </w:pPr>
      <w:bookmarkStart w:id="61" w:name="_Toc216782550"/>
      <w:r>
        <w:lastRenderedPageBreak/>
        <w:t>Tallenna</w:t>
      </w:r>
      <w:r w:rsidR="00AB58C9" w:rsidRPr="00AB58C9">
        <w:t xml:space="preserve"> palvelutapahtuma-asiakirja (PPA</w:t>
      </w:r>
      <w:r w:rsidR="003504FB">
        <w:t>, PPA11</w:t>
      </w:r>
      <w:r w:rsidR="00AB58C9" w:rsidRPr="00AB58C9">
        <w:t>)</w:t>
      </w:r>
      <w:bookmarkEnd w:id="61"/>
    </w:p>
    <w:p w14:paraId="5DDCB089" w14:textId="0BAACC95" w:rsidR="00AB58C9" w:rsidRDefault="00AB58C9" w:rsidP="00AB58C9">
      <w:pPr>
        <w:pStyle w:val="Otsikko2"/>
      </w:pPr>
      <w:r w:rsidRPr="00AB58C9">
        <w:t>Käyttötapauksen yleiskuvaus ja lopputulos</w:t>
      </w:r>
    </w:p>
    <w:p w14:paraId="3FEB5450" w14:textId="7A5A9609" w:rsidR="009F703C" w:rsidRDefault="009F703C" w:rsidP="009F703C">
      <w:pPr>
        <w:pStyle w:val="Leipteksti"/>
      </w:pPr>
      <w:r>
        <w:t xml:space="preserve">Kayttötapaus kuvaa palvelutapahtuman </w:t>
      </w:r>
      <w:r w:rsidR="00D579CA">
        <w:t>tallennuksen</w:t>
      </w:r>
      <w:r>
        <w:t xml:space="preserve"> potilasasiakirjojen </w:t>
      </w:r>
      <w:r w:rsidR="001B2B7D">
        <w:t>tallennuksen</w:t>
      </w:r>
      <w:r>
        <w:t xml:space="preserve"> palvelupyyntöä (PPA) käyttäen. </w:t>
      </w:r>
      <w:r w:rsidR="007D5DCB">
        <w:t xml:space="preserve">Potilastietovaranto </w:t>
      </w:r>
      <w:r>
        <w:t xml:space="preserve">tarjoaa yksittäisten palvelupyyntöjen rinnalla käyttöön yleisen potilasasiakirjojen </w:t>
      </w:r>
      <w:r w:rsidR="001B2B7D">
        <w:t>tallennuksen</w:t>
      </w:r>
      <w:r>
        <w:t xml:space="preserve"> palvelupyynnön. Tällä palvelupyynnöllä </w:t>
      </w:r>
      <w:r w:rsidR="00AE618E">
        <w:t xml:space="preserve">Kantaan </w:t>
      </w:r>
      <w:r w:rsidR="0018633A">
        <w:t>tallentava</w:t>
      </w:r>
      <w:r>
        <w:t xml:space="preserve"> järjestelmä ei kerro </w:t>
      </w:r>
      <w:r w:rsidR="00A52BC6">
        <w:t>tallennus</w:t>
      </w:r>
      <w:r>
        <w:t xml:space="preserve">tilannetta, vaan PTA päättelee, onko kyseessä </w:t>
      </w:r>
      <w:r w:rsidR="00A52BC6">
        <w:t>tallennus</w:t>
      </w:r>
      <w:r>
        <w:t xml:space="preserve"> omaan rekisteriin vai ostopalvelutilanne.</w:t>
      </w:r>
    </w:p>
    <w:p w14:paraId="420E6099" w14:textId="67066A93" w:rsidR="009F703C" w:rsidRDefault="009F703C" w:rsidP="009F703C">
      <w:pPr>
        <w:pStyle w:val="Leipteksti"/>
      </w:pPr>
      <w:r>
        <w:t xml:space="preserve">Käyttötapaus kuvaa uuden palvelutapahtuman </w:t>
      </w:r>
      <w:r w:rsidR="00A52BC6">
        <w:t>tallennus</w:t>
      </w:r>
      <w:r>
        <w:t>tilanteet, jotka ovat mahdollisia potilasasiakirjojen</w:t>
      </w:r>
      <w:r w:rsidR="00AE618E">
        <w:t xml:space="preserve"> Kantaan</w:t>
      </w:r>
      <w:r>
        <w:t xml:space="preserve"> </w:t>
      </w:r>
      <w:r w:rsidR="001B2B7D">
        <w:t>tallennuksen</w:t>
      </w:r>
      <w:r>
        <w:t xml:space="preserve"> palvelupyyntöä PPA käyttäen:</w:t>
      </w:r>
    </w:p>
    <w:p w14:paraId="3C9C97C3" w14:textId="324AA533" w:rsidR="009F703C" w:rsidRDefault="009F703C" w:rsidP="00D54165">
      <w:pPr>
        <w:pStyle w:val="Leipteksti"/>
        <w:numPr>
          <w:ilvl w:val="0"/>
          <w:numId w:val="6"/>
        </w:numPr>
        <w:spacing w:after="0"/>
      </w:pPr>
      <w:r>
        <w:t>Palvelutapahtuman</w:t>
      </w:r>
      <w:r w:rsidR="00AE618E">
        <w:t xml:space="preserve"> </w:t>
      </w:r>
      <w:r w:rsidR="00A52BC6">
        <w:t>tallennus</w:t>
      </w:r>
      <w:r>
        <w:t xml:space="preserve"> rekisterinpitäjän omaan rekisteriin</w:t>
      </w:r>
      <w:r w:rsidR="00927F07">
        <w:t>.</w:t>
      </w:r>
    </w:p>
    <w:p w14:paraId="5E76E6EF" w14:textId="74B076DB" w:rsidR="009F703C" w:rsidRDefault="009F703C" w:rsidP="00D54165">
      <w:pPr>
        <w:pStyle w:val="Leipteksti"/>
        <w:numPr>
          <w:ilvl w:val="0"/>
          <w:numId w:val="6"/>
        </w:numPr>
        <w:spacing w:after="0"/>
      </w:pPr>
      <w:r>
        <w:t xml:space="preserve">Palvelutapahtuman </w:t>
      </w:r>
      <w:r w:rsidR="00A52BC6">
        <w:t>tallennus</w:t>
      </w:r>
      <w:r>
        <w:t xml:space="preserve"> rekisterinpitäjän omaan rekisteriin ostopalvelutilannetta varten ostopalvelun järjestäjänä. </w:t>
      </w:r>
    </w:p>
    <w:p w14:paraId="12864986" w14:textId="3737C0E5" w:rsidR="009F703C" w:rsidRDefault="009F703C" w:rsidP="00D54165">
      <w:pPr>
        <w:pStyle w:val="Leipteksti"/>
        <w:numPr>
          <w:ilvl w:val="0"/>
          <w:numId w:val="6"/>
        </w:numPr>
        <w:spacing w:after="0"/>
      </w:pPr>
      <w:r>
        <w:t xml:space="preserve">Palvelutapahtuman </w:t>
      </w:r>
      <w:r w:rsidR="00A52BC6">
        <w:t>tallennus</w:t>
      </w:r>
      <w:r>
        <w:t xml:space="preserve"> ostopalvelutilanteessa. Ostopalvelun tuottaja </w:t>
      </w:r>
      <w:r w:rsidR="0018633A">
        <w:t>tallentaa</w:t>
      </w:r>
      <w:r>
        <w:t xml:space="preserve"> palvelutapahtuman ostopalvelun järjestäjän rekisteriin. </w:t>
      </w:r>
    </w:p>
    <w:p w14:paraId="44BF6655" w14:textId="70EFEC74" w:rsidR="009F703C" w:rsidRDefault="009F703C" w:rsidP="009F703C">
      <w:pPr>
        <w:pStyle w:val="Leipteksti"/>
      </w:pPr>
      <w:r>
        <w:t xml:space="preserve">Huom. Vanhojen asiakirjojen palvelutapahtuman </w:t>
      </w:r>
      <w:r w:rsidR="00A52BC6">
        <w:t>tallennus</w:t>
      </w:r>
      <w:r>
        <w:t xml:space="preserve"> ei ole mahdollinen tällä palvelupyynnöllä.</w:t>
      </w:r>
    </w:p>
    <w:p w14:paraId="34B998E7" w14:textId="3F4F011F" w:rsidR="00AA55DF" w:rsidRDefault="00AA55DF" w:rsidP="00AA55DF">
      <w:pPr>
        <w:pStyle w:val="Leipteksti"/>
      </w:pPr>
      <w:r>
        <w:t xml:space="preserve">Käyttötapaus kuvaa myös uuden palvelutapahtuman </w:t>
      </w:r>
      <w:r w:rsidR="001B2B7D">
        <w:t>tallennuksen</w:t>
      </w:r>
      <w:r>
        <w:t xml:space="preserve"> toimintansa päättäneen terveydenhuollon yksityisen rekisterinpitäjän rekisteriin</w:t>
      </w:r>
      <w:r w:rsidR="00631841">
        <w:t xml:space="preserve">  [LT2]</w:t>
      </w:r>
      <w:r>
        <w:t xml:space="preserve">. </w:t>
      </w:r>
    </w:p>
    <w:p w14:paraId="613B22F9" w14:textId="6CF9CE21" w:rsidR="00AA55DF" w:rsidRDefault="00C4103A" w:rsidP="00056B7D">
      <w:pPr>
        <w:pStyle w:val="Leipteksti"/>
        <w:numPr>
          <w:ilvl w:val="0"/>
          <w:numId w:val="6"/>
        </w:numPr>
      </w:pPr>
      <w:r>
        <w:t xml:space="preserve">Palvelutapahtuman </w:t>
      </w:r>
      <w:r w:rsidR="00A52BC6">
        <w:t>tallennus</w:t>
      </w:r>
      <w:r>
        <w:t xml:space="preserve"> toimintansa päättäneen rekisterinpitäjän rekisteriin</w:t>
      </w:r>
      <w:r w:rsidR="00B545D2">
        <w:t xml:space="preserve"> järjestämisvastuun perusteella</w:t>
      </w:r>
      <w:r>
        <w:t xml:space="preserve">. </w:t>
      </w:r>
      <w:r w:rsidR="00A52BC6">
        <w:t>Tallennus</w:t>
      </w:r>
      <w:r>
        <w:t xml:space="preserve">sanoman lähettävä organisaatio on järjestämisvastuullinen toimija eli hyvinvointialue tai Helsingin kaupunki. Asiakirja </w:t>
      </w:r>
      <w:r w:rsidR="00493B53">
        <w:t>tallennetaan</w:t>
      </w:r>
      <w:r>
        <w:t xml:space="preserve"> toimintansa päättäneen rekisterinpitäjän rekisteriin.</w:t>
      </w:r>
      <w:r w:rsidR="00B545D2">
        <w:t xml:space="preserve"> Käytettävä palvelupyyntö on PPA11.</w:t>
      </w:r>
    </w:p>
    <w:p w14:paraId="52AFB834" w14:textId="692151F1" w:rsidR="00B545D2" w:rsidRDefault="00B545D2" w:rsidP="00B545D2">
      <w:pPr>
        <w:pStyle w:val="Leipteksti"/>
        <w:numPr>
          <w:ilvl w:val="0"/>
          <w:numId w:val="6"/>
        </w:numPr>
      </w:pPr>
      <w:r>
        <w:t xml:space="preserve">Palvelutapahtuman </w:t>
      </w:r>
      <w:r w:rsidR="00A52BC6">
        <w:t>tallennus</w:t>
      </w:r>
      <w:r>
        <w:t xml:space="preserve"> toimintansa päättäneen rekisterinpitäjän rekisteriin yhteisliitttymismallissa, jos palvelunantajat ovat sopineet yhteisrekisterinpitäjyydestä</w:t>
      </w:r>
      <w:r w:rsidR="002215D7">
        <w:t>.</w:t>
      </w:r>
      <w:r>
        <w:t xml:space="preserve"> </w:t>
      </w:r>
      <w:r w:rsidR="00A52BC6">
        <w:t>Tallennus</w:t>
      </w:r>
      <w:r>
        <w:t xml:space="preserve">sanoman lähettävä organisaatio on yhteisliittymän isäntäorganisaatio. Asiakirja </w:t>
      </w:r>
      <w:r w:rsidR="00493B53">
        <w:t>tallennetaan</w:t>
      </w:r>
      <w:r>
        <w:t xml:space="preserve"> toimintansa päättäneen rekisterinpitäjän rekisteriin. Käytettävä palvelupyyntö on PP</w:t>
      </w:r>
      <w:r w:rsidR="0076514E">
        <w:t>A</w:t>
      </w:r>
      <w:r>
        <w:t>.</w:t>
      </w:r>
    </w:p>
    <w:p w14:paraId="3277287A" w14:textId="5692FED3" w:rsidR="009F703C" w:rsidRPr="009F703C" w:rsidRDefault="009F703C" w:rsidP="009F703C">
      <w:pPr>
        <w:pStyle w:val="Leipteksti"/>
      </w:pPr>
      <w:r>
        <w:lastRenderedPageBreak/>
        <w:t xml:space="preserve">Lopputuloksena palvelutapahtuman tuottanut organisaatio on muodostanut palvelutapahtuma-asiakirjan, se on </w:t>
      </w:r>
      <w:r w:rsidR="0018633A">
        <w:t>tallennettu</w:t>
      </w:r>
      <w:r>
        <w:t xml:space="preserve"> </w:t>
      </w:r>
      <w:r w:rsidR="007D5DCB">
        <w:t>Potilastietovarantoon</w:t>
      </w:r>
      <w:r>
        <w:t xml:space="preserve"> ja potilastietojärjestelmässä on tieto </w:t>
      </w:r>
      <w:r w:rsidR="0018633A">
        <w:t>Kantaan tallennuksesta</w:t>
      </w:r>
      <w:r>
        <w:t>.</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6682B005" w:rsidR="00180CFE" w:rsidRDefault="00AD1EB6" w:rsidP="00180CFE">
      <w:pPr>
        <w:pStyle w:val="Numeroituluettelo"/>
      </w:pPr>
      <w:r>
        <w:t>Potilastietovaranto ja Kanta-viestinvälitys, jatkossa Potilastietovaranto</w:t>
      </w:r>
      <w:r w:rsidR="002C6018">
        <w:t>.</w:t>
      </w:r>
    </w:p>
    <w:p w14:paraId="464B08FC" w14:textId="7EF1CB93" w:rsidR="00180CFE" w:rsidRDefault="00180CFE" w:rsidP="00180CFE">
      <w:pPr>
        <w:pStyle w:val="Otsikko2"/>
      </w:pPr>
      <w:r>
        <w:t>Esiehdot</w:t>
      </w:r>
    </w:p>
    <w:p w14:paraId="34520664" w14:textId="251BE4CD" w:rsidR="00180CFE" w:rsidRDefault="00180CFE" w:rsidP="00F5078D">
      <w:pPr>
        <w:pStyle w:val="Numeroituluettelo"/>
      </w:pPr>
      <w:r>
        <w:t>Potilas, jolle on tarpeen tehdä palvelutapahtuma, on yksilöity järjestelmässä henkilötunnuksella tai tilapäisellä yksilöintitunnuksella [LM11]</w:t>
      </w:r>
      <w:r w:rsidR="00927F07">
        <w:t>.</w:t>
      </w:r>
    </w:p>
    <w:p w14:paraId="49CC07B0" w14:textId="669F9BEA" w:rsidR="00180CFE" w:rsidRDefault="00180CFE" w:rsidP="00180CFE">
      <w:pPr>
        <w:pStyle w:val="Numeroituluettelo"/>
        <w:spacing w:after="0"/>
      </w:pPr>
      <w:r>
        <w:t>Lisäksi tilanteessa B (ostopalvelun järjestäjä):</w:t>
      </w:r>
    </w:p>
    <w:p w14:paraId="334FD137" w14:textId="7B1FBD28" w:rsidR="00180CFE" w:rsidRDefault="00180CFE" w:rsidP="00A642C1">
      <w:pPr>
        <w:pStyle w:val="Luettelokappale"/>
        <w:numPr>
          <w:ilvl w:val="0"/>
          <w:numId w:val="31"/>
        </w:numPr>
        <w:spacing w:before="0"/>
      </w:pPr>
      <w:r>
        <w:t>Ostopalvelutilanteessa potilas on yksilöitävä virallisella henkilötunnuksella</w:t>
      </w:r>
      <w:r w:rsidR="00927F07">
        <w:t>.</w:t>
      </w:r>
    </w:p>
    <w:p w14:paraId="181A0280" w14:textId="57CAA10E" w:rsidR="00180CFE" w:rsidRDefault="00180CFE" w:rsidP="00A642C1">
      <w:pPr>
        <w:pStyle w:val="Luettelokappale"/>
        <w:numPr>
          <w:ilvl w:val="0"/>
          <w:numId w:val="31"/>
        </w:numPr>
        <w:spacing w:before="0" w:after="0"/>
      </w:pPr>
      <w:r>
        <w:t>Ostopalvelun järjestäjän arkistoasiakirjat-rekisterissä on ostopalvelutilanteen mukainen ostopalvelun valtuutus</w:t>
      </w:r>
      <w:r w:rsidR="00927F07">
        <w:t>.</w:t>
      </w:r>
    </w:p>
    <w:p w14:paraId="38DEA1F9" w14:textId="142D490F" w:rsidR="00180CFE" w:rsidRDefault="00180CFE" w:rsidP="00056B7D">
      <w:pPr>
        <w:pStyle w:val="Numeroituluettelo"/>
        <w:spacing w:before="240" w:after="0"/>
      </w:pPr>
      <w:r>
        <w:t>Lisäksi tilanteessa C (ostopalvelun tuottaja):</w:t>
      </w:r>
    </w:p>
    <w:p w14:paraId="4FF88D25" w14:textId="13917360" w:rsidR="00180CFE" w:rsidRDefault="00180CFE" w:rsidP="00A642C1">
      <w:pPr>
        <w:pStyle w:val="Luettelokappale"/>
        <w:numPr>
          <w:ilvl w:val="0"/>
          <w:numId w:val="32"/>
        </w:numPr>
        <w:spacing w:before="0"/>
      </w:pPr>
      <w:r>
        <w:t>Ostopalvelutilanteessa potilas on yksilöitävä virallisella henkilötunnuksella</w:t>
      </w:r>
      <w:r w:rsidR="00927F07">
        <w:t>.</w:t>
      </w:r>
    </w:p>
    <w:p w14:paraId="0D4BAD6B" w14:textId="6046B5A6" w:rsidR="00180CFE" w:rsidRDefault="00180CFE" w:rsidP="00A642C1">
      <w:pPr>
        <w:pStyle w:val="Luettelokappale"/>
        <w:numPr>
          <w:ilvl w:val="0"/>
          <w:numId w:val="32"/>
        </w:numPr>
        <w:spacing w:before="0"/>
      </w:pPr>
      <w:r>
        <w:t>Ostopalvelun järjestäjän ark</w:t>
      </w:r>
      <w:r w:rsidR="00CD7407">
        <w:t xml:space="preserve">istoasiakirjat-rekisterissä on </w:t>
      </w:r>
      <w:r>
        <w:t xml:space="preserve">ostopalvelun valtuutus, ja se oikeuttaa ostopalvelun tuottajan </w:t>
      </w:r>
      <w:r w:rsidR="00493B53">
        <w:t>tallentamaan</w:t>
      </w:r>
      <w:r>
        <w:t xml:space="preserve"> ostopalvelun järjestäjän rekisteriin.</w:t>
      </w:r>
    </w:p>
    <w:p w14:paraId="2B48A7B5" w14:textId="699054B4" w:rsidR="00180CFE" w:rsidRDefault="00180CFE" w:rsidP="00A642C1">
      <w:pPr>
        <w:pStyle w:val="Luettelokappale"/>
        <w:numPr>
          <w:ilvl w:val="0"/>
          <w:numId w:val="32"/>
        </w:numPr>
        <w:spacing w:before="0"/>
      </w:pPr>
      <w:r>
        <w:t xml:space="preserve">Ostopalvelun tuottajalla on tiedossa ostopalvelujen järjestäjän rekisteri, jota ostopalvelun valtuutus koskee ja johon asiakirjat </w:t>
      </w:r>
      <w:r w:rsidR="00493B53">
        <w:t>tallennetaan</w:t>
      </w:r>
      <w:r w:rsidR="00927F07">
        <w:t>.</w:t>
      </w:r>
    </w:p>
    <w:p w14:paraId="1D1BB1B4" w14:textId="424C9C5D" w:rsidR="00180CFE" w:rsidRDefault="00180CFE" w:rsidP="00A642C1">
      <w:pPr>
        <w:pStyle w:val="Luettelokappale"/>
        <w:numPr>
          <w:ilvl w:val="0"/>
          <w:numId w:val="32"/>
        </w:numPr>
        <w:spacing w:before="0"/>
      </w:pPr>
      <w:r>
        <w:t>Ostopalvelun tuottajalla on tiedossa ostopalvelun valtuutuksen tunniste</w:t>
      </w:r>
      <w:r w:rsidR="00054303">
        <w:t xml:space="preserve"> (LT1)</w:t>
      </w:r>
      <w:r w:rsidR="00927F07">
        <w:t>.</w:t>
      </w:r>
    </w:p>
    <w:p w14:paraId="37021E6E" w14:textId="610E6C22" w:rsidR="00C4103A" w:rsidRDefault="00C4103A" w:rsidP="00056B7D">
      <w:pPr>
        <w:pStyle w:val="Numeroituluettelo"/>
        <w:spacing w:before="240" w:after="0"/>
      </w:pPr>
      <w:r>
        <w:t>Lisäksi tilanteessa D (</w:t>
      </w:r>
      <w:r w:rsidR="00A52BC6">
        <w:t>tallennus</w:t>
      </w:r>
      <w:r>
        <w:t xml:space="preserve"> toimintansa päättäneen rekisterinpitäjän rekisteriin</w:t>
      </w:r>
      <w:r w:rsidR="00B545D2">
        <w:t xml:space="preserve"> järjestämisvastuun perusteella</w:t>
      </w:r>
      <w:r>
        <w:t>)</w:t>
      </w:r>
      <w:r w:rsidR="005C7BCE">
        <w:t>:</w:t>
      </w:r>
    </w:p>
    <w:p w14:paraId="13DB0070" w14:textId="15921993" w:rsidR="00B545D2" w:rsidRDefault="00C4103A" w:rsidP="00A642C1">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w:t>
      </w:r>
      <w:r w:rsidR="002C6018">
        <w:t>.</w:t>
      </w:r>
      <w:r>
        <w:t xml:space="preserve"> [LK14].</w:t>
      </w:r>
    </w:p>
    <w:p w14:paraId="43A89DF4" w14:textId="01574007" w:rsidR="00C5640E" w:rsidRDefault="00C5640E" w:rsidP="00C5640E">
      <w:pPr>
        <w:pStyle w:val="Numeroituluettelo"/>
        <w:spacing w:before="240" w:after="0"/>
      </w:pPr>
      <w:bookmarkStart w:id="62" w:name="_Hlk158192753"/>
      <w:r>
        <w:t>Lisäksi tilanteessa E (</w:t>
      </w:r>
      <w:r w:rsidR="00A52BC6">
        <w:t>tallennus</w:t>
      </w:r>
      <w:r>
        <w:t xml:space="preserve"> toimintansa päättäneen rekisterinpitäjän rekisteriin yhteisliittymismallissa):</w:t>
      </w:r>
    </w:p>
    <w:p w14:paraId="36C06133" w14:textId="6B676E8A" w:rsidR="00C5640E" w:rsidRDefault="00C5640E" w:rsidP="00A642C1">
      <w:pPr>
        <w:pStyle w:val="Luettelokappale"/>
        <w:numPr>
          <w:ilvl w:val="0"/>
          <w:numId w:val="31"/>
        </w:numPr>
        <w:spacing w:before="0"/>
      </w:pPr>
      <w:r>
        <w:t>Kansallisen koodistopalvelun koodistoon Rekisterinpitovastuun siirrot ei ole kirjattu tietoa toimintansa päättäneen yksityisen rekisterinpitäjän ja järjestämisvastuullisen julkisen toimijan yhteisrekisterinpidosta. [LK14].</w:t>
      </w:r>
    </w:p>
    <w:bookmarkEnd w:id="62"/>
    <w:p w14:paraId="0EBEAABC" w14:textId="77777777" w:rsidR="00C5640E" w:rsidRPr="00C5640E" w:rsidRDefault="00C5640E" w:rsidP="00C5640E">
      <w:pPr>
        <w:pStyle w:val="Leipteksti"/>
      </w:pPr>
    </w:p>
    <w:p w14:paraId="1C07141F" w14:textId="498F2714" w:rsidR="00180CFE" w:rsidRDefault="00CD7407" w:rsidP="007E3B4B">
      <w:pPr>
        <w:pStyle w:val="Otsikko2"/>
        <w:spacing w:before="240"/>
      </w:pPr>
      <w:r>
        <w:lastRenderedPageBreak/>
        <w:t>Normaali tapahtumankulku</w:t>
      </w:r>
    </w:p>
    <w:p w14:paraId="26513FCA" w14:textId="0A03C95A" w:rsidR="00CD7407" w:rsidRDefault="00CD7407" w:rsidP="00056B7D">
      <w:pPr>
        <w:pStyle w:val="Numeroituluettelo"/>
        <w:spacing w:before="240" w:after="0"/>
      </w:pPr>
      <w:r>
        <w:t xml:space="preserve">Järjestelmä tuottaa uuden palvelutapahtuman tarvitsemat tiedot </w:t>
      </w:r>
    </w:p>
    <w:p w14:paraId="1608FB08" w14:textId="42744E9D" w:rsidR="00CD7407" w:rsidRDefault="00CD7407" w:rsidP="00A642C1">
      <w:pPr>
        <w:pStyle w:val="Luettelokappale"/>
        <w:numPr>
          <w:ilvl w:val="0"/>
          <w:numId w:val="33"/>
        </w:numPr>
        <w:spacing w:before="0" w:after="0"/>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A642C1">
      <w:pPr>
        <w:pStyle w:val="Luettelokappale"/>
        <w:numPr>
          <w:ilvl w:val="0"/>
          <w:numId w:val="33"/>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31AC3994" w14:textId="31677054" w:rsidR="00CD7407" w:rsidRDefault="00CD7407">
      <w:pPr>
        <w:pStyle w:val="Numeroituluettelo"/>
        <w:spacing w:before="240" w:after="0"/>
      </w:pPr>
      <w:r>
        <w:t xml:space="preserve">Järjestelmä muodostaa valituista tiedoista </w:t>
      </w:r>
      <w:r w:rsidR="00493B53">
        <w:t xml:space="preserve">Kantaan tallennettavan CDA </w:t>
      </w:r>
      <w:r>
        <w:t xml:space="preserve">R2 -asiakirjan seuraavilla periaatteilla [V1, LM2] </w:t>
      </w:r>
    </w:p>
    <w:p w14:paraId="3729B1BE" w14:textId="0BA8A51D" w:rsidR="00CD7407" w:rsidRDefault="00CD7407" w:rsidP="00A642C1">
      <w:pPr>
        <w:pStyle w:val="Luettelokappale"/>
        <w:numPr>
          <w:ilvl w:val="0"/>
          <w:numId w:val="34"/>
        </w:numPr>
        <w:spacing w:before="0"/>
      </w:pPr>
      <w:r>
        <w:t>Palvelutapahtuma-asiakirja merkitään aina ensisijaiseksi asiakirjaksi ja sen tulee olla sisältöosaltaan ns. tyhjä asiakirja, eli se ei saa sisältää hoidollista tietoa, vaikka sisältääkin potilaan tunnistetiedot</w:t>
      </w:r>
      <w:r w:rsidR="00927F07">
        <w:t>.</w:t>
      </w:r>
    </w:p>
    <w:p w14:paraId="55948ABB" w14:textId="43B8CFCA" w:rsidR="00CD7407" w:rsidRDefault="00CD7407" w:rsidP="00A642C1">
      <w:pPr>
        <w:pStyle w:val="Luettelokappale"/>
        <w:numPr>
          <w:ilvl w:val="0"/>
          <w:numId w:val="34"/>
        </w:numPr>
        <w:spacing w:before="0"/>
      </w:pPr>
      <w:r>
        <w:t>Asiakirjan rakenne noudattaa yleistä ”</w:t>
      </w:r>
      <w:r w:rsidR="00977FB5">
        <w:t>Potilastietovarannon</w:t>
      </w:r>
      <w:r>
        <w:t xml:space="preserve"> kertomus ja lomakkeet” -oppaan rakennetta</w:t>
      </w:r>
      <w:r w:rsidR="00927F07">
        <w:t>.</w:t>
      </w:r>
    </w:p>
    <w:p w14:paraId="3E9B176D" w14:textId="6E1C9766" w:rsidR="00CD7407" w:rsidRDefault="00CD7407" w:rsidP="00A642C1">
      <w:pPr>
        <w:pStyle w:val="Luettelokappale"/>
        <w:numPr>
          <w:ilvl w:val="0"/>
          <w:numId w:val="34"/>
        </w:numPr>
        <w:spacing w:before="0"/>
      </w:pPr>
      <w:r>
        <w:t>Asiakirjalle täydennetään kuvailutiedot kuvailutietojen määrittelyn mukaisesti [LM5]</w:t>
      </w:r>
      <w:r w:rsidR="00927F07">
        <w:t>.</w:t>
      </w:r>
      <w:r>
        <w:t xml:space="preserve"> </w:t>
      </w:r>
    </w:p>
    <w:p w14:paraId="30697391" w14:textId="70923EB1" w:rsidR="003E6853" w:rsidRDefault="00CD7407" w:rsidP="00A642C1">
      <w:pPr>
        <w:pStyle w:val="Luettelokappale"/>
        <w:numPr>
          <w:ilvl w:val="0"/>
          <w:numId w:val="34"/>
        </w:numPr>
        <w:spacing w:before="0"/>
      </w:pPr>
      <w:r>
        <w:t xml:space="preserve">Lisäksi tilanteessa </w:t>
      </w:r>
      <w:r w:rsidR="009047A4">
        <w:t>B (</w:t>
      </w:r>
      <w:r>
        <w:t>ostopalvelun järjestäjä):</w:t>
      </w:r>
    </w:p>
    <w:p w14:paraId="1C0FA9BD" w14:textId="2F747BAA" w:rsidR="00CD7407" w:rsidRDefault="00CD7407">
      <w:pPr>
        <w:pStyle w:val="Leipteksti"/>
        <w:spacing w:after="0"/>
        <w:ind w:left="2478"/>
      </w:pPr>
      <w:r>
        <w:t>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 Palvelutapahtumaan lisättyjen ostopalvelun valtuutusten tulee olla esiehdon 2 mukaisia.</w:t>
      </w:r>
    </w:p>
    <w:p w14:paraId="22B8EF1E" w14:textId="676036C9" w:rsidR="003E6853" w:rsidRDefault="003E6853" w:rsidP="00A642C1">
      <w:pPr>
        <w:pStyle w:val="Luettelokappale"/>
        <w:numPr>
          <w:ilvl w:val="0"/>
          <w:numId w:val="34"/>
        </w:numPr>
        <w:spacing w:before="0"/>
      </w:pPr>
      <w:r>
        <w:t xml:space="preserve">Lisäksi tilanteessa C (ostopalvelun tuottaja): </w:t>
      </w:r>
    </w:p>
    <w:p w14:paraId="41EA8CFC" w14:textId="451306D3" w:rsidR="00CD7407" w:rsidRDefault="00CD7407" w:rsidP="007E3B4B">
      <w:pPr>
        <w:pStyle w:val="Luettelokappale"/>
        <w:numPr>
          <w:ilvl w:val="1"/>
          <w:numId w:val="5"/>
        </w:numPr>
        <w:spacing w:before="0"/>
      </w:pPr>
      <w:r>
        <w:t>Asiakirjan tuottaja on asiakirjan tuottanut organisaatio</w:t>
      </w:r>
      <w:r w:rsidR="00927F07">
        <w:t>.</w:t>
      </w:r>
    </w:p>
    <w:p w14:paraId="5E2F8945" w14:textId="058F8F18" w:rsidR="00CD7407" w:rsidRDefault="00CD7407" w:rsidP="007E3B4B">
      <w:pPr>
        <w:pStyle w:val="Luettelokappale"/>
        <w:numPr>
          <w:ilvl w:val="1"/>
          <w:numId w:val="5"/>
        </w:numPr>
        <w:spacing w:before="0"/>
      </w:pPr>
      <w:r>
        <w:t>Rekisterinpitäjä ja rekisteri ovat ostopalvelun järjestäjän ostopalvelun valtuutuksessa ilmoittamat rekisterinpitäjä ja rekisteri</w:t>
      </w:r>
      <w:r w:rsidR="00927F07">
        <w:t>.</w:t>
      </w:r>
      <w:r>
        <w:t xml:space="preserve"> </w:t>
      </w:r>
    </w:p>
    <w:p w14:paraId="60B20138" w14:textId="6F714DCE" w:rsidR="00CD7407" w:rsidRDefault="00CD7407" w:rsidP="007E3B4B">
      <w:pPr>
        <w:pStyle w:val="Luettelokappale"/>
        <w:numPr>
          <w:ilvl w:val="1"/>
          <w:numId w:val="5"/>
        </w:numPr>
        <w:spacing w:before="0"/>
      </w:pPr>
      <w:r>
        <w:t>Hoitotapahtumaan osallistunut palveluyksikkö on tuottajan palveluyksikkö</w:t>
      </w:r>
      <w:r w:rsidR="00927F07">
        <w:t>.</w:t>
      </w:r>
    </w:p>
    <w:p w14:paraId="27E5A36D" w14:textId="68C2B99D" w:rsidR="00CD7407" w:rsidRDefault="00CD7407"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r w:rsidR="00927F07">
        <w:t>.</w:t>
      </w:r>
    </w:p>
    <w:p w14:paraId="2FBB5D86" w14:textId="7A0894D2" w:rsidR="00CD7407" w:rsidRDefault="00CD7407" w:rsidP="007E3B4B">
      <w:pPr>
        <w:pStyle w:val="Luettelokappale"/>
        <w:numPr>
          <w:ilvl w:val="1"/>
          <w:numId w:val="5"/>
        </w:numPr>
        <w:spacing w:before="0"/>
      </w:pPr>
      <w:r>
        <w:t xml:space="preserve">Järjestelmä tuottaa palvelutapahtumalle ostopalvelun valtuutuksen tunnisteen [LM2]. Yksilöidyn valtuutuksen tulee olla esiehdon 3 mukainen. </w:t>
      </w:r>
    </w:p>
    <w:p w14:paraId="364243AF" w14:textId="6DF831AB" w:rsidR="00C5640E" w:rsidRDefault="00C5640E" w:rsidP="00C5640E">
      <w:pPr>
        <w:pStyle w:val="Luettelokappale"/>
        <w:numPr>
          <w:ilvl w:val="0"/>
          <w:numId w:val="5"/>
        </w:numPr>
        <w:spacing w:before="0"/>
      </w:pPr>
      <w:r>
        <w:t>Lisäksi tilanteessa E (</w:t>
      </w:r>
      <w:r w:rsidR="00A52BC6">
        <w:t>tallennus</w:t>
      </w:r>
      <w:r>
        <w:t xml:space="preserve"> toimintansa päättäneen rekisteriin yhteisliittymistilanteessa)</w:t>
      </w:r>
      <w:r w:rsidR="00FF07A6">
        <w:t>:</w:t>
      </w:r>
      <w:r w:rsidR="00631841">
        <w:br/>
      </w:r>
      <w:r w:rsidR="00A52BC6">
        <w:lastRenderedPageBreak/>
        <w:t>Tallennus</w:t>
      </w:r>
      <w:r w:rsidR="00631841">
        <w:t xml:space="preserve">sanomalla on ilmoitettava erityinen syy koodiarvolla 17 </w:t>
      </w:r>
      <w:r w:rsidR="00631841" w:rsidRPr="00631841">
        <w:t>”</w:t>
      </w:r>
      <w:r w:rsidR="006E7AAF" w:rsidRPr="00631841">
        <w:t xml:space="preserve">Toimintansa päättäneen </w:t>
      </w:r>
      <w:r w:rsidR="006E7AAF">
        <w:t>palvelunantajan asiakasrekisterin käsittely</w:t>
      </w:r>
      <w:r w:rsidR="00631841" w:rsidRPr="00631841">
        <w:t xml:space="preserve">”. </w:t>
      </w:r>
      <w:r w:rsidR="00631841">
        <w:t>[LK8].</w:t>
      </w:r>
    </w:p>
    <w:p w14:paraId="41FF97C0" w14:textId="5EF5D72C" w:rsidR="00CD7407" w:rsidRDefault="00CD7407" w:rsidP="00E2224A">
      <w:pPr>
        <w:pStyle w:val="Numeroituluettelo"/>
        <w:spacing w:before="240"/>
      </w:pPr>
      <w:r>
        <w:t>Järjestelmä allekirjoittaa asiakirjan järjestelmäallekirjoitus-varmenteella [V2, LM3]</w:t>
      </w:r>
      <w:r w:rsidR="00927F07">
        <w:t>.</w:t>
      </w:r>
    </w:p>
    <w:p w14:paraId="056D71D4" w14:textId="4DBA55B1" w:rsidR="00CD7407" w:rsidRDefault="00CD7407" w:rsidP="00E2224A">
      <w:pPr>
        <w:pStyle w:val="Numeroituluettelo"/>
        <w:spacing w:before="240"/>
      </w:pPr>
      <w:r>
        <w:t>Järjestelmä tallentaa tiedon siitä, mikä palvelutapahtuma tiedosta muodostettiin [V3]</w:t>
      </w:r>
      <w:r w:rsidR="00927F07">
        <w:t>.</w:t>
      </w:r>
      <w:r>
        <w:t xml:space="preserve"> </w:t>
      </w:r>
    </w:p>
    <w:p w14:paraId="52B473A8" w14:textId="55E18700" w:rsidR="00CD7407" w:rsidRDefault="00CD7407" w:rsidP="00E2224A">
      <w:pPr>
        <w:pStyle w:val="Numeroituluettelo"/>
        <w:spacing w:before="240" w:after="0"/>
      </w:pPr>
      <w:r>
        <w:t xml:space="preserve">Järjestelmä </w:t>
      </w:r>
      <w:r w:rsidR="0018633A">
        <w:t>tallentaa</w:t>
      </w:r>
      <w:r>
        <w:t xml:space="preserve"> asiakirjan alikäyttötapauksen </w:t>
      </w:r>
      <w:r w:rsidR="0018633A">
        <w:t>Tallenna</w:t>
      </w:r>
      <w:r>
        <w:t xml:space="preserve"> asiakirja mukaisesti [V4]</w:t>
      </w:r>
      <w:r w:rsidR="00927F07">
        <w:t>.</w:t>
      </w:r>
      <w:r>
        <w:t xml:space="preserve"> </w:t>
      </w:r>
    </w:p>
    <w:p w14:paraId="6FC5E339" w14:textId="174F658A" w:rsidR="00CD7407" w:rsidRDefault="00CD7407" w:rsidP="00A642C1">
      <w:pPr>
        <w:pStyle w:val="Luettelokappale"/>
        <w:numPr>
          <w:ilvl w:val="0"/>
          <w:numId w:val="34"/>
        </w:numPr>
        <w:spacing w:before="0"/>
      </w:pPr>
      <w:r>
        <w:t>MR-sanoma on RCMR_IN100002FI01</w:t>
      </w:r>
      <w:r w:rsidR="00927F07">
        <w:t>.</w:t>
      </w:r>
    </w:p>
    <w:p w14:paraId="71969381" w14:textId="11F110A5" w:rsidR="003E6853" w:rsidRDefault="00CD7407" w:rsidP="00A642C1">
      <w:pPr>
        <w:pStyle w:val="Luettelokappale"/>
        <w:numPr>
          <w:ilvl w:val="0"/>
          <w:numId w:val="34"/>
        </w:numPr>
        <w:spacing w:before="0"/>
      </w:pPr>
      <w:r>
        <w:t xml:space="preserve">Palvelupyyntö on [LK3] </w:t>
      </w:r>
    </w:p>
    <w:p w14:paraId="59E5B6E0" w14:textId="42BA126E" w:rsidR="00CD7407" w:rsidRDefault="00CD7407" w:rsidP="007E3B4B">
      <w:pPr>
        <w:pStyle w:val="Luettelokappale"/>
        <w:numPr>
          <w:ilvl w:val="1"/>
          <w:numId w:val="5"/>
        </w:numPr>
        <w:spacing w:before="0" w:after="0"/>
      </w:pPr>
      <w:r>
        <w:t>PPA, Potilasasiakirjojen arkistointi</w:t>
      </w:r>
    </w:p>
    <w:p w14:paraId="7761CB31" w14:textId="5BF7106F" w:rsidR="00C4103A" w:rsidRDefault="005C7BCE" w:rsidP="007E3B4B">
      <w:pPr>
        <w:pStyle w:val="Luettelokappale"/>
        <w:numPr>
          <w:ilvl w:val="1"/>
          <w:numId w:val="5"/>
        </w:numPr>
        <w:spacing w:before="0" w:after="0"/>
      </w:pPr>
      <w:r>
        <w:t xml:space="preserve">poikkeus </w:t>
      </w:r>
      <w:r w:rsidR="00C4103A">
        <w:t xml:space="preserve">tilanteessa D: PPA11, </w:t>
      </w:r>
      <w:r w:rsidR="00C4103A" w:rsidRPr="006726B8">
        <w:t>Potilasasiakirjojen arkistointi toimintansa päättäneen rekisterinpitäjän rekisteriin</w:t>
      </w:r>
      <w:r w:rsidR="00C4103A">
        <w:t xml:space="preserve"> [LT3]</w:t>
      </w:r>
      <w:r w:rsidR="00927F07">
        <w:t>.</w:t>
      </w:r>
    </w:p>
    <w:p w14:paraId="77896D9B" w14:textId="4804F1F4" w:rsidR="003E6853" w:rsidRDefault="003E6853" w:rsidP="00A642C1">
      <w:pPr>
        <w:pStyle w:val="Luettelokappale"/>
        <w:numPr>
          <w:ilvl w:val="0"/>
          <w:numId w:val="34"/>
        </w:numPr>
      </w:pPr>
      <w:r>
        <w:t xml:space="preserve">Kun kyseessä on alaikäinen henkilö, järjestelmä tuottaa </w:t>
      </w:r>
      <w:r w:rsidR="00A52BC6">
        <w:t>tallennus</w:t>
      </w:r>
      <w:r>
        <w:t xml:space="preserve">sanomalle palvelutapahtuman metatietoihin tiedon huoltajille luovuttamisen kiellon tilanteesta [LM4, LK13]. </w:t>
      </w:r>
    </w:p>
    <w:p w14:paraId="31303AE3" w14:textId="77777777" w:rsidR="003E6853" w:rsidRDefault="003E6853" w:rsidP="003E6853"/>
    <w:p w14:paraId="595C48CF" w14:textId="00C2E726" w:rsidR="00CD7407" w:rsidRDefault="00CD7407" w:rsidP="00CD7407">
      <w:pPr>
        <w:pStyle w:val="Numeroituluettelo"/>
      </w:pPr>
      <w:r>
        <w:t xml:space="preserve">Järjestelmä tallentaa tiedon siitä, että asiakirja on </w:t>
      </w:r>
      <w:r w:rsidR="0018633A">
        <w:t>tallennettu</w:t>
      </w:r>
      <w:r>
        <w:t xml:space="preserve"> [V3]</w:t>
      </w:r>
      <w:r w:rsidR="00927F07">
        <w:t>.</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t>V3 Tallennus ei onnistu. Järjestelmä tallentaa tiedon virhetilanteesta jatkokäsittelyä varten. Käyttötapaus päättyy.</w:t>
      </w:r>
    </w:p>
    <w:p w14:paraId="177D49B9" w14:textId="502A578C" w:rsidR="00054303" w:rsidRDefault="00CD7407" w:rsidP="00780943">
      <w:pPr>
        <w:pStyle w:val="Leipteksti"/>
        <w:spacing w:after="0"/>
      </w:pPr>
      <w:r>
        <w:t xml:space="preserve">V4 </w:t>
      </w:r>
      <w:r w:rsidR="00A52BC6">
        <w:t>Tallennus</w:t>
      </w:r>
      <w:r>
        <w:t xml:space="preserve"> ei onnistu. Järjestelmä tallentaa tiedon virhetilanteesta ja toimii </w:t>
      </w:r>
      <w:r w:rsidR="00AD1EB6">
        <w:t>Potilastietovarannon</w:t>
      </w:r>
      <w:r>
        <w:t xml:space="preserve">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t>Lisätiedot</w:t>
      </w:r>
    </w:p>
    <w:p w14:paraId="5A912F8A" w14:textId="379ABDCC" w:rsidR="008706EC" w:rsidRDefault="00054303" w:rsidP="007E3B4B">
      <w:pPr>
        <w:pStyle w:val="Leipteksti"/>
      </w:pPr>
      <w:r w:rsidRPr="00AE6A59">
        <w:t>LT1 Ostopalveluratkaisun siirtymäaikana sallitaan palvelutapahtuman tallennus ostopalvelutilanteessa myös ilman palvelutapahtumaan liitettyä ostopalvelun valtuutuksen tunnistetta.</w:t>
      </w:r>
    </w:p>
    <w:p w14:paraId="54C3C13E" w14:textId="1AB8E844" w:rsidR="00C4103A" w:rsidRDefault="00C4103A" w:rsidP="00C4103A">
      <w:pPr>
        <w:pStyle w:val="Leipteksti"/>
      </w:pPr>
      <w:r>
        <w:t xml:space="preserve">LT2 Toimintansa päättäneen </w:t>
      </w:r>
      <w:r w:rsidR="00932680">
        <w:t xml:space="preserve">rekisterinpitäjän </w:t>
      </w:r>
      <w:r>
        <w:t xml:space="preserve">rekisteriin </w:t>
      </w:r>
      <w:r w:rsidR="00493B53">
        <w:t>ei tallenneta</w:t>
      </w:r>
      <w:r>
        <w:t xml:space="preserve"> uutta tietoa, mutta tietoja voidaan korjata. Jos korjaustilanteessa asiakirjan versiointi ei ole teknisistä syistä mahdollista, voidaan asiakirja joutua mitätöimään ja </w:t>
      </w:r>
      <w:r w:rsidR="00493B53">
        <w:t>tallentamaan</w:t>
      </w:r>
      <w:r>
        <w:t xml:space="preserve"> uusi asiakirja, missä on </w:t>
      </w:r>
      <w:r>
        <w:lastRenderedPageBreak/>
        <w:t xml:space="preserve">mitätöidyn asiakirjan asiasisältö korjauksineen. Toiminnan periaatteet on kuvattu dokumentissa </w:t>
      </w:r>
      <w:r w:rsidR="00977FB5">
        <w:t>Potilastietovarannon</w:t>
      </w:r>
      <w:r>
        <w:t xml:space="preserve">  toiminnalliset vaatimukset sosiaali- ja terveydenhuollon tietojärjestelmille [LM1].</w:t>
      </w:r>
    </w:p>
    <w:p w14:paraId="31858606" w14:textId="42B33CE3" w:rsidR="00932680" w:rsidRDefault="00C4103A" w:rsidP="007E3B4B">
      <w:pPr>
        <w:pStyle w:val="Leipteksti"/>
        <w:spacing w:after="0"/>
      </w:pPr>
      <w:r>
        <w:t xml:space="preserve">LT3 Organisaatiotiedot MR-sanomalla, kun järjestämisvastuullinen rekisterinpitäjä </w:t>
      </w:r>
      <w:r w:rsidR="0018633A">
        <w:t>tallentaa</w:t>
      </w:r>
      <w:r>
        <w:t xml:space="preserve"> </w:t>
      </w:r>
      <w:r w:rsidR="00932680">
        <w:t>toimintansa päättäneen rekisterinpitäjän rekisteriin:</w:t>
      </w:r>
    </w:p>
    <w:p w14:paraId="0B00BBCB" w14:textId="77777777" w:rsidR="00932680" w:rsidRDefault="00C4103A"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55FD3034" w14:textId="77777777" w:rsidR="00932680" w:rsidRDefault="00C4103A" w:rsidP="00A642C1">
      <w:pPr>
        <w:pStyle w:val="Leipteksti"/>
        <w:numPr>
          <w:ilvl w:val="0"/>
          <w:numId w:val="34"/>
        </w:numPr>
        <w:spacing w:after="0"/>
      </w:pPr>
      <w:r>
        <w:t>Toimintansa päättäneen rekisterinpitäjän tiedot tulevat sanomatyyppiin asiakirjan rekisterinpitäjän tietoihin.</w:t>
      </w:r>
    </w:p>
    <w:p w14:paraId="7F0005E5" w14:textId="67C8709B" w:rsidR="00C4103A" w:rsidRDefault="00C4103A" w:rsidP="00A642C1">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6967D5EA" w14:textId="77777777" w:rsidR="006E7AAF" w:rsidRDefault="006E7AAF">
      <w:pPr>
        <w:rPr>
          <w:rFonts w:asciiTheme="majorHAnsi" w:eastAsiaTheme="majorEastAsia" w:hAnsiTheme="majorHAnsi" w:cstheme="majorBidi"/>
          <w:bCs/>
          <w:sz w:val="32"/>
          <w:szCs w:val="28"/>
        </w:rPr>
      </w:pPr>
      <w:r>
        <w:br w:type="page"/>
      </w:r>
    </w:p>
    <w:p w14:paraId="6C3D6B85" w14:textId="0F94E5B8" w:rsidR="009A4BBC" w:rsidRDefault="00493B53" w:rsidP="00AE6A59">
      <w:pPr>
        <w:pStyle w:val="Otsikko1"/>
      </w:pPr>
      <w:bookmarkStart w:id="63" w:name="_Toc216782551"/>
      <w:r>
        <w:lastRenderedPageBreak/>
        <w:t>Tallenna</w:t>
      </w:r>
      <w:r w:rsidR="00AE6A59" w:rsidRPr="00AE6A59">
        <w:t xml:space="preserve"> palvelutapahtuma-asiakirja</w:t>
      </w:r>
      <w:bookmarkEnd w:id="63"/>
    </w:p>
    <w:p w14:paraId="4B3F25D5" w14:textId="48512B12" w:rsidR="009F703C" w:rsidRDefault="009F703C" w:rsidP="009F703C">
      <w:pPr>
        <w:pStyle w:val="Otsikko2"/>
      </w:pPr>
      <w:r w:rsidRPr="009F703C">
        <w:t>Käyttötapauksen yleiskuvaus ja lopputulos</w:t>
      </w:r>
    </w:p>
    <w:p w14:paraId="3B23175F" w14:textId="5E3D7D89" w:rsidR="00AE6A59" w:rsidRDefault="00AE6A59" w:rsidP="00AE6A59">
      <w:pPr>
        <w:pStyle w:val="Leipteksti"/>
      </w:pPr>
      <w:r>
        <w:t xml:space="preserve">Käyttötapaus kuvaa uuden palvelutapahtuman </w:t>
      </w:r>
      <w:r w:rsidR="00A52BC6">
        <w:t>tallennus</w:t>
      </w:r>
      <w:r>
        <w:t>tilanteet:</w:t>
      </w:r>
    </w:p>
    <w:p w14:paraId="4C445FAB" w14:textId="7805EBB9" w:rsidR="00AE6A59" w:rsidRDefault="00AE6A59" w:rsidP="00D54165">
      <w:pPr>
        <w:pStyle w:val="Leipteksti"/>
        <w:numPr>
          <w:ilvl w:val="0"/>
          <w:numId w:val="7"/>
        </w:numPr>
        <w:spacing w:after="0"/>
      </w:pPr>
      <w:r>
        <w:t xml:space="preserve">Palvelutapahtuman </w:t>
      </w:r>
      <w:r w:rsidR="00A52BC6">
        <w:t>tallennus</w:t>
      </w:r>
      <w:r>
        <w:t xml:space="preserve"> organisaation omaan rekisteriin</w:t>
      </w:r>
    </w:p>
    <w:p w14:paraId="7616F9E3" w14:textId="34EA8A45" w:rsidR="00AE6A59" w:rsidRDefault="00AE6A59" w:rsidP="00D54165">
      <w:pPr>
        <w:pStyle w:val="Leipteksti"/>
        <w:numPr>
          <w:ilvl w:val="0"/>
          <w:numId w:val="7"/>
        </w:numPr>
        <w:spacing w:after="0"/>
      </w:pPr>
      <w:r>
        <w:t xml:space="preserve">Palvelutapahtuman </w:t>
      </w:r>
      <w:r w:rsidR="00A52BC6">
        <w:t>tallennus</w:t>
      </w:r>
      <w:r>
        <w:t xml:space="preserve"> organisaation omaan rekisteriin vanhojen asiakirjojen </w:t>
      </w:r>
      <w:r w:rsidR="00A52BC6">
        <w:t>tallennus</w:t>
      </w:r>
      <w:r w:rsidR="00AE618E">
        <w:t>t</w:t>
      </w:r>
      <w:r>
        <w:t xml:space="preserve">a varten. </w:t>
      </w:r>
      <w:del w:id="64" w:author="Eklund Marjut" w:date="2025-12-15T14:30:00Z">
        <w:r w:rsidDel="001B2B7D">
          <w:delText xml:space="preserve">Palvelutapahtumat vanhojen asiakirjojen </w:delText>
        </w:r>
      </w:del>
      <w:del w:id="65" w:author="Eklund Marjut" w:date="2025-12-15T14:23:00Z">
        <w:r w:rsidDel="00A52BC6">
          <w:delText xml:space="preserve">arkistointia </w:delText>
        </w:r>
      </w:del>
      <w:del w:id="66" w:author="Eklund Marjut" w:date="2025-12-15T14:30:00Z">
        <w:r w:rsidDel="001B2B7D">
          <w:delText xml:space="preserve">varten arkistoidaan ensisijaisesti massa-arkistointina. Tarvittaessa palvelutapahtuma voidaan arkistoida potilastietojärjestelmästä sanomarajapinnan kautta </w:delText>
        </w:r>
        <w:r w:rsidR="007D5DCB" w:rsidDel="001B2B7D">
          <w:delText>Potilastietovarantoon</w:delText>
        </w:r>
        <w:r w:rsidDel="001B2B7D">
          <w:delText xml:space="preserve"> tämän käyttötapauksen mukaisesti. </w:delText>
        </w:r>
      </w:del>
    </w:p>
    <w:p w14:paraId="6A7D6057" w14:textId="24C7554E" w:rsidR="00AE6A59" w:rsidRDefault="00AE6A59" w:rsidP="00D54165">
      <w:pPr>
        <w:pStyle w:val="Leipteksti"/>
        <w:numPr>
          <w:ilvl w:val="0"/>
          <w:numId w:val="7"/>
        </w:numPr>
        <w:spacing w:after="0"/>
      </w:pPr>
      <w:r>
        <w:t xml:space="preserve">Palvelutapahtuman </w:t>
      </w:r>
      <w:r w:rsidR="001B2B7D">
        <w:t>tallennus</w:t>
      </w:r>
      <w:r>
        <w:t xml:space="preserve"> rekisterinpitäjän omaan rekisteriin ostopalvelutilannetta varten ostopalvelun järjestäjänä.</w:t>
      </w:r>
    </w:p>
    <w:p w14:paraId="45107EA5" w14:textId="0E205BD1" w:rsidR="00275338" w:rsidRDefault="00AE6A59" w:rsidP="00D54165">
      <w:pPr>
        <w:pStyle w:val="Leipteksti"/>
        <w:numPr>
          <w:ilvl w:val="0"/>
          <w:numId w:val="7"/>
        </w:numPr>
        <w:spacing w:after="0"/>
      </w:pPr>
      <w:r>
        <w:t xml:space="preserve">Palvelutapahtuman </w:t>
      </w:r>
      <w:r w:rsidR="001B2B7D">
        <w:t>tallennus</w:t>
      </w:r>
      <w:r>
        <w:t xml:space="preserve">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2F0E86E" w14:textId="0A6F2989" w:rsidR="006E7AAF" w:rsidRDefault="006E7AAF" w:rsidP="006E7AAF">
      <w:pPr>
        <w:pStyle w:val="Leipteksti"/>
      </w:pPr>
      <w:r>
        <w:t xml:space="preserve">Käyttötapaus kuvaa myös uuden palvelutapahtuman </w:t>
      </w:r>
      <w:r w:rsidR="001B2B7D">
        <w:t>tallennuksen</w:t>
      </w:r>
      <w:r>
        <w:t xml:space="preserve"> toimintansa päättäneen terveydenhuollon yksityisen rekisterinpitäjän rekisteriin  [LT2</w:t>
      </w:r>
      <w:r w:rsidR="00E81082">
        <w:t>, LT3</w:t>
      </w:r>
      <w:r>
        <w:t xml:space="preserve">]. </w:t>
      </w:r>
    </w:p>
    <w:p w14:paraId="0B9EB776" w14:textId="193E72CB" w:rsidR="006E7AAF" w:rsidRDefault="006E7AAF" w:rsidP="006E7AAF">
      <w:pPr>
        <w:pStyle w:val="Leipteksti"/>
        <w:numPr>
          <w:ilvl w:val="0"/>
          <w:numId w:val="7"/>
        </w:numPr>
      </w:pPr>
      <w:r>
        <w:t xml:space="preserve">Palvelutapahtuman </w:t>
      </w:r>
      <w:r w:rsidR="001B2B7D">
        <w:t>tallennus</w:t>
      </w:r>
      <w:r>
        <w:t xml:space="preserve"> toimintansa päättäneen rekisterinpitäjän rekisteriin yhteisliitttymismallissa, jos palvelunantajat ovat sopineet yhteisrekisterinpitäjyydestä. </w:t>
      </w:r>
      <w:r w:rsidR="001B2B7D">
        <w:t>Tallennus</w:t>
      </w:r>
      <w:r>
        <w:t xml:space="preserve">sanoman lähettävä organisaatio on yhteisliittymän isäntäorganisaatio. Asiakirja </w:t>
      </w:r>
      <w:r w:rsidR="00493B53">
        <w:t>tallennetaan</w:t>
      </w:r>
      <w:r>
        <w:t xml:space="preserve"> toimintansa päättäneen rekisterinpitäjän rekisteriin. </w:t>
      </w:r>
      <w:r w:rsidR="00593C68">
        <w:t>Käyttettävä palvelupyyntö on PP1.</w:t>
      </w:r>
    </w:p>
    <w:p w14:paraId="28AAC138" w14:textId="5E1D1F2B" w:rsidR="00593C68" w:rsidRDefault="00593C68" w:rsidP="00593C68">
      <w:pPr>
        <w:pStyle w:val="Leipteksti"/>
        <w:numPr>
          <w:ilvl w:val="0"/>
          <w:numId w:val="7"/>
        </w:numPr>
      </w:pPr>
      <w:r>
        <w:t xml:space="preserve">Palvelutapahtuman </w:t>
      </w:r>
      <w:r w:rsidR="001B2B7D">
        <w:t>tallennus</w:t>
      </w:r>
      <w:r>
        <w:t xml:space="preserve"> toimintansa päättäneen rekisterinpitäjän rekisteriin vanhojen asiakirjojen </w:t>
      </w:r>
      <w:r w:rsidR="001B2B7D">
        <w:t>tallennusta</w:t>
      </w:r>
      <w:r>
        <w:t xml:space="preserve"> varten järjestämisvastuun perusteella. </w:t>
      </w:r>
      <w:r w:rsidR="0018633A">
        <w:t xml:space="preserve">Sanoman </w:t>
      </w:r>
      <w:r>
        <w:t xml:space="preserve">lähettävä organisaatio on järjestämisvastuullinen toimija eli hyvinvointialue tai Helsingin kaupunki. </w:t>
      </w:r>
      <w:r w:rsidR="00FA0EDF">
        <w:t>Vanha a</w:t>
      </w:r>
      <w:r>
        <w:t xml:space="preserve">siakirja </w:t>
      </w:r>
      <w:r w:rsidR="00493B53">
        <w:t>tallennetaan</w:t>
      </w:r>
      <w:r>
        <w:t xml:space="preserve"> toimintansa päättäneen rekisterinpitäjän rekisteriin. Käytettävä palvelupyyntö on PP3711.</w:t>
      </w:r>
    </w:p>
    <w:p w14:paraId="6CEE2C46" w14:textId="5744B109" w:rsidR="00AE6A59" w:rsidRPr="00AE6A59" w:rsidRDefault="00AE6A59" w:rsidP="00AE6A59">
      <w:pPr>
        <w:pStyle w:val="Leipteksti"/>
      </w:pPr>
      <w:r>
        <w:t xml:space="preserve">Lopputuloksena palvelutapahtuman tuottanut organisaatio on muodostanut palvelutapahtuma-asiakirjan, se on </w:t>
      </w:r>
      <w:r w:rsidR="0018633A">
        <w:t>tallennettu</w:t>
      </w:r>
      <w:r>
        <w:t xml:space="preserve"> </w:t>
      </w:r>
      <w:r w:rsidR="007D5DCB">
        <w:t>Potilastietovarantoon</w:t>
      </w:r>
      <w:r>
        <w:t xml:space="preserve"> ja potilastietojärjestelmässä on tieto </w:t>
      </w:r>
      <w:r w:rsidR="0018633A">
        <w:t>Kantaan tallennuksesta</w:t>
      </w:r>
      <w:r>
        <w:t>.</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1C13724E" w:rsidR="00AE6A59" w:rsidRPr="00AE6A59" w:rsidRDefault="00AD1EB6" w:rsidP="00AE6A59">
      <w:pPr>
        <w:pStyle w:val="Numeroituluettelo"/>
      </w:pPr>
      <w:r>
        <w:lastRenderedPageBreak/>
        <w:t>Potilastietovaranto ja Kanta-viestinvälitys, jatkossa Potilastietovaranto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A642C1">
      <w:pPr>
        <w:pStyle w:val="Luettelokappale"/>
        <w:numPr>
          <w:ilvl w:val="0"/>
          <w:numId w:val="35"/>
        </w:numPr>
        <w:spacing w:before="0"/>
      </w:pPr>
      <w:r>
        <w:t>Ostopalvelutilanteessa potilas on yksilöitävä virallisella henkilötunnuksella</w:t>
      </w:r>
    </w:p>
    <w:p w14:paraId="29CFFD05" w14:textId="0E232D3D" w:rsidR="00AE6A59" w:rsidRDefault="00AE6A59" w:rsidP="00A642C1">
      <w:pPr>
        <w:pStyle w:val="Luettelokappale"/>
        <w:numPr>
          <w:ilvl w:val="0"/>
          <w:numId w:val="35"/>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014879D2" w:rsidR="00AE6A59" w:rsidRDefault="00AE6A59" w:rsidP="00A642C1">
      <w:pPr>
        <w:pStyle w:val="Luettelokappale"/>
        <w:numPr>
          <w:ilvl w:val="0"/>
          <w:numId w:val="36"/>
        </w:numPr>
        <w:spacing w:before="0"/>
      </w:pPr>
      <w:r>
        <w:t xml:space="preserve">Ostopalvelun järjestäjän arkistoasiakirjat-rekisterissä on ostopalvelun valtuutus, joka oikeuttaa ostopalvelun tuottajan </w:t>
      </w:r>
      <w:r w:rsidR="00493B53">
        <w:t>tallentamaan</w:t>
      </w:r>
      <w:r>
        <w:t xml:space="preserve"> palvelutapahtuman ostopalvelun järjestäjän rekisteriin.</w:t>
      </w:r>
    </w:p>
    <w:p w14:paraId="332CA75A" w14:textId="54760EB5" w:rsidR="00AE6A59" w:rsidRDefault="00AE6A59" w:rsidP="00A642C1">
      <w:pPr>
        <w:pStyle w:val="Luettelokappale"/>
        <w:numPr>
          <w:ilvl w:val="0"/>
          <w:numId w:val="36"/>
        </w:numPr>
      </w:pPr>
      <w:r>
        <w:t xml:space="preserve">Ostopalvelun tuottajalla on tiedossa ostopalvelujen järjestäjän rekisteri, jota ostopalvelun valtuutus koskee ja johon asiakirjat </w:t>
      </w:r>
      <w:r w:rsidR="00493B53">
        <w:t>tallennetaan</w:t>
      </w:r>
    </w:p>
    <w:p w14:paraId="0B1FA766" w14:textId="3B8AD2D5" w:rsidR="00AE6A59" w:rsidRDefault="00AE6A59" w:rsidP="00A642C1">
      <w:pPr>
        <w:pStyle w:val="Luettelokappale"/>
        <w:numPr>
          <w:ilvl w:val="0"/>
          <w:numId w:val="36"/>
        </w:numPr>
      </w:pPr>
      <w:r>
        <w:t>Ostopalvelun tuottajalla on tiedossa ostopalvelun valtuutuksen tunniste (LT1)</w:t>
      </w:r>
    </w:p>
    <w:p w14:paraId="1E41EF90" w14:textId="52B75694" w:rsidR="006E7AAF" w:rsidRDefault="006E7AAF" w:rsidP="006E7AAF">
      <w:pPr>
        <w:pStyle w:val="Numeroituluettelo"/>
        <w:spacing w:after="0"/>
      </w:pPr>
      <w:r>
        <w:t>Lisäksi tilanteessa E (</w:t>
      </w:r>
      <w:r w:rsidR="0018633A">
        <w:t>tallennus</w:t>
      </w:r>
      <w:r>
        <w:t xml:space="preserve"> toimintansa päättäneen rekisterinpitäjän rekisteriin yhteisliittymismallissa):</w:t>
      </w:r>
    </w:p>
    <w:p w14:paraId="62902A5F" w14:textId="759E83F2" w:rsidR="006E7AAF" w:rsidRDefault="006E7AAF" w:rsidP="00A642C1">
      <w:pPr>
        <w:pStyle w:val="Luettelokappale"/>
        <w:numPr>
          <w:ilvl w:val="0"/>
          <w:numId w:val="36"/>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65528CA6" w14:textId="5E814AC6" w:rsidR="00FA0EDF" w:rsidRDefault="00FA0EDF" w:rsidP="00977FB5">
      <w:pPr>
        <w:pStyle w:val="Numeroituluettelo"/>
        <w:spacing w:after="0"/>
      </w:pPr>
      <w:r>
        <w:t xml:space="preserve">Lisäksi tilanteessa F (vanhojen asiakirjojen </w:t>
      </w:r>
      <w:r w:rsidR="0018633A">
        <w:t>tallennus</w:t>
      </w:r>
      <w:r>
        <w:t xml:space="preserve"> toimintansa päättäneen rekisterinpitäjän rekisteriin järjestämisvastuun perusteella):</w:t>
      </w:r>
    </w:p>
    <w:p w14:paraId="5D38C10A" w14:textId="1D4C2825" w:rsidR="00FA0EDF" w:rsidRDefault="00FA0EDF" w:rsidP="00FA0EDF">
      <w:pPr>
        <w:pStyle w:val="Luettelokappale"/>
        <w:numPr>
          <w:ilvl w:val="0"/>
          <w:numId w:val="36"/>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7C6FDAF" w14:textId="77777777" w:rsidR="006E7AAF" w:rsidRPr="00AE6A59" w:rsidRDefault="006E7AAF" w:rsidP="006E7AAF">
      <w:pPr>
        <w:ind w:left="2118"/>
      </w:pP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A642C1">
      <w:pPr>
        <w:pStyle w:val="Luettelokappale"/>
        <w:numPr>
          <w:ilvl w:val="0"/>
          <w:numId w:val="37"/>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A642C1">
      <w:pPr>
        <w:pStyle w:val="Luettelokappale"/>
        <w:numPr>
          <w:ilvl w:val="0"/>
          <w:numId w:val="37"/>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D319E79" w14:textId="61038DCE" w:rsidR="00AE6A59" w:rsidRDefault="00AE6A59" w:rsidP="00A642C1">
      <w:pPr>
        <w:pStyle w:val="Luettelokappale"/>
        <w:numPr>
          <w:ilvl w:val="0"/>
          <w:numId w:val="37"/>
        </w:numPr>
      </w:pPr>
      <w:r>
        <w:t xml:space="preserve">Lisäksi tilanteessa B (vanhat asiakirjat): </w:t>
      </w:r>
    </w:p>
    <w:p w14:paraId="539981B7" w14:textId="0517B1CC" w:rsidR="00AE6A59" w:rsidRDefault="00AE6A59" w:rsidP="00D54165">
      <w:pPr>
        <w:pStyle w:val="Luettelokappale"/>
        <w:numPr>
          <w:ilvl w:val="1"/>
          <w:numId w:val="5"/>
        </w:numPr>
      </w:pPr>
      <w:r>
        <w:lastRenderedPageBreak/>
        <w:t>Palvelutapahtumalle voidaan asettaa alkupäiväksi vuoden ensimmäinen päivä ja loppupäiväksi vuoden viimeinen päivä. Tarkempia päivämääriä voidaan käyttää, jos ne tiedetään.</w:t>
      </w:r>
    </w:p>
    <w:p w14:paraId="431229B0" w14:textId="28572D08" w:rsidR="00AE6A59" w:rsidRDefault="00AE6A59" w:rsidP="00C33701">
      <w:pPr>
        <w:pStyle w:val="Numeroituluettelo"/>
        <w:spacing w:after="0"/>
      </w:pPr>
      <w:r>
        <w:t xml:space="preserve">Järjestelmä muodostaa valituista tiedoista </w:t>
      </w:r>
      <w:r w:rsidR="00493B53">
        <w:t xml:space="preserve">Kantaan tallennettavan CDA </w:t>
      </w:r>
      <w:r>
        <w:t xml:space="preserve">R2 -asiakirjan seuraavilla periaatteilla [V1, LM2] </w:t>
      </w:r>
    </w:p>
    <w:p w14:paraId="2AD62778" w14:textId="52DBBF90" w:rsidR="00AE6A59" w:rsidRDefault="00AE6A59" w:rsidP="00A642C1">
      <w:pPr>
        <w:pStyle w:val="Luettelokappale"/>
        <w:numPr>
          <w:ilvl w:val="0"/>
          <w:numId w:val="38"/>
        </w:numPr>
      </w:pPr>
      <w:r>
        <w:t>Palvelutapahtuma-asiakirja merkitään aina ensisijaiseksi asiakirjaksi ja sen tulee olla sisältöosaltaan ns. tyhjä asiakirja, eli se ei saa sisältää hoidollista tietoa, vaikka sisältääkin potilaan tunnistetiedot</w:t>
      </w:r>
    </w:p>
    <w:p w14:paraId="74B4FAF6" w14:textId="6E2E1AD8" w:rsidR="00AE6A59" w:rsidRDefault="00AE6A59" w:rsidP="00A642C1">
      <w:pPr>
        <w:pStyle w:val="Luettelokappale"/>
        <w:numPr>
          <w:ilvl w:val="0"/>
          <w:numId w:val="38"/>
        </w:numPr>
      </w:pPr>
      <w:r>
        <w:t>Asiakirjan rakenne noudattaa yleistä ”</w:t>
      </w:r>
      <w:r w:rsidR="00977FB5">
        <w:t>Potilastietovarannon</w:t>
      </w:r>
      <w:r>
        <w:t xml:space="preserve"> kertomus ja lomakkeet” -oppaan rakennetta </w:t>
      </w:r>
    </w:p>
    <w:p w14:paraId="5E0C9D6F" w14:textId="2B52464B" w:rsidR="00AE6A59" w:rsidRDefault="00AE6A59" w:rsidP="00A642C1">
      <w:pPr>
        <w:pStyle w:val="Luettelokappale"/>
        <w:numPr>
          <w:ilvl w:val="0"/>
          <w:numId w:val="38"/>
        </w:numPr>
      </w:pPr>
      <w:r>
        <w:t xml:space="preserve">Asiakirjalle täydennetään kuvailutiedot kuvailutietojen määrittelyn mukaisesti [LM5] </w:t>
      </w:r>
    </w:p>
    <w:p w14:paraId="2E4FE248" w14:textId="1508836D" w:rsidR="0002303F" w:rsidRDefault="00AE6A59" w:rsidP="00A642C1">
      <w:pPr>
        <w:pStyle w:val="Luettelokappale"/>
        <w:numPr>
          <w:ilvl w:val="0"/>
          <w:numId w:val="38"/>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w:t>
      </w:r>
      <w:proofErr w:type="spellStart"/>
      <w:r>
        <w:t>header</w:t>
      </w:r>
      <w:proofErr w:type="spellEnd"/>
      <w:r>
        <w:t>-tietoihin asetetaan kuvailutiedon arvo hl7</w:t>
      </w:r>
      <w:proofErr w:type="gramStart"/>
      <w:r>
        <w:t>fi:typeCode</w:t>
      </w:r>
      <w:proofErr w:type="gramEnd"/>
      <w:r>
        <w:t xml:space="preserve">@code=”1”  </w:t>
      </w:r>
    </w:p>
    <w:p w14:paraId="4A829606" w14:textId="22F24199" w:rsidR="0002303F" w:rsidRDefault="0002303F" w:rsidP="00A642C1">
      <w:pPr>
        <w:pStyle w:val="Luettelokappale"/>
        <w:numPr>
          <w:ilvl w:val="0"/>
          <w:numId w:val="38"/>
        </w:numPr>
      </w:pPr>
      <w:r>
        <w:t xml:space="preserve">Lisäksi tilanteessa </w:t>
      </w:r>
      <w:proofErr w:type="gramStart"/>
      <w:r>
        <w:t>C  (</w:t>
      </w:r>
      <w:proofErr w:type="gramEnd"/>
      <w:r>
        <w:t>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A642C1">
      <w:pPr>
        <w:pStyle w:val="Luettelokappale"/>
        <w:numPr>
          <w:ilvl w:val="0"/>
          <w:numId w:val="38"/>
        </w:numPr>
      </w:pPr>
      <w:r>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32CFAFD1"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3D4D1286" w14:textId="3FCD4599" w:rsidR="00AE6A59" w:rsidRDefault="00AE6A59" w:rsidP="00D54165">
      <w:pPr>
        <w:pStyle w:val="Luettelokappale"/>
        <w:numPr>
          <w:ilvl w:val="1"/>
          <w:numId w:val="5"/>
        </w:numPr>
      </w:pPr>
      <w:r>
        <w:t>Järjestelmä tuottaa palvelutapahtumalle ostopalvelun valtuutuksen tunnisteen [LM</w:t>
      </w:r>
      <w:proofErr w:type="gramStart"/>
      <w:r>
        <w:t>2][</w:t>
      </w:r>
      <w:proofErr w:type="gramEnd"/>
      <w:r>
        <w:t>LT1]. Yksilöidyn valtuutuksen tulee olla esiehdon 3 mukainen.</w:t>
      </w:r>
    </w:p>
    <w:p w14:paraId="40F3D9B2" w14:textId="1D198BB4" w:rsidR="006E7AAF" w:rsidRDefault="006E7AAF" w:rsidP="006E7AAF">
      <w:pPr>
        <w:pStyle w:val="Luettelokappale"/>
        <w:numPr>
          <w:ilvl w:val="0"/>
          <w:numId w:val="5"/>
        </w:numPr>
        <w:spacing w:before="0"/>
      </w:pPr>
      <w:r>
        <w:lastRenderedPageBreak/>
        <w:t>Lisäksi tilanteessa E (</w:t>
      </w:r>
      <w:r w:rsidR="0018633A">
        <w:t>tallennus</w:t>
      </w:r>
      <w:r>
        <w:t xml:space="preserve"> toimintansa päättäneen rekisteriin yhteisliittymistilanteessa):</w:t>
      </w:r>
      <w:r>
        <w:br/>
      </w:r>
      <w:r w:rsidR="0018633A">
        <w:t xml:space="preserve">Sanomalla </w:t>
      </w:r>
      <w:r>
        <w:t xml:space="preserve">on ilmoitettava erityinen syy koodiarvolla 17 </w:t>
      </w:r>
      <w:r w:rsidRPr="00631841">
        <w:t xml:space="preserve">”Toimintansa päättäneen </w:t>
      </w:r>
      <w:r>
        <w:t>palvelunantajan asiakasrekisterin käsittely</w:t>
      </w:r>
      <w:r w:rsidRPr="00631841">
        <w:t xml:space="preserve">”. </w:t>
      </w:r>
      <w:r>
        <w:t>[LK8].</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7811420B" w:rsidR="00AE6A59" w:rsidRDefault="00AE6A59" w:rsidP="00C33701">
      <w:pPr>
        <w:pStyle w:val="Numeroituluettelo"/>
        <w:spacing w:after="0"/>
      </w:pPr>
      <w:r>
        <w:t xml:space="preserve">Järjestelmä arkistoi asiakirjan alikäyttötapauksen </w:t>
      </w:r>
      <w:r w:rsidR="00493B53">
        <w:t>Tallenna</w:t>
      </w:r>
      <w:r>
        <w:t xml:space="preserve"> asiakirja mukaisesti [V4] </w:t>
      </w:r>
    </w:p>
    <w:p w14:paraId="3244A6A4" w14:textId="4BAEBF59" w:rsidR="00AE6A59" w:rsidRDefault="00AE6A59" w:rsidP="00A642C1">
      <w:pPr>
        <w:pStyle w:val="Luettelokappale"/>
        <w:numPr>
          <w:ilvl w:val="0"/>
          <w:numId w:val="38"/>
        </w:numPr>
      </w:pPr>
      <w:r>
        <w:t>MR-sanoma on RCMR_IN100002FI01</w:t>
      </w:r>
    </w:p>
    <w:p w14:paraId="0EB9B32E" w14:textId="7C88F6C3" w:rsidR="00AE6A59" w:rsidRDefault="00AE6A59" w:rsidP="00A642C1">
      <w:pPr>
        <w:pStyle w:val="Luettelokappale"/>
        <w:numPr>
          <w:ilvl w:val="0"/>
          <w:numId w:val="38"/>
        </w:numPr>
      </w:pPr>
      <w:r>
        <w:t xml:space="preserve">Palvelupyyntö on [LK3] </w:t>
      </w:r>
    </w:p>
    <w:p w14:paraId="051B97C6" w14:textId="491F8F0A" w:rsidR="00AE6A59" w:rsidRDefault="00AE6A59" w:rsidP="00D54165">
      <w:pPr>
        <w:pStyle w:val="Luettelokappale"/>
        <w:numPr>
          <w:ilvl w:val="1"/>
          <w:numId w:val="5"/>
        </w:numPr>
      </w:pPr>
      <w:r>
        <w:t>tilanteessa A (</w:t>
      </w:r>
      <w:r w:rsidR="0018633A">
        <w:t>tallennus</w:t>
      </w:r>
      <w:r>
        <w:t xml:space="preserve">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498B77F" w:rsidR="00AE6A59" w:rsidRDefault="00AE6A59" w:rsidP="00D54165">
      <w:pPr>
        <w:pStyle w:val="Luettelokappale"/>
        <w:numPr>
          <w:ilvl w:val="1"/>
          <w:numId w:val="5"/>
        </w:numPr>
      </w:pPr>
      <w:r>
        <w:t>tilanteessa D (</w:t>
      </w:r>
      <w:r w:rsidR="00197E20">
        <w:t>rekisteri</w:t>
      </w:r>
      <w:r>
        <w:t>tasoinen</w:t>
      </w:r>
      <w:r w:rsidR="002C43C8">
        <w:t xml:space="preserve"> </w:t>
      </w:r>
      <w:r>
        <w:t xml:space="preserve">ostopalvelu): PP16, Tuottajan asiakirjojen arkistointi järjestäjän rekisteriin Potilastiedon arkistoon </w:t>
      </w:r>
      <w:r w:rsidR="00197E20">
        <w:t>rekisteri</w:t>
      </w:r>
      <w:r>
        <w:t>tasoisessa ostopalvelussa</w:t>
      </w:r>
    </w:p>
    <w:p w14:paraId="56BA4B5B" w14:textId="0DACE57E"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7792B7A9" w14:textId="5ABF53F7" w:rsidR="00655584" w:rsidRDefault="00655584" w:rsidP="00D54165">
      <w:pPr>
        <w:pStyle w:val="Luettelokappale"/>
        <w:numPr>
          <w:ilvl w:val="1"/>
          <w:numId w:val="5"/>
        </w:numPr>
      </w:pPr>
      <w:r>
        <w:t>tilanteessa E (</w:t>
      </w:r>
      <w:r w:rsidR="0018633A">
        <w:t>tallennus</w:t>
      </w:r>
      <w:r>
        <w:t xml:space="preserve"> toimintansa päättäneen rekisteriin yhteisliittymistilanteessa): PP1, Palvelunantajan omien asiakirjojen arkistointi</w:t>
      </w:r>
    </w:p>
    <w:p w14:paraId="3CECC247" w14:textId="05BB254D" w:rsidR="00FA0EDF" w:rsidRDefault="00FA0EDF" w:rsidP="00D54165">
      <w:pPr>
        <w:pStyle w:val="Luettelokappale"/>
        <w:numPr>
          <w:ilvl w:val="1"/>
          <w:numId w:val="5"/>
        </w:numPr>
      </w:pPr>
      <w:r>
        <w:t xml:space="preserve">tilanteessa F (vanhat asiakirjat): PP3711, </w:t>
      </w:r>
      <w:r w:rsidRPr="00FA0EDF">
        <w:t>Vanhojen potilasasiakirjojen arkistointi toimintansa päättäneen rekisterinpitäjän rekisteriin</w:t>
      </w:r>
    </w:p>
    <w:p w14:paraId="43E9B4B4" w14:textId="790502B1" w:rsidR="00AE6A59" w:rsidRDefault="00AE6A59" w:rsidP="00A642C1">
      <w:pPr>
        <w:pStyle w:val="Luettelokappale"/>
        <w:numPr>
          <w:ilvl w:val="0"/>
          <w:numId w:val="38"/>
        </w:numPr>
      </w:pPr>
      <w:r>
        <w:t xml:space="preserve">Kun kyseessä on alaikäinen henkilö, järjestelmä tuottaa </w:t>
      </w:r>
      <w:r w:rsidR="0018633A">
        <w:t>tallennus</w:t>
      </w:r>
      <w:r>
        <w:t xml:space="preserve">sanomalle palvelutapahtuman metatietoihin tiedon huoltajille luovuttamisen kiellon tilanteesta [LM4, LK13]. </w:t>
      </w:r>
    </w:p>
    <w:p w14:paraId="77C644A4" w14:textId="504549F2" w:rsidR="00AE6A59" w:rsidRDefault="00AE6A59" w:rsidP="00AE6A59">
      <w:pPr>
        <w:pStyle w:val="Numeroituluettelo"/>
      </w:pPr>
      <w:r>
        <w:t xml:space="preserve">Järjestelmä tallentaa tiedon siitä, että asiakirja on </w:t>
      </w:r>
      <w:r w:rsidR="0018633A">
        <w:t>tallennettu</w:t>
      </w:r>
      <w:r>
        <w:t xml:space="preserve">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lastRenderedPageBreak/>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0D329652" w:rsidR="00AE6A59" w:rsidRPr="00AE6A59" w:rsidRDefault="00AE6A59" w:rsidP="00AE6A59">
      <w:pPr>
        <w:pStyle w:val="Leipteksti"/>
        <w:spacing w:after="0"/>
      </w:pPr>
      <w:r>
        <w:t xml:space="preserve">V4 </w:t>
      </w:r>
      <w:r w:rsidR="0018633A">
        <w:t>Tallennus</w:t>
      </w:r>
      <w:r>
        <w:t xml:space="preserve"> ei onnistu. Järjestelmä tallentaa tiedon virhetilanteesta ja toimii </w:t>
      </w:r>
      <w:r w:rsidR="00AD1EB6">
        <w:t>Potilastietovarannon</w:t>
      </w:r>
      <w:r>
        <w:t xml:space="preserve"> palauttaman virheilmoituksen mukaisesti. Käyttötapaus päättyy.</w:t>
      </w:r>
    </w:p>
    <w:p w14:paraId="762C7AA3" w14:textId="46B53AA6" w:rsidR="009F703C" w:rsidRDefault="009F703C" w:rsidP="009F703C">
      <w:pPr>
        <w:pStyle w:val="Otsikko2"/>
      </w:pPr>
      <w:r>
        <w:t>Lisätiedot</w:t>
      </w:r>
    </w:p>
    <w:p w14:paraId="31772909" w14:textId="77777777" w:rsidR="006E7AAF"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p>
    <w:p w14:paraId="436DFCC3" w14:textId="4615298F" w:rsidR="006E7AAF" w:rsidRDefault="006E7AAF" w:rsidP="006E7AAF">
      <w:pPr>
        <w:pStyle w:val="Leipteksti"/>
      </w:pPr>
      <w:r>
        <w:t xml:space="preserve">LT2 Toimintansa päättäneen rekisterinpitäjän rekisteriin </w:t>
      </w:r>
      <w:r w:rsidR="00493B53">
        <w:t>ei tallenneta</w:t>
      </w:r>
      <w:r>
        <w:t xml:space="preserve"> uutta tietoa, mutta tietoja voidaan korjata. Jos korjaustilanteessa asiakirjan versiointi ei ole teknisistä syistä mahdollista, voidaan asiakirja joutua mitätöimään ja </w:t>
      </w:r>
      <w:r w:rsidR="00493B53">
        <w:t>tallentamaan</w:t>
      </w:r>
      <w:r>
        <w:t xml:space="preserve">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7292FC05" w14:textId="34E82FB6" w:rsidR="00E81082" w:rsidRDefault="00E81082" w:rsidP="00E81082">
      <w:pPr>
        <w:pStyle w:val="Leipteksti"/>
        <w:spacing w:after="0"/>
      </w:pPr>
      <w:r>
        <w:t xml:space="preserve">LT3 Organisaatiotiedot MR-sanomalla, kun järjestämisvastuullinen rekisterinpitäjä </w:t>
      </w:r>
      <w:r w:rsidR="002F1AC4">
        <w:t xml:space="preserve">tallentaa </w:t>
      </w:r>
      <w:r>
        <w:t>toimintansa päättäneen rekisterinpitäjän rekisteriin:</w:t>
      </w:r>
    </w:p>
    <w:p w14:paraId="0BDB3F5C" w14:textId="77777777" w:rsidR="00E81082" w:rsidRDefault="00E81082"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751A637E" w14:textId="77777777" w:rsidR="00E81082" w:rsidRDefault="00E81082" w:rsidP="00A642C1">
      <w:pPr>
        <w:pStyle w:val="Leipteksti"/>
        <w:numPr>
          <w:ilvl w:val="0"/>
          <w:numId w:val="34"/>
        </w:numPr>
        <w:spacing w:after="0"/>
      </w:pPr>
      <w:r>
        <w:t>Toimintansa päättäneen rekisterinpitäjän tiedot tulevat sanomatyyppiin asiakirjan rekisterinpitäjän tietoihin.</w:t>
      </w:r>
    </w:p>
    <w:p w14:paraId="1067C606" w14:textId="24D22375" w:rsidR="00E81082" w:rsidRDefault="00E81082" w:rsidP="00A642C1">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195BD1F9" w14:textId="77777777" w:rsidR="00E81082" w:rsidRDefault="00E81082" w:rsidP="006E7AAF">
      <w:pPr>
        <w:pStyle w:val="Leipteksti"/>
      </w:pPr>
    </w:p>
    <w:p w14:paraId="18678444" w14:textId="611D05DF" w:rsidR="00C33701" w:rsidRDefault="00076B9B" w:rsidP="00780943">
      <w:pPr>
        <w:pStyle w:val="Leipteksti"/>
      </w:pPr>
      <w:r>
        <w:br w:type="page"/>
      </w:r>
    </w:p>
    <w:p w14:paraId="105E4AB9" w14:textId="2CA6F514" w:rsidR="009F703C" w:rsidRDefault="00493B53" w:rsidP="008729B1">
      <w:pPr>
        <w:pStyle w:val="Otsikko1"/>
      </w:pPr>
      <w:bookmarkStart w:id="67" w:name="_Toc216782552"/>
      <w:r>
        <w:lastRenderedPageBreak/>
        <w:t>Tallenna</w:t>
      </w:r>
      <w:r w:rsidR="008729B1" w:rsidRPr="008729B1">
        <w:t xml:space="preserve"> hoitoasiakirja (PPA</w:t>
      </w:r>
      <w:r w:rsidR="003504FB">
        <w:t>, PPA11</w:t>
      </w:r>
      <w:r w:rsidR="008729B1" w:rsidRPr="008729B1">
        <w:t>)</w:t>
      </w:r>
      <w:bookmarkEnd w:id="67"/>
    </w:p>
    <w:p w14:paraId="0C655E92" w14:textId="5445FD78" w:rsidR="009F703C" w:rsidRDefault="009F703C" w:rsidP="009F703C">
      <w:pPr>
        <w:pStyle w:val="Otsikko2"/>
      </w:pPr>
      <w:r w:rsidRPr="009F703C">
        <w:t>Käyttötapauksen yleiskuvaus ja lopputulos</w:t>
      </w:r>
    </w:p>
    <w:p w14:paraId="47F250F8" w14:textId="6438B715" w:rsidR="00FD1838" w:rsidRDefault="00FD1838" w:rsidP="00FD1838">
      <w:pPr>
        <w:pStyle w:val="Leipteksti"/>
      </w:pPr>
      <w:r>
        <w:t xml:space="preserve">Kayttötapaus kuvaa hoitoasiakirjojan </w:t>
      </w:r>
      <w:r w:rsidR="001B2B7D">
        <w:t>tallennuksen</w:t>
      </w:r>
      <w:r>
        <w:t xml:space="preserve"> potilasasiakirjojen </w:t>
      </w:r>
      <w:r w:rsidR="001B2B7D">
        <w:t>tallennuksen</w:t>
      </w:r>
      <w:r>
        <w:t xml:space="preserve"> palvelupyyntöä (PPA) käyttäen. </w:t>
      </w:r>
      <w:r w:rsidR="007D5DCB">
        <w:t xml:space="preserve">Potilastietovaranto </w:t>
      </w:r>
      <w:r>
        <w:t xml:space="preserve">tarjoaa yksittäisten palvelupyyntöjen rinnalla käyttöön yleisen potilasasiakirjojen </w:t>
      </w:r>
      <w:r w:rsidR="001B2B7D">
        <w:t>tallennuksen</w:t>
      </w:r>
      <w:r>
        <w:t xml:space="preserve"> palvelupyynnön. Tällä palvelupyynnöllä </w:t>
      </w:r>
      <w:r w:rsidR="0018633A">
        <w:t>tallentava</w:t>
      </w:r>
      <w:r>
        <w:t xml:space="preserve"> järjestelmä ei kerro </w:t>
      </w:r>
      <w:r w:rsidR="0018633A">
        <w:t>tallennus</w:t>
      </w:r>
      <w:r>
        <w:t xml:space="preserve">tilannetta, vaan PTA päättelee, onko kyseessä </w:t>
      </w:r>
      <w:r w:rsidR="0018633A">
        <w:t>tallennus</w:t>
      </w:r>
      <w:r>
        <w:t xml:space="preserve"> omaan rekisteriin, vai ostopalvelutilanne.</w:t>
      </w:r>
    </w:p>
    <w:p w14:paraId="36192611" w14:textId="6ED47AD7" w:rsidR="00FD1838" w:rsidRDefault="00FD1838" w:rsidP="00FD1838">
      <w:pPr>
        <w:pStyle w:val="Leipteksti"/>
      </w:pPr>
      <w:r>
        <w:t xml:space="preserve">Käyttötapaus kuvaa uuden hoitoasiakirjan muodostamisen tekniset periaatteet palvelupyyntöä PPA käyttäen seuraavissa </w:t>
      </w:r>
      <w:r w:rsidR="0018633A">
        <w:t>tallennus</w:t>
      </w:r>
      <w:r>
        <w:t>tilanteissa:</w:t>
      </w:r>
    </w:p>
    <w:p w14:paraId="7DD62A32" w14:textId="74FDEF00" w:rsidR="00FD1838" w:rsidRDefault="00FD1838" w:rsidP="007E3B4B">
      <w:pPr>
        <w:pStyle w:val="Leipteksti"/>
        <w:spacing w:before="240"/>
      </w:pPr>
      <w:r>
        <w:t>Asiakirjatyypin mukaan</w:t>
      </w:r>
    </w:p>
    <w:p w14:paraId="034134FE" w14:textId="2169D0D5" w:rsidR="00FD1838" w:rsidRDefault="00FD1838" w:rsidP="007E3B4B">
      <w:pPr>
        <w:pStyle w:val="Leipteksti"/>
        <w:numPr>
          <w:ilvl w:val="0"/>
          <w:numId w:val="8"/>
        </w:numPr>
        <w:spacing w:after="0"/>
      </w:pPr>
      <w:r>
        <w:t xml:space="preserve">Kertomusteksti-muotoisen hoitoasiakirjan </w:t>
      </w:r>
      <w:r w:rsidR="0018633A">
        <w:t>tallennus</w:t>
      </w:r>
      <w:r>
        <w:t>.</w:t>
      </w:r>
      <w:r w:rsidR="009C3D0F">
        <w:br/>
      </w:r>
      <w:r>
        <w:t xml:space="preserve"> Myös ylläpidettävän asiakirjan </w:t>
      </w:r>
      <w:r w:rsidR="0018633A">
        <w:t>tallennus</w:t>
      </w:r>
      <w:r>
        <w:t xml:space="preserve"> noudattaa kertomusteksti-muotoisen hoitoasiakirjan </w:t>
      </w:r>
      <w:r w:rsidR="001B2B7D">
        <w:t>tallennuksen</w:t>
      </w:r>
      <w:r>
        <w:t xml:space="preserve"> periaatteita, kun Tiedonhallintapalvelussa ei vielä ole ylläpidettävää asiakirjaa. (Uuden ylläpidettävän asiakirjan lisääminen, kun Tiedonhallintapalvelussa on ylläpidettävä asiakirja, on kuvattu käyttötapauksessa Korvaa hoitoasiakirja.)</w:t>
      </w:r>
    </w:p>
    <w:p w14:paraId="779A9683" w14:textId="737D3166" w:rsidR="00FD1838" w:rsidRDefault="00FD1838" w:rsidP="007E3B4B">
      <w:pPr>
        <w:pStyle w:val="Leipteksti"/>
        <w:numPr>
          <w:ilvl w:val="0"/>
          <w:numId w:val="8"/>
        </w:numPr>
        <w:spacing w:after="0"/>
      </w:pPr>
      <w:r>
        <w:t xml:space="preserve">Lomakemuotoisen hoitoasiakirjan </w:t>
      </w:r>
      <w:r w:rsidR="0018633A">
        <w:t>tallennus</w:t>
      </w:r>
    </w:p>
    <w:p w14:paraId="6C07A7B1" w14:textId="24DD14D6" w:rsidR="007E3B4B" w:rsidRDefault="007E3B4B" w:rsidP="007E3B4B">
      <w:pPr>
        <w:pStyle w:val="Leipteksti"/>
        <w:ind w:left="1778"/>
      </w:pPr>
      <w:r>
        <w:t xml:space="preserve">Huom. Vanhojen hoitoasiakirjojen </w:t>
      </w:r>
      <w:r w:rsidR="0018633A">
        <w:t>tallennus</w:t>
      </w:r>
      <w:r>
        <w:t xml:space="preserve"> ei ole mahdollinen tällä palvelupyynnöllä.</w:t>
      </w:r>
    </w:p>
    <w:p w14:paraId="008D202C" w14:textId="36DDE4C6" w:rsidR="00FD1838" w:rsidRDefault="0018633A" w:rsidP="00FD1838">
      <w:pPr>
        <w:pStyle w:val="Leipteksti"/>
      </w:pPr>
      <w:r>
        <w:t>Tallennus</w:t>
      </w:r>
      <w:r w:rsidR="00FD1838">
        <w:t xml:space="preserve">tilanteen mukaan (kaikissa tilanteissa sekä kertomusteksti-muotoisen (A) että lomakemuotoisen hoitoasiakirjan (B) </w:t>
      </w:r>
      <w:r>
        <w:t>tallennus</w:t>
      </w:r>
      <w:r w:rsidR="00FD1838">
        <w:t xml:space="preserve"> on mahdollinen)</w:t>
      </w:r>
      <w:r w:rsidR="009C3D0F">
        <w:t>:</w:t>
      </w:r>
    </w:p>
    <w:p w14:paraId="4117F6D9" w14:textId="48180C92" w:rsidR="00FD1838" w:rsidRDefault="00FD1838" w:rsidP="007E3B4B">
      <w:pPr>
        <w:pStyle w:val="Leipteksti"/>
        <w:numPr>
          <w:ilvl w:val="0"/>
          <w:numId w:val="8"/>
        </w:numPr>
        <w:spacing w:after="0"/>
      </w:pPr>
      <w:r>
        <w:t xml:space="preserve">Hoitoasiakirjan </w:t>
      </w:r>
      <w:r w:rsidR="0018633A">
        <w:t>tallennus</w:t>
      </w:r>
      <w:r>
        <w:t xml:space="preserve">. Hoitoasiakirjan </w:t>
      </w:r>
      <w:r w:rsidR="0018633A">
        <w:t>tallennus</w:t>
      </w:r>
      <w:r>
        <w:t xml:space="preserve"> omaan rekisteriin.</w:t>
      </w:r>
    </w:p>
    <w:p w14:paraId="4F65CBE2" w14:textId="5DA710E2" w:rsidR="00FD1838" w:rsidRDefault="00FD1838" w:rsidP="007E3B4B">
      <w:pPr>
        <w:pStyle w:val="Leipteksti"/>
        <w:numPr>
          <w:ilvl w:val="0"/>
          <w:numId w:val="8"/>
        </w:numPr>
        <w:spacing w:after="0"/>
      </w:pPr>
      <w:r>
        <w:t xml:space="preserve">Hoitoasiakirjan </w:t>
      </w:r>
      <w:r w:rsidR="0018633A">
        <w:t>tallennus</w:t>
      </w:r>
      <w:r>
        <w:t xml:space="preserve"> ostopalvelutilanteessa. Ostopalvelutilanteessa ostopalvelun tuottaja arkistoi hoitoasiakirjan ostopalvelun järjestäjän rekisteriin (ml. ostopalvelutilanteessa tuotettu ylläpidettävä asiakirja) </w:t>
      </w:r>
    </w:p>
    <w:p w14:paraId="03A1185A" w14:textId="6D3F91C1" w:rsidR="009C3D0F" w:rsidRDefault="009C3D0F" w:rsidP="007E3B4B">
      <w:pPr>
        <w:pStyle w:val="Leipteksti"/>
        <w:spacing w:before="240"/>
      </w:pPr>
      <w:r>
        <w:t xml:space="preserve">Käyttötapaus kuvaa myös uuden hoitoasiakirjan </w:t>
      </w:r>
      <w:r w:rsidR="001B2B7D">
        <w:t>tallennuksen</w:t>
      </w:r>
      <w:r>
        <w:t xml:space="preserve"> toimintansa päättäneen terveydenhuollon yksityisen rekisterinpitäjän rekisteriin</w:t>
      </w:r>
      <w:r w:rsidR="002215D7">
        <w:t xml:space="preserve"> </w:t>
      </w:r>
      <w:r>
        <w:t>[LT2]</w:t>
      </w:r>
      <w:r w:rsidR="00927F07">
        <w:t>.</w:t>
      </w:r>
    </w:p>
    <w:p w14:paraId="562FE566" w14:textId="225215BE" w:rsidR="009C3D0F" w:rsidRDefault="009C3D0F" w:rsidP="007E3B4B">
      <w:pPr>
        <w:pStyle w:val="Leipteksti"/>
        <w:numPr>
          <w:ilvl w:val="0"/>
          <w:numId w:val="8"/>
        </w:numPr>
      </w:pPr>
      <w:r>
        <w:t xml:space="preserve">Hoitoasiakirjan </w:t>
      </w:r>
      <w:r w:rsidR="0018633A">
        <w:t>tallennus</w:t>
      </w:r>
      <w:r>
        <w:t xml:space="preserve"> toimintansa päättäneen rekisterinpitäjän rekisteriin</w:t>
      </w:r>
      <w:r w:rsidR="002215D7">
        <w:t xml:space="preserve"> järjestämisvastuun perusteella</w:t>
      </w:r>
      <w:r>
        <w:t xml:space="preserve">. </w:t>
      </w:r>
      <w:r w:rsidR="0018633A">
        <w:t xml:space="preserve">Sanoman </w:t>
      </w:r>
      <w:r>
        <w:t xml:space="preserve">lähettävä organisaatio on järjestämisvastuullinen toimija eli hyvinvointialue tai Helsingin kaupunki. Asiakirja </w:t>
      </w:r>
      <w:r w:rsidR="00493B53">
        <w:lastRenderedPageBreak/>
        <w:t xml:space="preserve">tallennetaan </w:t>
      </w:r>
      <w:r>
        <w:t>toimintansa päättäneen rekisterinpitäjän rekisteriin.</w:t>
      </w:r>
      <w:r w:rsidR="002215D7">
        <w:t xml:space="preserve"> Käytettävä palvelupyyntö on PPA11.</w:t>
      </w:r>
    </w:p>
    <w:p w14:paraId="21FDA89D" w14:textId="2E057302" w:rsidR="002215D7" w:rsidRDefault="002215D7" w:rsidP="002215D7">
      <w:pPr>
        <w:pStyle w:val="Leipteksti"/>
        <w:numPr>
          <w:ilvl w:val="0"/>
          <w:numId w:val="8"/>
        </w:numPr>
      </w:pPr>
      <w:r>
        <w:t xml:space="preserve">Hoitoasiakirjan </w:t>
      </w:r>
      <w:r w:rsidR="0018633A">
        <w:t>tallennus</w:t>
      </w:r>
      <w:r>
        <w:t xml:space="preserve"> toimintansa päättäneen rekisterinpitäjän rekisteriin yhteisliitttymismallissa, jos palvelunantajat ovat sopineet yhteisrekisterinpitäjyydestä. </w:t>
      </w:r>
      <w:r w:rsidR="0018633A">
        <w:t xml:space="preserve">Sanoman </w:t>
      </w:r>
      <w:r>
        <w:t xml:space="preserve">lähettävä organisaatio on yhteisliittymän isäntäorganisaatio. Asiakirja </w:t>
      </w:r>
      <w:r w:rsidR="00493B53">
        <w:t>tallennetaan</w:t>
      </w:r>
      <w:r>
        <w:t xml:space="preserve"> toimintansa päättäneen rekisterinpitäjän rekisteriin. Käytettävä palvelupyyntö on PPA.</w:t>
      </w:r>
    </w:p>
    <w:p w14:paraId="5CE26FF0" w14:textId="2219F2AA" w:rsidR="00FD1838" w:rsidRDefault="00FD1838" w:rsidP="00FD1838">
      <w:pPr>
        <w:pStyle w:val="Leipteksti"/>
      </w:pPr>
      <w:r>
        <w:t xml:space="preserve">Potilastietojärjestelmä muodostaa palvelutapahtumaan kuuluvista merkinnöistä kertomusteksti-tyyppisen hoitoasiakirjan tai lomakemuotoisen potilasasiakirjan ja toimittaa sen </w:t>
      </w:r>
      <w:r w:rsidR="00977FB5">
        <w:t>Potilastietovarannon</w:t>
      </w:r>
      <w:r>
        <w:t xml:space="preserve"> </w:t>
      </w:r>
      <w:r w:rsidR="00493B53">
        <w:t>tallennettavaksi</w:t>
      </w:r>
      <w:r>
        <w:t>.</w:t>
      </w:r>
    </w:p>
    <w:p w14:paraId="1C19B42C" w14:textId="3D107539" w:rsidR="00FD1838" w:rsidRPr="00FD1838" w:rsidRDefault="00FD1838" w:rsidP="00FD1838">
      <w:pPr>
        <w:pStyle w:val="Leipteksti"/>
      </w:pPr>
      <w:r>
        <w:t xml:space="preserve">Käyttötapauksen lopputuloksena asiakirja on muodostettu, se on </w:t>
      </w:r>
      <w:r w:rsidR="0018633A">
        <w:t>tallennettu</w:t>
      </w:r>
      <w:r>
        <w:t xml:space="preserve"> </w:t>
      </w:r>
      <w:r w:rsidR="007D5DCB">
        <w:t>Potilastietovarantoon</w:t>
      </w:r>
      <w:r>
        <w:t xml:space="preserve"> ja potilastietojärjestelmässä on tieto</w:t>
      </w:r>
      <w:r w:rsidR="0018633A">
        <w:t xml:space="preserve"> Kantaan</w:t>
      </w:r>
      <w:r>
        <w:t xml:space="preserve"> </w:t>
      </w:r>
      <w:r w:rsidR="0018633A">
        <w:t>tallennuksesta</w:t>
      </w:r>
      <w:r>
        <w:t xml:space="preserve">. Onnistuneen </w:t>
      </w:r>
      <w:r w:rsidR="001B2B7D">
        <w:t>tallennuksen</w:t>
      </w:r>
      <w:r>
        <w:t xml:space="preserve">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1ECEDE5C" w:rsidR="00FD1838" w:rsidRDefault="00FD1838" w:rsidP="00FD1838">
      <w:pPr>
        <w:pStyle w:val="Numeroituluettelo"/>
      </w:pPr>
      <w:r>
        <w:t>Kantaan liittynyt järjestelmä, potilastietojärjestelmä, jatkossa Järjestelmä</w:t>
      </w:r>
      <w:r w:rsidR="00927F07">
        <w:t>.</w:t>
      </w:r>
    </w:p>
    <w:p w14:paraId="1CD6AF12" w14:textId="08140020" w:rsidR="00FD1838" w:rsidRPr="00FD1838" w:rsidRDefault="00AD1EB6" w:rsidP="00FD1838">
      <w:pPr>
        <w:pStyle w:val="Numeroituluettelo"/>
      </w:pPr>
      <w:r>
        <w:t>Potilastietovaranto ja Kanta-viestinvälitys, jatkossa Potilastietovaranto</w:t>
      </w:r>
      <w:r w:rsidR="00927F07">
        <w:t>.</w:t>
      </w:r>
    </w:p>
    <w:p w14:paraId="4E573819" w14:textId="18666A6C" w:rsidR="009F703C" w:rsidRDefault="009F703C" w:rsidP="009F703C">
      <w:pPr>
        <w:pStyle w:val="Otsikko2"/>
      </w:pPr>
      <w:bookmarkStart w:id="68" w:name="_Hlk156977830"/>
      <w:r w:rsidRPr="009F703C">
        <w:t>Esiehdot</w:t>
      </w:r>
    </w:p>
    <w:p w14:paraId="7C3D6B04" w14:textId="6FCA94BD" w:rsidR="00FD1838" w:rsidRDefault="00FD1838">
      <w:pPr>
        <w:pStyle w:val="Numeroituluettelo"/>
      </w:pPr>
      <w:r>
        <w:t>Potilas on yksilöity järjestelmässä henkilötunnuksella tai tilapäisellä yksilöintitunnuksella [LM11]</w:t>
      </w:r>
      <w:r w:rsidR="00927F07">
        <w:t>.</w:t>
      </w:r>
    </w:p>
    <w:p w14:paraId="5B3F70F0" w14:textId="49B91537" w:rsidR="00FD1838" w:rsidRDefault="00FD1838" w:rsidP="002E1066">
      <w:pPr>
        <w:pStyle w:val="Numeroituluettelo"/>
      </w:pPr>
      <w:r w:rsidRPr="002E1066">
        <w:t>Palvelutapahtumaan</w:t>
      </w:r>
      <w:r>
        <w:t xml:space="preserve"> liittyy yksi tai useampia potilasta koskevia merkintöjä tai valmis lomaketyyppinen merkintä</w:t>
      </w:r>
      <w:r w:rsidR="00927F07">
        <w:t>.</w:t>
      </w:r>
    </w:p>
    <w:p w14:paraId="2BDC8406" w14:textId="3B6DCE2B" w:rsidR="00FD1838" w:rsidRDefault="00FD1838" w:rsidP="00FD1838">
      <w:pPr>
        <w:pStyle w:val="Numeroituluettelo"/>
      </w:pPr>
      <w:r>
        <w:t xml:space="preserve">Palvelutapahtuma on arkistoitu samaan rekisteriin, mihin hoitoasiakirjat </w:t>
      </w:r>
      <w:r w:rsidR="00493B53">
        <w:t>tallennetaan</w:t>
      </w:r>
      <w:r>
        <w:t>.</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34F88402" w:rsidR="00FD1838" w:rsidRDefault="00FD1838" w:rsidP="00FD1838">
      <w:pPr>
        <w:pStyle w:val="Numeroituluettelo"/>
        <w:spacing w:after="0"/>
      </w:pPr>
      <w:r>
        <w:t xml:space="preserve">Lisäksi tilanteessa D (ostopalvelu): </w:t>
      </w:r>
    </w:p>
    <w:p w14:paraId="26FAC0D9" w14:textId="5C6FBC6A" w:rsidR="00FD1838" w:rsidRDefault="00FD1838" w:rsidP="00A642C1">
      <w:pPr>
        <w:pStyle w:val="Luettelokappale"/>
        <w:numPr>
          <w:ilvl w:val="0"/>
          <w:numId w:val="38"/>
        </w:numPr>
      </w:pPr>
      <w:r>
        <w:t>Ostopalvelutilanteessa potilas on yksilöitävä virallisella henkilötunnuksella</w:t>
      </w:r>
      <w:r w:rsidR="00927F07">
        <w:t>.</w:t>
      </w:r>
    </w:p>
    <w:p w14:paraId="7CC51D2B" w14:textId="7E8B25E1" w:rsidR="00FD1838" w:rsidRDefault="00FD1838" w:rsidP="00A642C1">
      <w:pPr>
        <w:pStyle w:val="Luettelokappale"/>
        <w:numPr>
          <w:ilvl w:val="0"/>
          <w:numId w:val="38"/>
        </w:numPr>
      </w:pPr>
      <w:r>
        <w:lastRenderedPageBreak/>
        <w:t xml:space="preserve">Palvelutapahtuma, johon hoitoasiakirja kuuluu, on </w:t>
      </w:r>
      <w:r w:rsidR="0018633A">
        <w:t>tallennettu</w:t>
      </w:r>
      <w:r>
        <w:t xml:space="preserve"> ostopalvelun järjestäjän rekisteriin, ja siinä on yksilöity ostopalvelun valtuutus [LT1]</w:t>
      </w:r>
      <w:r w:rsidR="00927F07">
        <w:t>.</w:t>
      </w:r>
    </w:p>
    <w:p w14:paraId="30FD00BE" w14:textId="3B3915E9" w:rsidR="00FD1838" w:rsidRDefault="00FD1838" w:rsidP="00A642C1">
      <w:pPr>
        <w:pStyle w:val="Luettelokappale"/>
        <w:numPr>
          <w:ilvl w:val="0"/>
          <w:numId w:val="38"/>
        </w:numPr>
      </w:pPr>
      <w:r>
        <w:t xml:space="preserve">Ostopalvelun järjestäjän arkistoasiakirjat-rekisterissä on palvelutapahtumassa yksilöity ostopalvelun valtuutus, joka oikeuttaa ostopalvelun tuottajan </w:t>
      </w:r>
      <w:r w:rsidR="00493B53">
        <w:t>tallentamaan</w:t>
      </w:r>
      <w:r>
        <w:t xml:space="preserve"> ostopalvelun järjestäjän rekisteriin [LT1]</w:t>
      </w:r>
      <w:r w:rsidR="00927F07">
        <w:t>.</w:t>
      </w:r>
    </w:p>
    <w:p w14:paraId="2C0D7B57" w14:textId="180A5826" w:rsidR="00FD1838" w:rsidRDefault="00FD1838" w:rsidP="00A642C1">
      <w:pPr>
        <w:pStyle w:val="Luettelokappale"/>
        <w:numPr>
          <w:ilvl w:val="0"/>
          <w:numId w:val="38"/>
        </w:numPr>
        <w:spacing w:before="0"/>
      </w:pPr>
      <w:r>
        <w:t xml:space="preserve">Ostopalvelun tuottajalla on tiedossa ostopalvelujen järjestäjän rekisteri, jota ostopalvelun valtuutus koskee ja johon asiakirjat </w:t>
      </w:r>
      <w:r w:rsidR="00493B53">
        <w:t>tallennetaan</w:t>
      </w:r>
      <w:r w:rsidR="00927F07">
        <w:t>.</w:t>
      </w:r>
    </w:p>
    <w:p w14:paraId="54B8DCF0" w14:textId="597926B2" w:rsidR="005C7BCE" w:rsidRDefault="005C7BCE" w:rsidP="007E3B4B">
      <w:pPr>
        <w:pStyle w:val="Numeroituluettelo"/>
        <w:spacing w:after="0"/>
      </w:pPr>
      <w:r>
        <w:t>Lisäksi tilanteessa E (</w:t>
      </w:r>
      <w:r w:rsidR="0018633A">
        <w:t>tallennus</w:t>
      </w:r>
      <w:r>
        <w:t xml:space="preserve"> toimintansa päättäneen rekisterinpitäjän rekisteriin</w:t>
      </w:r>
      <w:r w:rsidR="002215D7">
        <w:t xml:space="preserve"> järjestämisvastuun perusteella</w:t>
      </w:r>
      <w:r>
        <w:t>):</w:t>
      </w:r>
    </w:p>
    <w:p w14:paraId="5300D899" w14:textId="5BFEF0AA" w:rsidR="005C7BCE" w:rsidRDefault="005C7BCE"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3CFA558" w14:textId="17CE52EF" w:rsidR="00F00848" w:rsidRDefault="00F00848" w:rsidP="002F247D">
      <w:pPr>
        <w:pStyle w:val="Numeroituluettelo"/>
        <w:spacing w:after="0"/>
      </w:pPr>
      <w:r>
        <w:t>Lisäksi tilanteessa F (</w:t>
      </w:r>
      <w:r w:rsidR="0018633A">
        <w:t>tallennus</w:t>
      </w:r>
      <w:r>
        <w:t xml:space="preserve"> toimintansa päättäneen rekisterinpitäjän rekisteriin yhteisliittymismallissa):</w:t>
      </w:r>
    </w:p>
    <w:p w14:paraId="5E63A17E" w14:textId="073D7841" w:rsidR="002215D7" w:rsidRDefault="00F00848"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07EAB372" w14:textId="77777777" w:rsidR="005C7BCE" w:rsidRPr="00FD1838" w:rsidRDefault="005C7BCE" w:rsidP="007E3B4B"/>
    <w:bookmarkEnd w:id="68"/>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2DB19557" w:rsidR="00FD1838" w:rsidRDefault="00FD1838" w:rsidP="00A642C1">
      <w:pPr>
        <w:pStyle w:val="Luettelokappale"/>
        <w:numPr>
          <w:ilvl w:val="0"/>
          <w:numId w:val="38"/>
        </w:numPr>
        <w:spacing w:before="0"/>
      </w:pPr>
      <w:r>
        <w:t>Järjestelmä kerää käsittelyssä olevaan palvelutapahtumaan liittyvät valmiit merkinnät ja valitsee ne</w:t>
      </w:r>
      <w:r w:rsidR="00FA0EDF">
        <w:t>,</w:t>
      </w:r>
      <w:r>
        <w:t xml:space="preserve"> jotka voi liittää samaan kertomusteksti-tyyppiseen hoitoasiakirjaan.</w:t>
      </w:r>
    </w:p>
    <w:p w14:paraId="65B8F557" w14:textId="5B16CBA0" w:rsidR="00FD1838" w:rsidRDefault="00FD1838" w:rsidP="00A642C1">
      <w:pPr>
        <w:pStyle w:val="Luettelokappale"/>
        <w:numPr>
          <w:ilvl w:val="0"/>
          <w:numId w:val="38"/>
        </w:numPr>
        <w:spacing w:before="0"/>
      </w:pPr>
      <w:r>
        <w:t>Samaan asiakirjaan voidaan viedä merkintöjä, joille voidaan asettaa samat kuvailutiedot. Lisäksi on huomioitava alla luetellut säännöt.</w:t>
      </w:r>
    </w:p>
    <w:p w14:paraId="03A8F6BB" w14:textId="11165B7C" w:rsidR="00FD1838" w:rsidRDefault="00FD1838" w:rsidP="00A642C1">
      <w:pPr>
        <w:pStyle w:val="Luettelokappale"/>
        <w:numPr>
          <w:ilvl w:val="0"/>
          <w:numId w:val="38"/>
        </w:numPr>
        <w:spacing w:before="0"/>
      </w:pPr>
      <w:r>
        <w:t xml:space="preserve">Yhdestä palvelutapahtumasta muodostetaan mahdollisimman vähän erillisiä asiakirjoja, kuitenkin niin että asiakirjojen koko pysyy kohtuullisena [LM12]. </w:t>
      </w:r>
    </w:p>
    <w:p w14:paraId="040E1B89" w14:textId="71358843" w:rsidR="00FD1838" w:rsidRDefault="00FD1838" w:rsidP="00A642C1">
      <w:pPr>
        <w:pStyle w:val="Luettelokappale"/>
        <w:numPr>
          <w:ilvl w:val="0"/>
          <w:numId w:val="38"/>
        </w:numPr>
        <w:spacing w:before="0"/>
      </w:pPr>
      <w:r>
        <w:t>Jotkin merkinnät on arkistoitava erillisenä asiakirjana. Päättely tehdään näkymäkoodiston Erillinen</w:t>
      </w:r>
      <w:r w:rsidR="00AE618E">
        <w:t xml:space="preserve"> </w:t>
      </w:r>
      <w:r>
        <w:t>asiakirja</w:t>
      </w:r>
      <w:r w:rsidR="00AE618E">
        <w:t xml:space="preserve"> </w:t>
      </w:r>
      <w:r>
        <w:t xml:space="preserve">-tiedon perusteella [LK1]. Tällöin asiakirjaan valitaan vain merkintöjä, joilla on sama näkymäkoodi, joka edellyttää </w:t>
      </w:r>
      <w:r w:rsidR="001B2B7D">
        <w:t>tallennusta</w:t>
      </w:r>
      <w:r>
        <w:t xml:space="preserve"> erillisenä asiakirjana.</w:t>
      </w:r>
    </w:p>
    <w:p w14:paraId="2C4301B4" w14:textId="69E4BC51" w:rsidR="00FD1838" w:rsidRDefault="00FD1838" w:rsidP="00A642C1">
      <w:pPr>
        <w:pStyle w:val="Luettelokappale"/>
        <w:numPr>
          <w:ilvl w:val="0"/>
          <w:numId w:val="38"/>
        </w:numPr>
        <w:spacing w:before="0"/>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r w:rsidR="00927F07">
        <w:t>.</w:t>
      </w:r>
    </w:p>
    <w:p w14:paraId="21A5334E" w14:textId="4D89D6B2" w:rsidR="00FD1838" w:rsidRDefault="00FD1838" w:rsidP="00A642C1">
      <w:pPr>
        <w:pStyle w:val="Luettelokappale"/>
        <w:numPr>
          <w:ilvl w:val="0"/>
          <w:numId w:val="38"/>
        </w:numPr>
        <w:spacing w:before="0"/>
      </w:pPr>
      <w:r>
        <w:t>Asiakirjan merkinnöillä tulee olla sama tehtäväluokka ja säilytysaikaluokka. Järjestelmä päättelee merkinnän säilytysaikaluokan, ja valitsee muodostettavaan asiakirjaan ne merkinnät, joiden säilytysaikaluokka on sama.</w:t>
      </w:r>
    </w:p>
    <w:p w14:paraId="59ADF3CD" w14:textId="6D6E3D1E" w:rsidR="00FD1838" w:rsidRDefault="00FD1838" w:rsidP="00A642C1">
      <w:pPr>
        <w:pStyle w:val="Luettelokappale"/>
        <w:numPr>
          <w:ilvl w:val="0"/>
          <w:numId w:val="38"/>
        </w:numPr>
        <w:spacing w:before="0"/>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r w:rsidR="00927F07">
        <w:t>.</w:t>
      </w:r>
    </w:p>
    <w:p w14:paraId="016EEFB8" w14:textId="0115D304" w:rsidR="00FD1838" w:rsidRDefault="00FD1838" w:rsidP="00FD1838">
      <w:pPr>
        <w:pStyle w:val="Numeroituluettelo"/>
      </w:pPr>
      <w:r>
        <w:lastRenderedPageBreak/>
        <w:t>Tilanteessa B (lomakeasiakirja) Järjestelmä ottaa käsittelyyn lomake-merkinnän käyttäjän käynnistämänä. Lomaketyyppisestä näkymästä tuotetaan aina oma itsenäinen asiakirja, joka sisältää yhden merkinnän.</w:t>
      </w:r>
    </w:p>
    <w:p w14:paraId="17EF1D12" w14:textId="3DF9156B" w:rsidR="00FD1838" w:rsidRDefault="00FD1838" w:rsidP="00FD1838">
      <w:pPr>
        <w:pStyle w:val="Numeroituluettelo"/>
        <w:spacing w:after="0"/>
      </w:pPr>
      <w:r>
        <w:t xml:space="preserve">Järjestelmä muodostaa valituista merkinnöistä </w:t>
      </w:r>
      <w:r w:rsidR="00493B53">
        <w:t xml:space="preserve">Kantaan tallennettavan CDA </w:t>
      </w:r>
      <w:r>
        <w:t xml:space="preserve">R2 -asiakirjan seuraavilla periaatteilla [V1, LM2] </w:t>
      </w:r>
    </w:p>
    <w:p w14:paraId="4B3AE9FF" w14:textId="6AD72216" w:rsidR="00FD1838" w:rsidRDefault="00FD1838" w:rsidP="00A642C1">
      <w:pPr>
        <w:pStyle w:val="Luettelokappale"/>
        <w:numPr>
          <w:ilvl w:val="0"/>
          <w:numId w:val="38"/>
        </w:numPr>
        <w:spacing w:before="0"/>
      </w:pPr>
      <w:r>
        <w:t>Asiakirjan rakenne noudattaa yleistä ”</w:t>
      </w:r>
      <w:r w:rsidR="00977FB5">
        <w:t>Potilastietovarannon</w:t>
      </w:r>
      <w:r>
        <w:t xml:space="preserve"> kertomus ja lomakkeet” -oppaan </w:t>
      </w:r>
      <w:r w:rsidR="00927F07" w:rsidRPr="00927F07">
        <w:t>rakennetta tai aihealuekohtaista tarkempaa rakennetta</w:t>
      </w:r>
      <w:r w:rsidR="00927F07">
        <w:t>,</w:t>
      </w:r>
      <w:r w:rsidR="00927F07" w:rsidRPr="00927F07">
        <w:t xml:space="preserve"> </w:t>
      </w:r>
      <w:r>
        <w:t>jos sellainen on määritelty</w:t>
      </w:r>
      <w:r w:rsidR="00927F07">
        <w:t>.</w:t>
      </w:r>
    </w:p>
    <w:p w14:paraId="2E2FB24B" w14:textId="7D27D782" w:rsidR="00FD1838" w:rsidRDefault="00FD1838" w:rsidP="00A642C1">
      <w:pPr>
        <w:pStyle w:val="Luettelokappale"/>
        <w:numPr>
          <w:ilvl w:val="0"/>
          <w:numId w:val="38"/>
        </w:numPr>
        <w:spacing w:before="0"/>
      </w:pPr>
      <w:r>
        <w:t>Asiakirjalle täydennetään kuvailutiedot kuvailutietojen määrittelyn mukaisesti [LM5]</w:t>
      </w:r>
      <w:r w:rsidR="00927F07">
        <w:t>.</w:t>
      </w:r>
    </w:p>
    <w:p w14:paraId="76D7B086" w14:textId="3574559E" w:rsidR="00FD1838" w:rsidRDefault="00FD1838" w:rsidP="00A642C1">
      <w:pPr>
        <w:pStyle w:val="Luettelokappale"/>
        <w:numPr>
          <w:ilvl w:val="0"/>
          <w:numId w:val="38"/>
        </w:numPr>
        <w:spacing w:before="0"/>
      </w:pPr>
      <w:r>
        <w:t xml:space="preserve">Lisäksi tilanteessa B (lomakeasiakirja): </w:t>
      </w:r>
    </w:p>
    <w:p w14:paraId="4B9BF73F" w14:textId="70A1DA07" w:rsidR="00FD1838" w:rsidRDefault="00FD1838" w:rsidP="007E3B4B">
      <w:pPr>
        <w:pStyle w:val="Luettelokappale"/>
        <w:numPr>
          <w:ilvl w:val="1"/>
          <w:numId w:val="5"/>
        </w:numPr>
        <w:spacing w:before="0"/>
      </w:pPr>
      <w:r>
        <w:t>Asiakirjan rakenne noudattaa ”</w:t>
      </w:r>
      <w:r w:rsidR="00977FB5">
        <w:t>Potilastietovarannon</w:t>
      </w:r>
      <w:r>
        <w:t xml:space="preserve"> kertomus ja lomakkeet” -oppaassa määriteltyä lomakemekanismia [LM2]</w:t>
      </w:r>
      <w:r w:rsidR="00927F07">
        <w:t>.</w:t>
      </w:r>
    </w:p>
    <w:p w14:paraId="3968FB63" w14:textId="60AD1A6E" w:rsidR="00FD1838" w:rsidRDefault="00FD1838" w:rsidP="007E3B4B">
      <w:pPr>
        <w:pStyle w:val="Luettelokappale"/>
        <w:numPr>
          <w:ilvl w:val="1"/>
          <w:numId w:val="5"/>
        </w:numPr>
        <w:spacing w:before="0"/>
      </w:pPr>
      <w:r>
        <w:t>CDA R2-rakenteessa käytetään lomakekohtaista tarkempaa rakennetta, jossa on eritelty kenttäryhmät (kaikki kentät ja kunkin kentän tietotyyppi)</w:t>
      </w:r>
      <w:r w:rsidR="00927F07">
        <w:t>.</w:t>
      </w:r>
    </w:p>
    <w:p w14:paraId="0B80D418" w14:textId="6BDBE2C6" w:rsidR="00FD1838" w:rsidRDefault="00FD1838" w:rsidP="007E3B4B">
      <w:pPr>
        <w:pStyle w:val="Luettelokappale"/>
        <w:numPr>
          <w:ilvl w:val="1"/>
          <w:numId w:val="5"/>
        </w:numPr>
        <w:spacing w:before="0"/>
      </w:pPr>
      <w:r>
        <w:t>Kentät sijoitetaan asiakirjaan lomakkeen rakennemäärittelyssä olevan tulostusjärjestyskentän mukaisesti (pienimmästä numerosta alkaen nousevassa järjestyksessä)</w:t>
      </w:r>
      <w:r w:rsidR="00927F07">
        <w:t>.</w:t>
      </w:r>
    </w:p>
    <w:p w14:paraId="68554900" w14:textId="3F08E083" w:rsidR="00FD1838" w:rsidRDefault="00FD1838" w:rsidP="00A642C1">
      <w:pPr>
        <w:pStyle w:val="Luettelokappale"/>
        <w:numPr>
          <w:ilvl w:val="0"/>
          <w:numId w:val="38"/>
        </w:numPr>
        <w:spacing w:before="0"/>
      </w:pPr>
      <w:r>
        <w:t xml:space="preserve">Lisäksi tilanteessa D (ostopalvelu) Järjestelmä tuottaa asiakirjalle seuraavat tiedot: </w:t>
      </w:r>
    </w:p>
    <w:p w14:paraId="2ADE6C41" w14:textId="6D97A696" w:rsidR="00FD1838" w:rsidRDefault="00FD1838" w:rsidP="007E3B4B">
      <w:pPr>
        <w:pStyle w:val="Luettelokappale"/>
        <w:numPr>
          <w:ilvl w:val="1"/>
          <w:numId w:val="5"/>
        </w:numPr>
        <w:spacing w:before="0"/>
      </w:pPr>
      <w:r>
        <w:t>Asiakirjan rekisterinpitäjä on ostopalvelun järjestäjän rekisterinpitäjä</w:t>
      </w:r>
      <w:r w:rsidR="00927F07">
        <w:t>.</w:t>
      </w:r>
    </w:p>
    <w:p w14:paraId="31EBB8A1" w14:textId="6DDEAE9E" w:rsidR="00FD1838" w:rsidRDefault="00FD1838" w:rsidP="007E3B4B">
      <w:pPr>
        <w:pStyle w:val="Luettelokappale"/>
        <w:numPr>
          <w:ilvl w:val="1"/>
          <w:numId w:val="5"/>
        </w:numPr>
        <w:spacing w:before="0"/>
      </w:pPr>
      <w:r>
        <w:t>Hoitotapahtumaan osallistunut palveluyksikkö on tuottajan oma palveluyksikkö</w:t>
      </w:r>
      <w:r w:rsidR="00927F07">
        <w:t>.</w:t>
      </w:r>
    </w:p>
    <w:p w14:paraId="3B16C91D" w14:textId="12DDD36B" w:rsidR="00FD1838" w:rsidRDefault="00FD1838"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r w:rsidR="00927F07">
        <w:t>.</w:t>
      </w:r>
    </w:p>
    <w:p w14:paraId="0B7A5FC3" w14:textId="7333F218" w:rsidR="00FF07A6" w:rsidRDefault="00FF07A6" w:rsidP="006D0F2A">
      <w:pPr>
        <w:pStyle w:val="Luettelokappale"/>
        <w:numPr>
          <w:ilvl w:val="0"/>
          <w:numId w:val="5"/>
        </w:numPr>
        <w:spacing w:before="0"/>
      </w:pPr>
      <w:r>
        <w:t>Lisäksi tilanteessa F (</w:t>
      </w:r>
      <w:r w:rsidR="0018633A">
        <w:t>tallennus</w:t>
      </w:r>
      <w:r>
        <w:t xml:space="preserve"> toimintansa päättäneen rekisteriin yhteisliittymistilanteessa):</w:t>
      </w:r>
      <w:r>
        <w:br/>
      </w:r>
      <w:r w:rsidR="0018633A">
        <w:t xml:space="preserve">Sanomalla </w:t>
      </w:r>
      <w:r>
        <w:t xml:space="preserve">on ilmoitettava erityinen syy koodiarvolla 17 </w:t>
      </w:r>
      <w:r w:rsidRPr="00631841">
        <w:t>”</w:t>
      </w:r>
      <w:r w:rsidR="006E7AAF" w:rsidRPr="00631841">
        <w:t xml:space="preserve">Toimintansa päättäneen </w:t>
      </w:r>
      <w:r w:rsidR="006E7AAF">
        <w:t>palvelunantajan asiakasrekisterin käsittely</w:t>
      </w:r>
      <w:r w:rsidRPr="00631841">
        <w:t xml:space="preserve">”. </w:t>
      </w:r>
      <w:r>
        <w:t>[LK8]</w:t>
      </w:r>
    </w:p>
    <w:p w14:paraId="15361FDC" w14:textId="69E4ADEC" w:rsidR="00FD1838" w:rsidRDefault="00FD1838" w:rsidP="00FD1838">
      <w:pPr>
        <w:pStyle w:val="Numeroituluettelo"/>
        <w:spacing w:after="0"/>
      </w:pPr>
      <w:r>
        <w:t>Järjestelmä allekirjoittaa asiakirjan järjestelmäallekirjoitus-varmenteella [V2, LM3]</w:t>
      </w:r>
      <w:r w:rsidR="00927F07">
        <w:t>.</w:t>
      </w:r>
      <w:r>
        <w:t xml:space="preserve"> </w:t>
      </w:r>
    </w:p>
    <w:p w14:paraId="5870F37E" w14:textId="3BF356C4" w:rsidR="00FD1838" w:rsidRDefault="00FD1838" w:rsidP="00A642C1">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392B8A6E" w:rsidR="00FD1838" w:rsidRDefault="00FD1838" w:rsidP="00FD1838">
      <w:pPr>
        <w:pStyle w:val="Numeroituluettelo"/>
      </w:pPr>
      <w:r>
        <w:t>Järjestelmä tallentaa tiedon siitä, mihin asiakirjaan merkintä liitettiin [V3]</w:t>
      </w:r>
      <w:r w:rsidR="00927F07">
        <w:t>.</w:t>
      </w:r>
    </w:p>
    <w:p w14:paraId="4D4F2986" w14:textId="3E4976CD" w:rsidR="00FD1838" w:rsidRDefault="00FD1838" w:rsidP="00FD1838">
      <w:pPr>
        <w:pStyle w:val="Numeroituluettelo"/>
        <w:spacing w:after="0"/>
      </w:pPr>
      <w:r>
        <w:t xml:space="preserve">Järjestelmä arkistoi asiakirjan alikäyttötapauksen </w:t>
      </w:r>
      <w:r w:rsidR="00493B53">
        <w:t>Tallenna</w:t>
      </w:r>
      <w:r>
        <w:t xml:space="preserve"> asiakirja mukaisesti [V4]</w:t>
      </w:r>
      <w:r w:rsidR="00927F07">
        <w:t>.</w:t>
      </w:r>
      <w:r>
        <w:t xml:space="preserve"> </w:t>
      </w:r>
    </w:p>
    <w:p w14:paraId="70F8E161" w14:textId="7C3B37CD" w:rsidR="00FD1838" w:rsidRDefault="00FD1838" w:rsidP="00A642C1">
      <w:pPr>
        <w:pStyle w:val="Luettelokappale"/>
        <w:numPr>
          <w:ilvl w:val="0"/>
          <w:numId w:val="38"/>
        </w:numPr>
        <w:spacing w:before="0"/>
      </w:pPr>
      <w:r>
        <w:lastRenderedPageBreak/>
        <w:t>MR-sanoma on RCMR_IN100002FI01</w:t>
      </w:r>
      <w:r w:rsidR="00927F07">
        <w:t>.</w:t>
      </w:r>
    </w:p>
    <w:p w14:paraId="16EB3D74" w14:textId="15F09893" w:rsidR="00FD1838" w:rsidRDefault="00FD1838" w:rsidP="00A642C1">
      <w:pPr>
        <w:pStyle w:val="Luettelokappale"/>
        <w:numPr>
          <w:ilvl w:val="0"/>
          <w:numId w:val="38"/>
        </w:numPr>
        <w:spacing w:before="0"/>
      </w:pPr>
      <w:r>
        <w:t xml:space="preserve">Palvelupyyntö on [LK3] </w:t>
      </w:r>
    </w:p>
    <w:p w14:paraId="59A13E51" w14:textId="43086EAE" w:rsidR="00FD1838" w:rsidRDefault="00FD1838" w:rsidP="007E3B4B">
      <w:pPr>
        <w:pStyle w:val="Luettelokappale"/>
        <w:numPr>
          <w:ilvl w:val="1"/>
          <w:numId w:val="5"/>
        </w:numPr>
        <w:spacing w:before="0" w:after="0"/>
      </w:pPr>
      <w:r>
        <w:t>PPA, Potilasasiakirjojen arkistointi</w:t>
      </w:r>
    </w:p>
    <w:p w14:paraId="358AD111" w14:textId="06D8A0DF" w:rsidR="005C7BCE" w:rsidRDefault="005C7BCE" w:rsidP="007E3B4B">
      <w:pPr>
        <w:pStyle w:val="Luettelokappale"/>
        <w:numPr>
          <w:ilvl w:val="1"/>
          <w:numId w:val="5"/>
        </w:numPr>
        <w:spacing w:before="0"/>
      </w:pPr>
      <w:r>
        <w:t xml:space="preserve">poikkeus tilanteessa </w:t>
      </w:r>
      <w:r w:rsidR="00182F11">
        <w:t>E</w:t>
      </w:r>
      <w:r>
        <w:t xml:space="preserve">: PPA11, </w:t>
      </w:r>
      <w:r w:rsidRPr="006726B8">
        <w:t>Potilasasiakirjojen arkistointi toimintansa päättäneen rekisterinpitäjän rekisteriin</w:t>
      </w:r>
      <w:r>
        <w:t xml:space="preserve"> [LT3]</w:t>
      </w:r>
      <w:r w:rsidR="00927F07">
        <w:t>.</w:t>
      </w:r>
    </w:p>
    <w:p w14:paraId="19E08597" w14:textId="235F648D" w:rsidR="00FD1838" w:rsidRDefault="00FD1838" w:rsidP="00FD1838">
      <w:pPr>
        <w:pStyle w:val="Numeroituluettelo"/>
      </w:pPr>
      <w:r>
        <w:t xml:space="preserve">Järjestelmä tallentaa tiedon siitä, että merkintä on </w:t>
      </w:r>
      <w:r w:rsidR="0018633A">
        <w:t>tallennettu</w:t>
      </w:r>
      <w:r>
        <w:t xml:space="preserve"> [V3]</w:t>
      </w:r>
      <w:r w:rsidR="00927F07">
        <w:t>.</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1DA1330A" w:rsidR="00FD1838" w:rsidRDefault="00FD1838" w:rsidP="00FD1838">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6A8E6ED5" w14:textId="62EBBD54" w:rsidR="00C662C6" w:rsidRDefault="003B7920" w:rsidP="00780943">
      <w:pPr>
        <w:pStyle w:val="Leipteksti"/>
      </w:pPr>
      <w:r w:rsidRPr="00FD1838">
        <w:t xml:space="preserve">LT1 Ostopalveluratkaisun siirtymäaikana palvelutapahtuma on voitu </w:t>
      </w:r>
      <w:r w:rsidR="00493B53">
        <w:t>tallentaa</w:t>
      </w:r>
      <w:r w:rsidRPr="00FD1838">
        <w:t xml:space="preserve"> myös ilman ostopalvelun valtuutuksen tunnistetta. Ostopalvelun järjestäjän arkistoasiakirjat-rekisterissä on oltava kuitenkin ostopalvelun valtuutus, joka oikeuttaa ostopalvelun tuottajan </w:t>
      </w:r>
      <w:r w:rsidR="00493B53">
        <w:t>tallentamaan</w:t>
      </w:r>
      <w:r w:rsidRPr="00FD1838">
        <w:t xml:space="preserve"> ostopalvelun järjestäjän rekisteriin.</w:t>
      </w:r>
    </w:p>
    <w:p w14:paraId="16FC7232" w14:textId="72DAA6C1" w:rsidR="009C3D0F" w:rsidRDefault="009C3D0F" w:rsidP="009C3D0F">
      <w:pPr>
        <w:pStyle w:val="Leipteksti"/>
      </w:pPr>
      <w:r>
        <w:t xml:space="preserve">LT2 Toimintansa päättäneen rekisterinpitäjän rekisteriin </w:t>
      </w:r>
      <w:r w:rsidR="00493B53">
        <w:t>ei tallenneta</w:t>
      </w:r>
      <w:r>
        <w:t xml:space="preserve"> uutta tietoa, mutta tietoja voidaan korjata. Jos korjaustilanteessa asiakirjan versiointi ei ole teknisistä syistä mahdollista, voidaan asiakirja joutua mitätöimään ja </w:t>
      </w:r>
      <w:r w:rsidR="00493B53">
        <w:t>tallentamaan</w:t>
      </w:r>
      <w:r>
        <w:t xml:space="preserve">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6DB59365" w14:textId="77777777" w:rsidR="009C3D0F" w:rsidRDefault="009C3D0F" w:rsidP="009C3D0F">
      <w:pPr>
        <w:pStyle w:val="Leipteksti"/>
        <w:spacing w:after="0"/>
      </w:pPr>
      <w:r>
        <w:t>LT3 Organisaatiotiedot MR-sanomalla, kun järjestämisvastuullinen rekisterinpitäjä arkistoi toimintansa päättäneen rekisterinpitäjän rekisteriin:</w:t>
      </w:r>
    </w:p>
    <w:p w14:paraId="69E48279" w14:textId="77777777" w:rsidR="009C3D0F" w:rsidRDefault="009C3D0F"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7E6E54AA" w14:textId="77777777" w:rsidR="009C3D0F" w:rsidRDefault="009C3D0F" w:rsidP="00A642C1">
      <w:pPr>
        <w:pStyle w:val="Leipteksti"/>
        <w:numPr>
          <w:ilvl w:val="0"/>
          <w:numId w:val="34"/>
        </w:numPr>
        <w:spacing w:after="0"/>
      </w:pPr>
      <w:r>
        <w:lastRenderedPageBreak/>
        <w:t>Toimintansa päättäneen rekisterinpitäjän tiedot tulevat sanomatyyppiin asiakirjan rekisterinpitäjän tietoihin.</w:t>
      </w:r>
    </w:p>
    <w:p w14:paraId="69B2EF7F" w14:textId="23D0070B" w:rsidR="009C3D0F" w:rsidRDefault="009C3D0F" w:rsidP="00A642C1">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1A49EB4B" w14:textId="29042DB4" w:rsidR="00C33701" w:rsidRPr="00FD1838" w:rsidRDefault="00C33701" w:rsidP="00472797"/>
    <w:p w14:paraId="5A0AC4DA" w14:textId="7EAAF879" w:rsidR="009F703C" w:rsidRDefault="00493B53" w:rsidP="00FD1838">
      <w:pPr>
        <w:pStyle w:val="Otsikko1"/>
      </w:pPr>
      <w:bookmarkStart w:id="69" w:name="_Toc216782553"/>
      <w:r>
        <w:t>Tallenna</w:t>
      </w:r>
      <w:r w:rsidR="00FD1838" w:rsidRPr="00FD1838">
        <w:t xml:space="preserve"> hoitoasiakirja</w:t>
      </w:r>
      <w:bookmarkEnd w:id="69"/>
    </w:p>
    <w:p w14:paraId="6A2ED68E" w14:textId="13C0A6D7" w:rsidR="009F703C" w:rsidRDefault="009F703C" w:rsidP="009F703C">
      <w:pPr>
        <w:pStyle w:val="Otsikko2"/>
      </w:pPr>
      <w:r w:rsidRPr="009F703C">
        <w:t>Käyttötapauksen yleiskuvaus ja lopputulos</w:t>
      </w:r>
    </w:p>
    <w:p w14:paraId="381EA3ED" w14:textId="000B451A" w:rsidR="006243B8" w:rsidRDefault="006243B8" w:rsidP="006243B8">
      <w:pPr>
        <w:pStyle w:val="Leipteksti"/>
      </w:pPr>
      <w:r>
        <w:t xml:space="preserve">Käyttötapaus kuvaa uuden hoitoasiakirjan muodostamisen tekniset periaatteet seuraavissa </w:t>
      </w:r>
      <w:r w:rsidR="00FB2EB2">
        <w:t>tallennus</w:t>
      </w:r>
      <w:r>
        <w:t>tilanteissa:</w:t>
      </w:r>
    </w:p>
    <w:p w14:paraId="0A8386A1" w14:textId="77777777" w:rsidR="006243B8" w:rsidRDefault="006243B8" w:rsidP="006243B8">
      <w:pPr>
        <w:pStyle w:val="Leipteksti"/>
        <w:spacing w:after="0"/>
      </w:pPr>
      <w:r>
        <w:t>Asiakirjatyypin mukaan</w:t>
      </w:r>
    </w:p>
    <w:p w14:paraId="72D0858F" w14:textId="476C9B88" w:rsidR="006243B8" w:rsidRDefault="006243B8" w:rsidP="00D54165">
      <w:pPr>
        <w:pStyle w:val="Leipteksti"/>
        <w:numPr>
          <w:ilvl w:val="0"/>
          <w:numId w:val="9"/>
        </w:numPr>
        <w:spacing w:after="0"/>
      </w:pPr>
      <w:r>
        <w:t xml:space="preserve">Kertomusteksti-muotoisen hoitoasiakirjan </w:t>
      </w:r>
      <w:r w:rsidR="00FB2EB2">
        <w:t>tallennus</w:t>
      </w:r>
      <w:r>
        <w:t xml:space="preserve">. Myös ylläpidettävän asiakirjan </w:t>
      </w:r>
      <w:r w:rsidR="00FB2EB2">
        <w:t>tallennus</w:t>
      </w:r>
      <w:r>
        <w:t xml:space="preserve"> noudattaa kertomusteksti-muotoisen hoitoasiakirjan </w:t>
      </w:r>
      <w:r w:rsidR="001B2B7D">
        <w:t>tallennuksen</w:t>
      </w:r>
      <w:r>
        <w:t xml:space="preserve">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2C9795B6" w:rsidR="006243B8" w:rsidRDefault="006243B8" w:rsidP="00D54165">
      <w:pPr>
        <w:pStyle w:val="Leipteksti"/>
        <w:numPr>
          <w:ilvl w:val="0"/>
          <w:numId w:val="9"/>
        </w:numPr>
        <w:spacing w:after="0"/>
      </w:pPr>
      <w:r>
        <w:t xml:space="preserve">Lomakemuotoisen hoitoasiakirjan </w:t>
      </w:r>
      <w:r w:rsidR="00FB2EB2">
        <w:t>tallennus</w:t>
      </w:r>
    </w:p>
    <w:p w14:paraId="1EB2EAF3" w14:textId="77777777" w:rsidR="006243B8" w:rsidRDefault="006243B8" w:rsidP="006243B8">
      <w:pPr>
        <w:pStyle w:val="Leipteksti"/>
        <w:spacing w:after="0"/>
        <w:ind w:left="2138"/>
      </w:pPr>
    </w:p>
    <w:p w14:paraId="62FACDB5" w14:textId="01F6E49D" w:rsidR="006243B8" w:rsidRDefault="00FB2EB2" w:rsidP="006243B8">
      <w:pPr>
        <w:pStyle w:val="Leipteksti"/>
        <w:spacing w:after="0"/>
      </w:pPr>
      <w:r>
        <w:t>Tallennus</w:t>
      </w:r>
      <w:r w:rsidR="006243B8">
        <w:t xml:space="preserve">tilanteen mukaan (kaikissa tilanteissa sekä kertomusteksti-muotoisen (A) että lomakemuotoisen hoitoasiakirjan (B) </w:t>
      </w:r>
      <w:r>
        <w:t>tallennus</w:t>
      </w:r>
      <w:r w:rsidR="006243B8">
        <w:t xml:space="preserve"> on mahdollinen)</w:t>
      </w:r>
    </w:p>
    <w:p w14:paraId="4AB286E6" w14:textId="462C3C97" w:rsidR="006243B8" w:rsidRDefault="006243B8" w:rsidP="00D54165">
      <w:pPr>
        <w:pStyle w:val="Leipteksti"/>
        <w:numPr>
          <w:ilvl w:val="0"/>
          <w:numId w:val="9"/>
        </w:numPr>
        <w:spacing w:after="0"/>
      </w:pPr>
      <w:r>
        <w:t xml:space="preserve">Hoitoasiakirjan </w:t>
      </w:r>
      <w:r w:rsidR="00FB2EB2">
        <w:t>tallennus</w:t>
      </w:r>
      <w:r>
        <w:t xml:space="preserve">. Hoitoasiakirjan </w:t>
      </w:r>
      <w:r w:rsidR="00FB2EB2">
        <w:t>tallennus</w:t>
      </w:r>
      <w:r>
        <w:t xml:space="preserve"> omaan rekisteriin.</w:t>
      </w:r>
    </w:p>
    <w:p w14:paraId="3DEDFFD8" w14:textId="7D078FD3" w:rsidR="006243B8" w:rsidRDefault="006243B8" w:rsidP="00D54165">
      <w:pPr>
        <w:pStyle w:val="Leipteksti"/>
        <w:numPr>
          <w:ilvl w:val="0"/>
          <w:numId w:val="9"/>
        </w:numPr>
        <w:spacing w:after="0"/>
      </w:pPr>
      <w:r>
        <w:t xml:space="preserve">Vanhan hoitoasiakirjan </w:t>
      </w:r>
      <w:r w:rsidR="00FB2EB2">
        <w:t>tallennus</w:t>
      </w:r>
      <w:r>
        <w:t xml:space="preserve">. </w:t>
      </w:r>
    </w:p>
    <w:p w14:paraId="7A835C23" w14:textId="26257CCD" w:rsidR="001F4A66" w:rsidRDefault="006243B8" w:rsidP="001C0A14">
      <w:pPr>
        <w:pStyle w:val="Leipteksti"/>
        <w:numPr>
          <w:ilvl w:val="0"/>
          <w:numId w:val="9"/>
        </w:numPr>
        <w:spacing w:after="0"/>
      </w:pPr>
      <w:r>
        <w:t xml:space="preserve">Hoitoasiakirjan </w:t>
      </w:r>
      <w:r w:rsidR="00FB2EB2">
        <w:t>tallennus</w:t>
      </w:r>
      <w:r>
        <w:t xml:space="preserve"> ostopalvelutilanteessa. Ostopalvelutilanteessa ostopalvelun tuottaja arkistoi hoitoasiakirjan ostopalvelun järjestäjän rekisteriin (ml. ostopalvelutilanteessa tuotettu ylläpidettävä asiakirja) </w:t>
      </w:r>
    </w:p>
    <w:p w14:paraId="6ED7B1A4" w14:textId="073194BA" w:rsidR="001F4A66" w:rsidRDefault="001F4A66" w:rsidP="001F4A66">
      <w:pPr>
        <w:pStyle w:val="Leipteksti"/>
        <w:spacing w:before="240"/>
      </w:pPr>
      <w:r>
        <w:t xml:space="preserve">Käyttötapaus kuvaa myös uuden hoitoasiakirjan </w:t>
      </w:r>
      <w:r w:rsidR="001B2B7D">
        <w:t>tallennuksen</w:t>
      </w:r>
      <w:r>
        <w:t xml:space="preserve"> toimintansa päättäneen terveydenhuollon yksityisen rekisterinpitäjän rekisteriin [LT2</w:t>
      </w:r>
      <w:r w:rsidR="00E81082">
        <w:t>, LT3</w:t>
      </w:r>
      <w:r>
        <w:t>].</w:t>
      </w:r>
    </w:p>
    <w:p w14:paraId="5C79CF21" w14:textId="7E47A32C" w:rsidR="001F4A66" w:rsidRDefault="001F4A66" w:rsidP="001C0A14">
      <w:pPr>
        <w:pStyle w:val="Leipteksti"/>
        <w:numPr>
          <w:ilvl w:val="0"/>
          <w:numId w:val="9"/>
        </w:numPr>
      </w:pPr>
      <w:r>
        <w:t xml:space="preserve">Hoitoasiakirjan </w:t>
      </w:r>
      <w:r w:rsidR="00FB2EB2">
        <w:t>tallennus</w:t>
      </w:r>
      <w:r>
        <w:t xml:space="preserve"> toimintansa päättäneen rekisterinpitäjän rekisteriin yhteisliitttymismallissa, jos palvelunantajat ovat sopineet yhteisrekisterinpitäjyydestä. </w:t>
      </w:r>
      <w:r w:rsidR="0018633A">
        <w:t xml:space="preserve">Sanoman </w:t>
      </w:r>
      <w:r>
        <w:t xml:space="preserve">lähettävä organisaatio on yhteisliittymän isäntäorganisaatio. Asiakirja </w:t>
      </w:r>
      <w:r w:rsidR="00493B53">
        <w:t>tallennetaan</w:t>
      </w:r>
      <w:r>
        <w:t xml:space="preserve"> toimintansa päättäneen rekisterinpitäjän rekisteriin. </w:t>
      </w:r>
      <w:r w:rsidR="00FA0EDF">
        <w:t xml:space="preserve">Käytettävä palvelupyyntö on PP1. </w:t>
      </w:r>
    </w:p>
    <w:p w14:paraId="3BFD58EB" w14:textId="3C05F41A" w:rsidR="00FA0EDF" w:rsidRDefault="00FA0EDF" w:rsidP="00FA0EDF">
      <w:pPr>
        <w:pStyle w:val="Leipteksti"/>
        <w:numPr>
          <w:ilvl w:val="0"/>
          <w:numId w:val="9"/>
        </w:numPr>
      </w:pPr>
      <w:r>
        <w:lastRenderedPageBreak/>
        <w:t xml:space="preserve">Vanhan hoitoasiakirjan </w:t>
      </w:r>
      <w:r w:rsidR="00FB2EB2">
        <w:t>tallennus</w:t>
      </w:r>
      <w:r>
        <w:t xml:space="preserve"> toimintansa päättäneen rekisterinpitäjän rekisteriin järjestämisvastuun perusteella. </w:t>
      </w:r>
      <w:r w:rsidR="0018633A">
        <w:t xml:space="preserve">Sanoman </w:t>
      </w:r>
      <w:r>
        <w:t xml:space="preserve">lähettävä organisaatio on järjestämisvastuullinen toimija eli hyvinvointialue tai Helsingin kaupunki. Vanha asiakirja </w:t>
      </w:r>
      <w:r w:rsidR="00493B53">
        <w:t>tallennetaan</w:t>
      </w:r>
      <w:r>
        <w:t xml:space="preserve"> toimintansa päättäneen rekisterinpitäjän rekisteriin. Käytettävä palvelupyyntö on PP3711.</w:t>
      </w:r>
    </w:p>
    <w:p w14:paraId="737BC8EA" w14:textId="77777777" w:rsidR="001F4A66" w:rsidRDefault="001F4A66" w:rsidP="001C0A14">
      <w:pPr>
        <w:pStyle w:val="Leipteksti"/>
        <w:spacing w:after="0"/>
      </w:pPr>
    </w:p>
    <w:p w14:paraId="46411F85" w14:textId="1B07BE7A" w:rsidR="006243B8" w:rsidRDefault="006243B8" w:rsidP="006243B8">
      <w:pPr>
        <w:pStyle w:val="Leipteksti"/>
      </w:pPr>
      <w:r>
        <w:t xml:space="preserve">Potilastietojärjestelmä muodostaa palvelutapahtumaan kuuluvista merkinnöistä kertomusteksti-tyyppisen hoitoasiakirjan tai lomakemuotoisen potilasasiakirjan ja toimittaa sen </w:t>
      </w:r>
      <w:r w:rsidR="00977FB5">
        <w:t>Potilastietovarannon</w:t>
      </w:r>
      <w:r>
        <w:t xml:space="preserve"> </w:t>
      </w:r>
      <w:r w:rsidR="00493B53">
        <w:t>tallennettavaksi</w:t>
      </w:r>
      <w:r>
        <w:t>.</w:t>
      </w:r>
    </w:p>
    <w:p w14:paraId="60CD3AC7" w14:textId="79AE44F1" w:rsidR="006243B8" w:rsidRPr="006243B8" w:rsidRDefault="006243B8" w:rsidP="006243B8">
      <w:pPr>
        <w:pStyle w:val="Leipteksti"/>
      </w:pPr>
      <w:r>
        <w:t xml:space="preserve">Käyttötapauksen lopputuloksena asiakirja on muodostettu, se on </w:t>
      </w:r>
      <w:r w:rsidR="0018633A">
        <w:t>tallennettu</w:t>
      </w:r>
      <w:r>
        <w:t xml:space="preserve"> </w:t>
      </w:r>
      <w:r w:rsidR="007D5DCB">
        <w:t>Potilastietovarantoon</w:t>
      </w:r>
      <w:r>
        <w:t xml:space="preserve"> ja potilastietojärjestelmässä on tieto</w:t>
      </w:r>
      <w:r w:rsidR="0018633A">
        <w:t xml:space="preserve"> Kantaan</w:t>
      </w:r>
      <w:r>
        <w:t xml:space="preserve"> </w:t>
      </w:r>
      <w:r w:rsidR="0018633A">
        <w:t>tallennuksesta</w:t>
      </w:r>
      <w:r>
        <w:t xml:space="preserve">. Onnistuneen </w:t>
      </w:r>
      <w:r w:rsidR="001B2B7D">
        <w:t>tallennuksen</w:t>
      </w:r>
      <w:r>
        <w:t xml:space="preserve">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22C95356" w:rsidR="006243B8" w:rsidRPr="006243B8" w:rsidRDefault="00AD1EB6" w:rsidP="006243B8">
      <w:pPr>
        <w:pStyle w:val="Numeroituluettelo"/>
      </w:pPr>
      <w:r>
        <w:t>Potilastietovaranto ja Kanta-viestinvälitys, jatkossa Potilastietovaranto</w:t>
      </w:r>
    </w:p>
    <w:p w14:paraId="263572DD" w14:textId="360A958F" w:rsidR="009F703C" w:rsidRDefault="009F703C" w:rsidP="009F703C">
      <w:pPr>
        <w:pStyle w:val="Otsikko2"/>
      </w:pPr>
      <w:r w:rsidRPr="009F703C">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A642C1">
      <w:pPr>
        <w:pStyle w:val="Luettelokappale"/>
        <w:numPr>
          <w:ilvl w:val="0"/>
          <w:numId w:val="38"/>
        </w:numPr>
      </w:pPr>
      <w:r>
        <w:t>Ostopalvelutilanteessa potilas on yksilöitävä virallisella henkilötunnuksella</w:t>
      </w:r>
    </w:p>
    <w:p w14:paraId="5BFC2CD5" w14:textId="7FB1EFCF" w:rsidR="006243B8" w:rsidRDefault="006243B8" w:rsidP="00A642C1">
      <w:pPr>
        <w:pStyle w:val="Luettelokappale"/>
        <w:numPr>
          <w:ilvl w:val="0"/>
          <w:numId w:val="38"/>
        </w:numPr>
      </w:pPr>
      <w:r>
        <w:t xml:space="preserve">Palvelutapahtuma, johon hoitoasiakirja kuuluu, on </w:t>
      </w:r>
      <w:r w:rsidR="0018633A">
        <w:t>tallennettu</w:t>
      </w:r>
      <w:r>
        <w:t xml:space="preserve"> ostopalvelun järjestäjän rekisteriin, ja siinä on yksilöity ostopalvelun valtuutus. [LT1]</w:t>
      </w:r>
    </w:p>
    <w:p w14:paraId="7450D5AC" w14:textId="5E082D8F" w:rsidR="006243B8" w:rsidRDefault="006243B8" w:rsidP="00A642C1">
      <w:pPr>
        <w:pStyle w:val="Luettelokappale"/>
        <w:numPr>
          <w:ilvl w:val="0"/>
          <w:numId w:val="38"/>
        </w:numPr>
      </w:pPr>
      <w:r>
        <w:lastRenderedPageBreak/>
        <w:t xml:space="preserve">Ostopalvelun järjestäjän arkistoasiakirjat-rekisterissä on palvelutapahtumassa yksilöity ostopalvelun valtuutus, joka oikeuttaa ostopalvelun tuottajan </w:t>
      </w:r>
      <w:r w:rsidR="00493B53">
        <w:t>tallentamaan</w:t>
      </w:r>
      <w:r>
        <w:t xml:space="preserve"> palvelutapahtuman ostopalvelun järjestäjän rekisteriin.</w:t>
      </w:r>
      <w:r w:rsidR="00493B53">
        <w:t xml:space="preserve"> </w:t>
      </w:r>
      <w:r>
        <w:t>[LT1]</w:t>
      </w:r>
    </w:p>
    <w:p w14:paraId="4F1868F0" w14:textId="418F6C20" w:rsidR="006243B8" w:rsidRDefault="006243B8" w:rsidP="00A642C1">
      <w:pPr>
        <w:pStyle w:val="Luettelokappale"/>
        <w:numPr>
          <w:ilvl w:val="0"/>
          <w:numId w:val="38"/>
        </w:numPr>
      </w:pPr>
      <w:r>
        <w:t xml:space="preserve">Ostopalvelun tuottajalla on tiedossa ostopalvelujen järjestäjän rekisteri, jota ostopalvelun valtuutus koskee ja johon asiakirjat </w:t>
      </w:r>
      <w:r w:rsidR="00493B53">
        <w:t>tallennetaan</w:t>
      </w:r>
    </w:p>
    <w:p w14:paraId="368EBFB1" w14:textId="00122015" w:rsidR="001F4A66" w:rsidRDefault="001F4A66" w:rsidP="001C0A14">
      <w:pPr>
        <w:pStyle w:val="Numeroituluettelo"/>
        <w:spacing w:after="0"/>
      </w:pPr>
      <w:r>
        <w:t>Lisäksi tilanteessa F (</w:t>
      </w:r>
      <w:r w:rsidR="00FB2EB2">
        <w:t>tallennus</w:t>
      </w:r>
      <w:r>
        <w:t xml:space="preserve"> toimintansa päättäneen rekisterinpitäjän rekisteriin yhteisliittymismallissa):</w:t>
      </w:r>
    </w:p>
    <w:p w14:paraId="1D5CA732" w14:textId="2DD039DF" w:rsidR="001F4A66" w:rsidRDefault="001F4A66"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130D6D37" w14:textId="4B0C1C69" w:rsidR="00FA0EDF" w:rsidRDefault="00FA0EDF" w:rsidP="00977FB5">
      <w:pPr>
        <w:pStyle w:val="Numeroituluettelo"/>
        <w:spacing w:after="0"/>
      </w:pPr>
      <w:r>
        <w:t xml:space="preserve">Lisäksi tilanteessa G (vanhan asiakirjan </w:t>
      </w:r>
      <w:r w:rsidR="00FB2EB2">
        <w:t>tallennus</w:t>
      </w:r>
      <w:r>
        <w:t xml:space="preserve"> toimintansa päättäneen rekisterinpitäjän rekisteriin järjestämisvastuun perusteella):</w:t>
      </w:r>
    </w:p>
    <w:p w14:paraId="2848FC8D" w14:textId="16873393" w:rsidR="00FA0EDF" w:rsidRDefault="00FA0EDF" w:rsidP="00FA0EDF">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DC86967" w14:textId="77777777" w:rsidR="001F4A66" w:rsidRPr="006243B8" w:rsidRDefault="001F4A66" w:rsidP="001C0A14">
      <w:pPr>
        <w:ind w:left="2118"/>
      </w:pP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5BD24BC4" w:rsidR="006243B8" w:rsidRDefault="006243B8" w:rsidP="00A642C1">
      <w:pPr>
        <w:pStyle w:val="Luettelokappale"/>
        <w:numPr>
          <w:ilvl w:val="0"/>
          <w:numId w:val="38"/>
        </w:numPr>
      </w:pPr>
      <w:r>
        <w:t>Järjestelmä kerää käsittelyssä olevaan palvelutapahtumaan liittyvät valmiit merkinnät ja valitsee ne</w:t>
      </w:r>
      <w:r w:rsidR="00FA0EDF">
        <w:t>,</w:t>
      </w:r>
      <w:r>
        <w:t xml:space="preserve"> jotka voi liittää samaan kertomusteksti-tyyppiseen hoitoasiakirjaan.</w:t>
      </w:r>
    </w:p>
    <w:p w14:paraId="79A796AB" w14:textId="3E83841D" w:rsidR="006243B8" w:rsidRDefault="006243B8" w:rsidP="00A642C1">
      <w:pPr>
        <w:pStyle w:val="Luettelokappale"/>
        <w:numPr>
          <w:ilvl w:val="0"/>
          <w:numId w:val="38"/>
        </w:numPr>
      </w:pPr>
      <w:r>
        <w:t>Samaan asiakirjaan voidaan viedä merkintöjä, joille voidaan asettaa samat kuvailutiedot. Lisäksi on huomioitava alla luetellut säännöt.</w:t>
      </w:r>
    </w:p>
    <w:p w14:paraId="2D4C1DCD" w14:textId="6516D152" w:rsidR="006243B8" w:rsidRDefault="006243B8" w:rsidP="00A642C1">
      <w:pPr>
        <w:pStyle w:val="Luettelokappale"/>
        <w:numPr>
          <w:ilvl w:val="0"/>
          <w:numId w:val="38"/>
        </w:numPr>
      </w:pPr>
      <w:r>
        <w:t xml:space="preserve">Yhdestä palvelutapahtumasta muodostetaan mahdollisimman vähän erillisiä asiakirjoja, kuitenkin niin että asiakirjojen koko pysyy kohtuullisena [LM12]. </w:t>
      </w:r>
    </w:p>
    <w:p w14:paraId="5C2008BA" w14:textId="66E9DAD9" w:rsidR="006243B8" w:rsidRDefault="006243B8" w:rsidP="00A642C1">
      <w:pPr>
        <w:pStyle w:val="Luettelokappale"/>
        <w:numPr>
          <w:ilvl w:val="0"/>
          <w:numId w:val="38"/>
        </w:numPr>
      </w:pPr>
      <w:r>
        <w:t xml:space="preserve">Jotkin merkinnät on arkistoitava erillisenä asiakirjana. Päättely tehdään näkymäkoodiston Erillinen asiakirja -tiedon perusteella [LK1]. Tällöin asiakirjaan valitaan vain merkintöjä, joilla on sama näkymäkoodi, joka edellyttää </w:t>
      </w:r>
      <w:r w:rsidR="001B2B7D">
        <w:t>tallennusta</w:t>
      </w:r>
      <w:r>
        <w:t xml:space="preserve"> erillisenä asiakirjana.</w:t>
      </w:r>
    </w:p>
    <w:p w14:paraId="53FBBDCE" w14:textId="1A32CB3D" w:rsidR="006243B8" w:rsidRDefault="006243B8" w:rsidP="00A642C1">
      <w:pPr>
        <w:pStyle w:val="Luettelokappale"/>
        <w:numPr>
          <w:ilvl w:val="0"/>
          <w:numId w:val="38"/>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7BAD79CC" w14:textId="5F73AC75" w:rsidR="006243B8" w:rsidRDefault="006243B8" w:rsidP="00A642C1">
      <w:pPr>
        <w:pStyle w:val="Luettelokappale"/>
        <w:numPr>
          <w:ilvl w:val="0"/>
          <w:numId w:val="38"/>
        </w:numPr>
      </w:pPr>
      <w:r>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A642C1">
      <w:pPr>
        <w:pStyle w:val="Luettelokappale"/>
        <w:numPr>
          <w:ilvl w:val="0"/>
          <w:numId w:val="38"/>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lastRenderedPageBreak/>
        <w:t>Tilanteessa B (lomakeasiakirja) Järjestelmä ottaa käsittelyyn lomake-merkinnän käyttäjän käynnistämänä. Lomaketyyppisestä näkymästä tuotetaan aina oma itsenäinen asiakirja, joka sisältää yhden merkinnän.</w:t>
      </w:r>
    </w:p>
    <w:p w14:paraId="78732D44" w14:textId="08A47D68" w:rsidR="006243B8" w:rsidRDefault="006243B8" w:rsidP="00E65499">
      <w:pPr>
        <w:pStyle w:val="Numeroituluettelo"/>
        <w:spacing w:after="0"/>
      </w:pPr>
      <w:r>
        <w:t xml:space="preserve">Järjestelmä muodostaa valituista merkinnöistä </w:t>
      </w:r>
      <w:r w:rsidR="00493B53">
        <w:t xml:space="preserve">Kantaan tallennettavan CDA </w:t>
      </w:r>
      <w:r>
        <w:t xml:space="preserve">R2 -asiakirjan seuraavilla periaatteilla [V1, LM2] </w:t>
      </w:r>
    </w:p>
    <w:p w14:paraId="759C8CC0" w14:textId="03B1415C" w:rsidR="006243B8" w:rsidRDefault="006243B8" w:rsidP="00A642C1">
      <w:pPr>
        <w:pStyle w:val="Luettelokappale"/>
        <w:numPr>
          <w:ilvl w:val="0"/>
          <w:numId w:val="38"/>
        </w:numPr>
      </w:pPr>
      <w:r>
        <w:t>Asiakirjan rakenne noudattaa yleistä ”</w:t>
      </w:r>
      <w:r w:rsidR="00977FB5">
        <w:t>Potilastietovarannon</w:t>
      </w:r>
      <w:r>
        <w:t xml:space="preserve"> kertomus ja lomakkeet” -oppaan rakennetta tai aihealuekohtaista tarkempaa rakennetta</w:t>
      </w:r>
      <w:r w:rsidR="00FA0EDF">
        <w:t>,</w:t>
      </w:r>
      <w:r>
        <w:t xml:space="preserve"> jos sellainen on määritelty</w:t>
      </w:r>
    </w:p>
    <w:p w14:paraId="11D0961E" w14:textId="08D33B33" w:rsidR="006243B8" w:rsidRDefault="006243B8" w:rsidP="00A642C1">
      <w:pPr>
        <w:pStyle w:val="Luettelokappale"/>
        <w:numPr>
          <w:ilvl w:val="0"/>
          <w:numId w:val="38"/>
        </w:numPr>
      </w:pPr>
      <w:r>
        <w:t>Asiakirjalle täydennetään kuvailutiedot kuvailutietojen määrittelyn mukaisesti [LM5]</w:t>
      </w:r>
    </w:p>
    <w:p w14:paraId="0A1BB3D3" w14:textId="7F376C30" w:rsidR="006243B8" w:rsidRDefault="006243B8" w:rsidP="00A642C1">
      <w:pPr>
        <w:pStyle w:val="Luettelokappale"/>
        <w:numPr>
          <w:ilvl w:val="0"/>
          <w:numId w:val="38"/>
        </w:numPr>
      </w:pPr>
      <w:r>
        <w:t xml:space="preserve">Lisäksi tilanteessa B (lomakeasiakirja): </w:t>
      </w:r>
    </w:p>
    <w:p w14:paraId="63CE5E99" w14:textId="23990727" w:rsidR="006243B8" w:rsidRDefault="006243B8" w:rsidP="00D54165">
      <w:pPr>
        <w:pStyle w:val="Luettelokappale"/>
        <w:numPr>
          <w:ilvl w:val="1"/>
          <w:numId w:val="5"/>
        </w:numPr>
      </w:pPr>
      <w:r>
        <w:t>Asiakirjan rakenne noudattaa ”</w:t>
      </w:r>
      <w:r w:rsidR="00977FB5">
        <w:t>Potilastietovarannon</w:t>
      </w:r>
      <w:r>
        <w:t xml:space="preserve">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A642C1">
      <w:pPr>
        <w:pStyle w:val="Luettelokappale"/>
        <w:numPr>
          <w:ilvl w:val="0"/>
          <w:numId w:val="38"/>
        </w:numPr>
      </w:pPr>
      <w:r>
        <w:t xml:space="preserve">Lisäksi tilanteessa D (vanha asiakirja): </w:t>
      </w:r>
    </w:p>
    <w:p w14:paraId="522A8351" w14:textId="73F108F5" w:rsidR="006243B8" w:rsidRDefault="006243B8" w:rsidP="00D54165">
      <w:pPr>
        <w:pStyle w:val="Luettelokappale"/>
        <w:numPr>
          <w:ilvl w:val="1"/>
          <w:numId w:val="5"/>
        </w:numPr>
      </w:pPr>
      <w:r>
        <w:t xml:space="preserve">Vanha hoitoasiakirja voi olla CDA R2-asiakirja, tai CDA R2-asiakirja, jonka </w:t>
      </w:r>
      <w:proofErr w:type="spellStart"/>
      <w:r>
        <w:t>body</w:t>
      </w:r>
      <w:proofErr w:type="spellEnd"/>
      <w:r>
        <w:t>-osaan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fi:typeCode</w:t>
      </w:r>
      <w:proofErr w:type="gramEnd"/>
      <w:r>
        <w:t>/@code=”1”</w:t>
      </w:r>
    </w:p>
    <w:p w14:paraId="62257E04" w14:textId="337AC4BF"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fi:fileFormat</w:t>
      </w:r>
      <w:proofErr w:type="gramEnd"/>
      <w:r>
        <w:t xml:space="preserve">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t xml:space="preserve">CDA R2, </w:t>
      </w:r>
      <w:proofErr w:type="spellStart"/>
      <w:r w:rsidRPr="006243B8">
        <w:rPr>
          <w:lang w:val="en-US"/>
        </w:rPr>
        <w:t>koodi</w:t>
      </w:r>
      <w:proofErr w:type="spellEnd"/>
      <w:r w:rsidRPr="006243B8">
        <w:rPr>
          <w:lang w:val="en-US"/>
        </w:rPr>
        <w:t xml:space="preserve"> 1</w:t>
      </w:r>
    </w:p>
    <w:p w14:paraId="320EEF8B" w14:textId="59BEB281" w:rsidR="006243B8" w:rsidRPr="006243B8" w:rsidRDefault="006243B8" w:rsidP="00D54165">
      <w:pPr>
        <w:pStyle w:val="Luettelokappale"/>
        <w:numPr>
          <w:ilvl w:val="2"/>
          <w:numId w:val="5"/>
        </w:numPr>
        <w:rPr>
          <w:lang w:val="en-US"/>
        </w:rPr>
      </w:pPr>
      <w:r w:rsidRPr="006243B8">
        <w:rPr>
          <w:lang w:val="en-US"/>
        </w:rPr>
        <w:t xml:space="preserve">PDF/A, </w:t>
      </w:r>
      <w:proofErr w:type="spellStart"/>
      <w:r w:rsidRPr="006243B8">
        <w:rPr>
          <w:lang w:val="en-US"/>
        </w:rPr>
        <w:t>koodi</w:t>
      </w:r>
      <w:proofErr w:type="spellEnd"/>
      <w:r w:rsidRPr="006243B8">
        <w:rPr>
          <w:lang w:val="en-US"/>
        </w:rPr>
        <w:t xml:space="preserve"> 3</w:t>
      </w:r>
    </w:p>
    <w:p w14:paraId="02086D7C" w14:textId="51E99853" w:rsidR="006243B8" w:rsidRDefault="006243B8" w:rsidP="00D54165">
      <w:pPr>
        <w:pStyle w:val="Luettelokappale"/>
        <w:numPr>
          <w:ilvl w:val="2"/>
          <w:numId w:val="5"/>
        </w:numPr>
      </w:pPr>
      <w:r>
        <w:t xml:space="preserve">CDA R2 / Teksti (= </w:t>
      </w:r>
      <w:proofErr w:type="spellStart"/>
      <w:r>
        <w:t>text</w:t>
      </w:r>
      <w:proofErr w:type="spellEnd"/>
      <w:r>
        <w:t>/</w:t>
      </w:r>
      <w:proofErr w:type="spellStart"/>
      <w:r>
        <w:t>plain</w:t>
      </w:r>
      <w:proofErr w:type="spellEnd"/>
      <w:r>
        <w:t>),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A642C1">
      <w:pPr>
        <w:pStyle w:val="Luettelokappale"/>
        <w:numPr>
          <w:ilvl w:val="0"/>
          <w:numId w:val="38"/>
        </w:numPr>
      </w:pPr>
      <w:r>
        <w:lastRenderedPageBreak/>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12DD8ACC" w:rsidR="006243B8" w:rsidRDefault="006243B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F17F93">
        <w:t xml:space="preserve"> </w:t>
      </w:r>
      <w:r w:rsidR="00197E20">
        <w:t>rekisteri</w:t>
      </w:r>
      <w:r>
        <w:t>tasoisessa ostopalvelussa, jos saatavilla)</w:t>
      </w:r>
    </w:p>
    <w:p w14:paraId="39ADA585" w14:textId="600AFEBE" w:rsidR="001F4A66" w:rsidRDefault="001F4A66" w:rsidP="001F4A66">
      <w:pPr>
        <w:pStyle w:val="Luettelokappale"/>
        <w:numPr>
          <w:ilvl w:val="0"/>
          <w:numId w:val="5"/>
        </w:numPr>
        <w:spacing w:before="0"/>
      </w:pPr>
      <w:r>
        <w:t>Lisäksi tilanteessa F (</w:t>
      </w:r>
      <w:r w:rsidR="00FB2EB2">
        <w:t>tallennus</w:t>
      </w:r>
      <w:r>
        <w:t xml:space="preserve"> toimintansa päättäneen rekisteriin yhteisliittymistilanteessa):</w:t>
      </w:r>
      <w:r>
        <w:br/>
      </w:r>
      <w:r w:rsidR="00FB2EB2">
        <w:t xml:space="preserve">Sanomalla </w:t>
      </w:r>
      <w:r>
        <w:t xml:space="preserve">on ilmoitettava erityinen syy koodiarvolla 17 </w:t>
      </w:r>
      <w:r w:rsidRPr="00631841">
        <w:t xml:space="preserve">”Toimintansa päättäneen </w:t>
      </w:r>
      <w:r>
        <w:t>palvelunantajan asiakasrekisterin käsittely</w:t>
      </w:r>
      <w:r w:rsidRPr="00631841">
        <w:t xml:space="preserve">”. </w:t>
      </w:r>
      <w:r>
        <w:t>[LK8]</w:t>
      </w:r>
    </w:p>
    <w:p w14:paraId="58225F44" w14:textId="77777777" w:rsidR="001F4A66" w:rsidRDefault="001F4A66" w:rsidP="001C0A14">
      <w:pPr>
        <w:ind w:left="2118"/>
      </w:pP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A642C1">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08B61A45" w:rsidR="006243B8" w:rsidRDefault="006243B8" w:rsidP="00E65499">
      <w:pPr>
        <w:pStyle w:val="Numeroituluettelo"/>
        <w:spacing w:after="0"/>
      </w:pPr>
      <w:r>
        <w:t xml:space="preserve">Järjestelmä arkistoi asiakirjan alikäyttötapauksen </w:t>
      </w:r>
      <w:r w:rsidR="00493B53">
        <w:t>Tallenna</w:t>
      </w:r>
      <w:r>
        <w:t xml:space="preserve"> asiakirja mukaisesti. [V4] </w:t>
      </w:r>
    </w:p>
    <w:p w14:paraId="2C11ADA4" w14:textId="0AF05C39" w:rsidR="006243B8" w:rsidRDefault="006243B8" w:rsidP="00A642C1">
      <w:pPr>
        <w:pStyle w:val="Luettelokappale"/>
        <w:numPr>
          <w:ilvl w:val="0"/>
          <w:numId w:val="38"/>
        </w:numPr>
      </w:pPr>
      <w:r>
        <w:t>MR-sanoma on RCMR_IN100002FI01</w:t>
      </w:r>
    </w:p>
    <w:p w14:paraId="3D3F2958" w14:textId="21E3D395" w:rsidR="006243B8" w:rsidRDefault="006243B8" w:rsidP="00A642C1">
      <w:pPr>
        <w:pStyle w:val="Luettelokappale"/>
        <w:numPr>
          <w:ilvl w:val="0"/>
          <w:numId w:val="38"/>
        </w:numPr>
      </w:pPr>
      <w:r>
        <w:t xml:space="preserve">Palvelupyyntö on [LK3] </w:t>
      </w:r>
    </w:p>
    <w:p w14:paraId="3B21FAB9" w14:textId="7B681651" w:rsidR="006243B8" w:rsidRDefault="006243B8" w:rsidP="00D54165">
      <w:pPr>
        <w:pStyle w:val="Luettelokappale"/>
        <w:numPr>
          <w:ilvl w:val="1"/>
          <w:numId w:val="5"/>
        </w:numPr>
      </w:pPr>
      <w:r>
        <w:t>tilanteessa C (</w:t>
      </w:r>
      <w:r w:rsidR="00FB2EB2">
        <w:t>tallennus</w:t>
      </w:r>
      <w:r>
        <w:t xml:space="preserve">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4DD3B1C2" w:rsidR="006243B8" w:rsidRDefault="006243B8" w:rsidP="00D54165">
      <w:pPr>
        <w:pStyle w:val="Luettelokappale"/>
        <w:numPr>
          <w:ilvl w:val="1"/>
          <w:numId w:val="5"/>
        </w:numPr>
      </w:pPr>
      <w:r>
        <w:t>tilanteessa E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156B6DE3" w14:textId="354A3D89" w:rsidR="006243B8" w:rsidRDefault="006243B8" w:rsidP="00D54165">
      <w:pPr>
        <w:pStyle w:val="Luettelokappale"/>
        <w:numPr>
          <w:ilvl w:val="1"/>
          <w:numId w:val="5"/>
        </w:numPr>
      </w:pPr>
      <w:r>
        <w:t>tilanteessa E (potilaskohtainen ostopalvelu): PP13, Tuottajan asiakirjojen arkistointi järjestäjän rekisteriin Potilastiedon arkistoon potilaskohtaisessa ostopalvelussa</w:t>
      </w:r>
    </w:p>
    <w:p w14:paraId="734238B4" w14:textId="1F57292F" w:rsidR="00655584" w:rsidRDefault="00655584" w:rsidP="005E4E47">
      <w:pPr>
        <w:pStyle w:val="Luettelokappale"/>
        <w:numPr>
          <w:ilvl w:val="1"/>
          <w:numId w:val="5"/>
        </w:numPr>
      </w:pPr>
      <w:r>
        <w:lastRenderedPageBreak/>
        <w:t>tilanteessa F (</w:t>
      </w:r>
      <w:r w:rsidR="00FB2EB2">
        <w:t>tallennus</w:t>
      </w:r>
      <w:r>
        <w:t xml:space="preserve"> toimintansa päättäneen rekisteriin yhteisliittymistilanteessa): PP1, Palvelunantajan omien asiakirjojen arkistointi</w:t>
      </w:r>
    </w:p>
    <w:p w14:paraId="3BC3E1BA" w14:textId="12C38E99" w:rsidR="005E4E47" w:rsidRDefault="005E4E47" w:rsidP="005E4E47">
      <w:pPr>
        <w:pStyle w:val="Luettelokappale"/>
        <w:numPr>
          <w:ilvl w:val="1"/>
          <w:numId w:val="5"/>
        </w:numPr>
      </w:pPr>
      <w:r>
        <w:t xml:space="preserve">tilanteessa G (vanha asiakirja): PP3711, </w:t>
      </w:r>
      <w:r w:rsidRPr="00FA0EDF">
        <w:t>Vanhojen potilasasiakirjojen arkistointi toimintansa päättäneen rekisterinpitäjän rekisteriin</w:t>
      </w:r>
    </w:p>
    <w:p w14:paraId="5563525D" w14:textId="51944C48" w:rsidR="006243B8" w:rsidRDefault="006243B8" w:rsidP="00E65499">
      <w:pPr>
        <w:pStyle w:val="Numeroituluettelo"/>
      </w:pPr>
      <w:r>
        <w:t xml:space="preserve">Järjestelmä tallentaa tiedon siitä, että merkintä on </w:t>
      </w:r>
      <w:r w:rsidR="0018633A">
        <w:t>tallennettu</w:t>
      </w:r>
      <w:r>
        <w:t>.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10589FF7" w:rsidR="003B7920" w:rsidRPr="003B7920" w:rsidRDefault="003B7920" w:rsidP="003B7920">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7500D78C" w14:textId="7B3F2C18" w:rsidR="009F703C" w:rsidRDefault="009F703C" w:rsidP="009F703C">
      <w:pPr>
        <w:pStyle w:val="Otsikko2"/>
      </w:pPr>
      <w:r>
        <w:t>Lisätiedot</w:t>
      </w:r>
    </w:p>
    <w:p w14:paraId="5C19B783" w14:textId="58A01AF9" w:rsidR="0076514E" w:rsidRDefault="003B7920" w:rsidP="00780943">
      <w:pPr>
        <w:pStyle w:val="Leipteksti"/>
      </w:pPr>
      <w:r w:rsidRPr="003B7920">
        <w:t xml:space="preserve">LT1 Ostopalveluratkaisun siirtymäaikana palvelutapahtuma on voitu </w:t>
      </w:r>
      <w:r w:rsidR="00493B53">
        <w:t>tallentaa</w:t>
      </w:r>
      <w:r w:rsidRPr="003B7920">
        <w:t xml:space="preserve"> myös ilman ostopalvelun valtuutuksen tunnistetta. Ostopalvelun järjestäjän arkistoasiakirjat-rekisterissä on oltava kuitenkin ostopalvelun valtuutus, joka oikeuttaa ostopalvelun tuottajan </w:t>
      </w:r>
      <w:r w:rsidR="00493B53">
        <w:t>tallentamaan</w:t>
      </w:r>
      <w:r w:rsidRPr="003B7920">
        <w:t xml:space="preserve"> ostopalvelun järjestäjän rekisteriin.</w:t>
      </w:r>
    </w:p>
    <w:p w14:paraId="61A1F108" w14:textId="4D5B460A" w:rsidR="0076514E" w:rsidRDefault="0076514E" w:rsidP="0076514E">
      <w:pPr>
        <w:pStyle w:val="Leipteksti"/>
      </w:pPr>
      <w:r>
        <w:t xml:space="preserve">LT2 Toimintansa päättäneen rekisterinpitäjän rekisteriin </w:t>
      </w:r>
      <w:r w:rsidR="00493B53">
        <w:t>ei tallenneta</w:t>
      </w:r>
      <w:r>
        <w:t xml:space="preserve"> uutta tietoa, mutta tietoja voidaan korjata. Jos korjaustilanteessa asiakirjan versiointi ei ole teknisistä syistä mahdollista, voidaan asiakirja joutua mitätöimään ja </w:t>
      </w:r>
      <w:r w:rsidR="00493B53">
        <w:t>tallentamaan</w:t>
      </w:r>
      <w:r>
        <w:t xml:space="preserve">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4181119D" w14:textId="77777777" w:rsidR="005E4E47" w:rsidRDefault="005E4E47" w:rsidP="005E4E47">
      <w:pPr>
        <w:pStyle w:val="Leipteksti"/>
        <w:spacing w:after="0"/>
      </w:pPr>
      <w:r>
        <w:t>LT3 Organisaatiotiedot MR-sanomalla, kun järjestämisvastuullinen rekisterinpitäjä arkistoi toimintansa päättäneen rekisterinpitäjän rekisteriin:</w:t>
      </w:r>
    </w:p>
    <w:p w14:paraId="0F8D92D3" w14:textId="77777777" w:rsidR="005E4E47" w:rsidRDefault="005E4E47" w:rsidP="005E4E47">
      <w:pPr>
        <w:pStyle w:val="Leipteksti"/>
        <w:numPr>
          <w:ilvl w:val="0"/>
          <w:numId w:val="34"/>
        </w:numPr>
        <w:spacing w:before="240" w:after="0"/>
      </w:pPr>
      <w:r>
        <w:t xml:space="preserve">Järjestämisvastuullisen toimijan tiedot tulevat liityntäpisteen, sanoman lähettäjän ja kontrollikehyksen tietoihin. </w:t>
      </w:r>
    </w:p>
    <w:p w14:paraId="45465383" w14:textId="77777777" w:rsidR="005E4E47" w:rsidRDefault="005E4E47" w:rsidP="005E4E47">
      <w:pPr>
        <w:pStyle w:val="Leipteksti"/>
        <w:numPr>
          <w:ilvl w:val="0"/>
          <w:numId w:val="34"/>
        </w:numPr>
        <w:spacing w:after="0"/>
      </w:pPr>
      <w:r>
        <w:t>Toimintansa päättäneen rekisterinpitäjän tiedot tulevat sanomatyyppiin asiakirjan rekisterinpitäjän tietoihin.</w:t>
      </w:r>
    </w:p>
    <w:p w14:paraId="621101DB" w14:textId="7B9FD0C1" w:rsidR="005E4E47" w:rsidRDefault="005E4E47" w:rsidP="005E4E47">
      <w:pPr>
        <w:pStyle w:val="Leipteksti"/>
      </w:pPr>
      <w:r>
        <w:lastRenderedPageBreak/>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w:t>
      </w:r>
    </w:p>
    <w:p w14:paraId="608F2F0F" w14:textId="09E97427" w:rsidR="003B7920" w:rsidRPr="003B7920" w:rsidRDefault="00076B9B" w:rsidP="00472797">
      <w:pPr>
        <w:pStyle w:val="Leipteksti"/>
        <w:ind w:left="0"/>
      </w:pPr>
      <w:r>
        <w:br w:type="page"/>
      </w:r>
    </w:p>
    <w:p w14:paraId="2DB76FAE" w14:textId="16DB0316" w:rsidR="009F703C" w:rsidRDefault="00493B53" w:rsidP="003B7920">
      <w:pPr>
        <w:pStyle w:val="Otsikko1"/>
        <w:spacing w:before="220"/>
      </w:pPr>
      <w:bookmarkStart w:id="70" w:name="_Toc256000000"/>
      <w:bookmarkStart w:id="71" w:name="_Toc37061992"/>
      <w:bookmarkStart w:id="72" w:name="_Toc216782554"/>
      <w:r>
        <w:lastRenderedPageBreak/>
        <w:t>Tallenna</w:t>
      </w:r>
      <w:r w:rsidR="003B7920">
        <w:t xml:space="preserve"> asiakirja </w:t>
      </w:r>
      <w:bookmarkEnd w:id="70"/>
      <w:bookmarkEnd w:id="71"/>
      <w:r w:rsidR="00AC710C">
        <w:t>Tahdonilmaisupalveluun</w:t>
      </w:r>
      <w:bookmarkEnd w:id="72"/>
    </w:p>
    <w:p w14:paraId="71442B5E" w14:textId="2787333A" w:rsidR="009F703C" w:rsidRDefault="009F703C" w:rsidP="009F703C">
      <w:pPr>
        <w:pStyle w:val="Otsikko2"/>
      </w:pPr>
      <w:r w:rsidRPr="009F703C">
        <w:t>Käyttötapauksen yleiskuvaus ja lopputulos</w:t>
      </w:r>
    </w:p>
    <w:p w14:paraId="780900F7" w14:textId="3ABA3E6B" w:rsidR="00220168" w:rsidRDefault="00220168" w:rsidP="00220168">
      <w:pPr>
        <w:pStyle w:val="Leipteksti"/>
      </w:pPr>
      <w:r>
        <w:t xml:space="preserve">Käyttötapaus kuvaa </w:t>
      </w:r>
      <w:r w:rsidR="00DF784E">
        <w:t>Tahdonilmaisupalveluun</w:t>
      </w:r>
      <w:r>
        <w:t xml:space="preserve"> arkistoitavien asiakirjojen ensimmäisen version </w:t>
      </w:r>
      <w:r w:rsidR="001B2B7D">
        <w:t>tallennuksen</w:t>
      </w:r>
      <w:r>
        <w:t xml:space="preserve">. </w:t>
      </w:r>
      <w:r w:rsidR="00AC710C">
        <w:t>Tahdonilmaisupalveluun</w:t>
      </w:r>
      <w:r>
        <w:t xml:space="preserve"> </w:t>
      </w:r>
      <w:r w:rsidR="00493B53">
        <w:t>tallennetaan</w:t>
      </w:r>
      <w:r>
        <w:t xml:space="preserve">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6638BD40" w:rsidR="00DF784E" w:rsidRDefault="00DF784E">
      <w:pPr>
        <w:pStyle w:val="Leipteksti"/>
        <w:numPr>
          <w:ilvl w:val="0"/>
          <w:numId w:val="10"/>
        </w:numPr>
        <w:spacing w:after="0"/>
      </w:pPr>
      <w:r>
        <w:t>Potilastie</w:t>
      </w:r>
      <w:r w:rsidR="00977FB5">
        <w:t>tojen</w:t>
      </w:r>
      <w:r w:rsidR="00220168">
        <w:t xml:space="preserve"> luovutuskielto ja luovutuskiellon peruutus (KIE)</w:t>
      </w:r>
      <w:r w:rsidR="00F17F93">
        <w:t xml:space="preserve"> </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0385ED74" w14:textId="77777777" w:rsidR="005E1B38" w:rsidRDefault="0031290F" w:rsidP="00D54165">
      <w:pPr>
        <w:pStyle w:val="Leipteksti"/>
        <w:numPr>
          <w:ilvl w:val="0"/>
          <w:numId w:val="10"/>
        </w:numPr>
        <w:spacing w:after="0"/>
      </w:pPr>
      <w:r>
        <w:t>H</w:t>
      </w:r>
      <w:r w:rsidR="00220168">
        <w:t>oitotahto (TAH)</w:t>
      </w:r>
    </w:p>
    <w:p w14:paraId="71BC4254" w14:textId="7CA9532E" w:rsidR="00220168" w:rsidRDefault="005E1B38" w:rsidP="005E1B38">
      <w:pPr>
        <w:pStyle w:val="Leipteksti"/>
        <w:numPr>
          <w:ilvl w:val="0"/>
          <w:numId w:val="10"/>
        </w:numPr>
        <w:spacing w:after="0"/>
      </w:pPr>
      <w:r w:rsidRPr="005E1B38">
        <w:t>Tutkimusaineistolöydöstä koskeva yhteydenottokielto</w:t>
      </w:r>
      <w:r>
        <w:t xml:space="preserve"> (YKIE)</w:t>
      </w:r>
      <w:r w:rsidR="00220168">
        <w:t>.</w:t>
      </w:r>
    </w:p>
    <w:p w14:paraId="06E909F8" w14:textId="60D59623" w:rsidR="0039216E" w:rsidRDefault="0039216E" w:rsidP="0039216E">
      <w:pPr>
        <w:pStyle w:val="Leipteksti"/>
        <w:numPr>
          <w:ilvl w:val="0"/>
          <w:numId w:val="10"/>
        </w:numPr>
        <w:spacing w:after="0"/>
      </w:pPr>
      <w:r w:rsidRPr="0039216E">
        <w:t>Eurooppalaisen potilasyhteenvedon informointi ja suostumus</w:t>
      </w:r>
      <w:r>
        <w:t xml:space="preserve"> (PSSUO)</w:t>
      </w:r>
    </w:p>
    <w:p w14:paraId="79BAD338" w14:textId="77777777" w:rsidR="00220168" w:rsidRDefault="00220168" w:rsidP="00220168">
      <w:pPr>
        <w:pStyle w:val="Leipteksti"/>
        <w:spacing w:after="0"/>
        <w:ind w:left="2138"/>
      </w:pPr>
    </w:p>
    <w:p w14:paraId="69AB47F4" w14:textId="35FEC59E" w:rsidR="00220168" w:rsidRDefault="00AC710C" w:rsidP="00220168">
      <w:pPr>
        <w:pStyle w:val="Leipteksti"/>
      </w:pPr>
      <w:r>
        <w:t>Tahdonilmaisupalveluun</w:t>
      </w:r>
      <w:r w:rsidR="00220168">
        <w:t xml:space="preserve"> </w:t>
      </w:r>
      <w:r w:rsidR="00493B53">
        <w:t xml:space="preserve">tallennettavat </w:t>
      </w:r>
      <w:r w:rsidR="00220168">
        <w:t xml:space="preserve">asiakirjat ovat </w:t>
      </w:r>
      <w:r w:rsidR="00DF784E">
        <w:t xml:space="preserve">Tahdonilmaisupalvelun </w:t>
      </w:r>
      <w:r w:rsidR="00220168">
        <w:t xml:space="preserve">ylläpidettäviä lomakeasiakirjoja, joita </w:t>
      </w:r>
      <w:r w:rsidR="007D5DCB">
        <w:t>Potilastietovarantoon</w:t>
      </w:r>
      <w:r w:rsidR="00220168">
        <w:t xml:space="preserve"> liittyneet organisaatiot voivat ylläpitää potilaan pyynnöstä. Asiakirjoilla voi olla vain yksi voimassa oleva versiopuu, joten ennen uuden asiakirjan </w:t>
      </w:r>
      <w:r w:rsidR="001B2B7D">
        <w:t>tallennusta</w:t>
      </w:r>
      <w:r w:rsidR="00220168">
        <w:t xml:space="preserve"> on Potilastie</w:t>
      </w:r>
      <w:r w:rsidR="001B2B7D">
        <w:t>tovaranno</w:t>
      </w:r>
      <w:r w:rsidR="00220168">
        <w:t xml:space="preserve">sta varmistettava, ettei voimassaolevaa asiakirjaa ole. </w:t>
      </w:r>
      <w:r w:rsidR="00FF3280">
        <w:t xml:space="preserve">Tahdonilmaisupalvelun </w:t>
      </w:r>
      <w:r w:rsidR="00220168">
        <w:t xml:space="preserve">ylläpidettävä asiakirja on muodostettava ja </w:t>
      </w:r>
      <w:r w:rsidR="00493B53">
        <w:t>tallennettava</w:t>
      </w:r>
      <w:r w:rsidR="00220168">
        <w:t xml:space="preserve">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658BD73C" w:rsidR="00220168" w:rsidRPr="00220168" w:rsidRDefault="00220168" w:rsidP="00220168">
      <w:pPr>
        <w:pStyle w:val="Leipteksti"/>
      </w:pPr>
      <w:r>
        <w:t xml:space="preserve">Käyttötapauksen lopputuloksena potilaalle on </w:t>
      </w:r>
      <w:r w:rsidR="0018633A">
        <w:t>tallennettu</w:t>
      </w:r>
      <w:r>
        <w:t xml:space="preserve"> uusi ylläpidettävä asiakirja </w:t>
      </w:r>
      <w:r w:rsidR="00FF3280">
        <w:t>Tahdonilmaisupalveluun</w:t>
      </w:r>
      <w:r>
        <w:t xml:space="preserve">. </w:t>
      </w:r>
      <w:r w:rsidR="007D5DCB">
        <w:t>Potilastietovarantoon</w:t>
      </w:r>
      <w:r>
        <w:t xml:space="preserve">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24720693" w:rsidR="00220168" w:rsidRPr="00220168" w:rsidRDefault="00AD1EB6" w:rsidP="00220168">
      <w:pPr>
        <w:pStyle w:val="Numeroituluettelo"/>
      </w:pPr>
      <w:r>
        <w:t>Potilastietovaranto ja Kanta-viestinvälitys, jatkossa Potilastietovaranto</w:t>
      </w:r>
    </w:p>
    <w:p w14:paraId="4E7D4668" w14:textId="523D1262" w:rsidR="009F703C" w:rsidRDefault="009F703C" w:rsidP="009F703C">
      <w:pPr>
        <w:pStyle w:val="Otsikko2"/>
      </w:pPr>
      <w:r w:rsidRPr="009F703C">
        <w:lastRenderedPageBreak/>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68B12084" w:rsidR="00220168" w:rsidRDefault="00220168" w:rsidP="00220168">
      <w:pPr>
        <w:pStyle w:val="Numeroituluettelo"/>
      </w:pPr>
      <w:r>
        <w:t xml:space="preserve">Järjestelmässä tallennetaan merkintä </w:t>
      </w:r>
      <w:r w:rsidR="00AC710C">
        <w:t>Tahdonilmaisupalveluun</w:t>
      </w:r>
      <w:r>
        <w:t xml:space="preserve"> </w:t>
      </w:r>
      <w:r w:rsidR="00493B53">
        <w:t>tallennettava</w:t>
      </w:r>
      <w:r>
        <w:t>sta sisällöstä.</w:t>
      </w:r>
    </w:p>
    <w:p w14:paraId="171F424E" w14:textId="1A134D17" w:rsidR="00220168" w:rsidRDefault="00220168" w:rsidP="00220168">
      <w:pPr>
        <w:pStyle w:val="Numeroituluettelo"/>
        <w:spacing w:after="0"/>
      </w:pPr>
      <w:r>
        <w:t xml:space="preserve">Järjestelmä muodostaa merkinnästä </w:t>
      </w:r>
      <w:r w:rsidR="00493B53">
        <w:t xml:space="preserve">Kantaan tallennettavan CDA </w:t>
      </w:r>
      <w:r>
        <w:t xml:space="preserve">R2 -asiakirjan seuraavilla periaatteilla [V1] </w:t>
      </w:r>
    </w:p>
    <w:p w14:paraId="253F720B" w14:textId="01259C47" w:rsidR="00220168" w:rsidRDefault="00AC710C" w:rsidP="00A642C1">
      <w:pPr>
        <w:pStyle w:val="Luettelokappale"/>
        <w:numPr>
          <w:ilvl w:val="0"/>
          <w:numId w:val="38"/>
        </w:numPr>
      </w:pPr>
      <w:r>
        <w:t>Tahdonilmaisupalveluun</w:t>
      </w:r>
      <w:r w:rsidR="00220168">
        <w:t xml:space="preserve"> </w:t>
      </w:r>
      <w:r w:rsidR="00493B53">
        <w:t>tallennettava</w:t>
      </w:r>
      <w:r w:rsidR="00220168">
        <w:t xml:space="preserve"> asiakirja muodostetaan välittömästi merkinnän tallennuksen jälkeen</w:t>
      </w:r>
    </w:p>
    <w:p w14:paraId="0E06E352" w14:textId="309E8994" w:rsidR="00220168" w:rsidRDefault="00220168" w:rsidP="00A642C1">
      <w:pPr>
        <w:pStyle w:val="Luettelokappale"/>
        <w:numPr>
          <w:ilvl w:val="0"/>
          <w:numId w:val="38"/>
        </w:numPr>
      </w:pPr>
      <w:r>
        <w:t>Lomaketyyppisistä näkymistä tuotetaan aina oma itsenäinen asiakirja</w:t>
      </w:r>
    </w:p>
    <w:p w14:paraId="394B73AB" w14:textId="538EDA83" w:rsidR="00220168" w:rsidRDefault="00220168" w:rsidP="00A642C1">
      <w:pPr>
        <w:pStyle w:val="Luettelokappale"/>
        <w:numPr>
          <w:ilvl w:val="0"/>
          <w:numId w:val="38"/>
        </w:numPr>
      </w:pPr>
      <w:r>
        <w:t>Asiakirjan rakenne noudattaa ”</w:t>
      </w:r>
      <w:r w:rsidR="00977FB5">
        <w:t>Potilastietovarannon</w:t>
      </w:r>
      <w:r>
        <w:t xml:space="preserve"> kertomus ja lomakkeet” -oppaan rakennetta ja siellä määriteltyä lomakemekanismia [LM2]</w:t>
      </w:r>
    </w:p>
    <w:p w14:paraId="03844B9A" w14:textId="38660A5E" w:rsidR="00220168" w:rsidRDefault="00220168" w:rsidP="00A642C1">
      <w:pPr>
        <w:pStyle w:val="Luettelokappale"/>
        <w:numPr>
          <w:ilvl w:val="0"/>
          <w:numId w:val="38"/>
        </w:numPr>
      </w:pPr>
      <w:r>
        <w:t>CDA R2-rakenteessa käytetään lomakekohtaista tarkempaa rakennetta, jossa on eritelty kenttäryhmät (kaikki kentät ja kunkin kentän tietotyyppi)</w:t>
      </w:r>
      <w:r w:rsidR="003178CD">
        <w:t xml:space="preserve"> [LT1]</w:t>
      </w:r>
      <w:r>
        <w:t xml:space="preserve"> </w:t>
      </w:r>
    </w:p>
    <w:p w14:paraId="055514D0" w14:textId="7A499B90" w:rsidR="00220168" w:rsidRDefault="00220168" w:rsidP="00A642C1">
      <w:pPr>
        <w:pStyle w:val="Luettelokappale"/>
        <w:numPr>
          <w:ilvl w:val="0"/>
          <w:numId w:val="38"/>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74E1D739" w14:textId="0C69A013" w:rsidR="00936EA2" w:rsidRDefault="00936EA2" w:rsidP="00A642C1">
      <w:pPr>
        <w:pStyle w:val="Luettelokappale"/>
        <w:numPr>
          <w:ilvl w:val="0"/>
          <w:numId w:val="38"/>
        </w:numPr>
      </w:pPr>
      <w:r w:rsidRPr="00F00FCC">
        <w:t>Lomakemäärittely</w:t>
      </w:r>
      <w:r>
        <w:t>n tietosisällöstä</w:t>
      </w:r>
      <w:r w:rsidRPr="00F00FCC">
        <w:t xml:space="preserve"> CDA R2 asiakirjalle tuotettavissa pitkissä vakioteksteissä on huomioitava mahdolliset rivinvaihdot [LT3]</w:t>
      </w:r>
    </w:p>
    <w:p w14:paraId="2C0C1614" w14:textId="5E738C97" w:rsidR="00220168" w:rsidRDefault="00220168" w:rsidP="00A642C1">
      <w:pPr>
        <w:pStyle w:val="Luettelokappale"/>
        <w:numPr>
          <w:ilvl w:val="0"/>
          <w:numId w:val="38"/>
        </w:numPr>
      </w:pPr>
      <w:r>
        <w:t>Asiakirjalle täydennetään kuvailutiedot kuvailutietojen määrittelyn mukaisesti [</w:t>
      </w:r>
      <w:r w:rsidR="00EE1FC5">
        <w:t xml:space="preserve">LT2, </w:t>
      </w:r>
      <w:r>
        <w:t>LM5]</w:t>
      </w:r>
    </w:p>
    <w:p w14:paraId="66B7BEAD" w14:textId="24485A6F" w:rsidR="00220168" w:rsidRDefault="00AC710C" w:rsidP="00A642C1">
      <w:pPr>
        <w:pStyle w:val="Luettelokappale"/>
        <w:numPr>
          <w:ilvl w:val="0"/>
          <w:numId w:val="38"/>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lastRenderedPageBreak/>
        <w:t>Järjestelmä tallentaa tiedon siitä, mihin asiakirjaan merkintä liitettiin. [V3]</w:t>
      </w:r>
    </w:p>
    <w:p w14:paraId="54A6B980" w14:textId="7206C6B7" w:rsidR="00220168" w:rsidRDefault="00220168" w:rsidP="00220168">
      <w:pPr>
        <w:pStyle w:val="Numeroituluettelo"/>
        <w:spacing w:after="0"/>
      </w:pPr>
      <w:r>
        <w:t xml:space="preserve">Järjestelmä arkistoi asiakirjan alikäyttötapauksen </w:t>
      </w:r>
      <w:r w:rsidR="00493B53">
        <w:t>Tallenna</w:t>
      </w:r>
      <w:r>
        <w:t xml:space="preserve"> asiakirja mukaisesti välittömästi asiakirjan muodostamisen jälkeen. [V4] </w:t>
      </w:r>
    </w:p>
    <w:p w14:paraId="1B274788" w14:textId="1E824337" w:rsidR="00220168" w:rsidRDefault="00220168" w:rsidP="00A642C1">
      <w:pPr>
        <w:pStyle w:val="Luettelokappale"/>
        <w:numPr>
          <w:ilvl w:val="0"/>
          <w:numId w:val="38"/>
        </w:numPr>
      </w:pPr>
      <w:r>
        <w:t>MR-sanoma on RCMR_IN100002FI01</w:t>
      </w:r>
    </w:p>
    <w:p w14:paraId="4CEFF2B0" w14:textId="06C21045" w:rsidR="00220168" w:rsidRDefault="00220168" w:rsidP="00A642C1">
      <w:pPr>
        <w:pStyle w:val="Luettelokappale"/>
        <w:numPr>
          <w:ilvl w:val="0"/>
          <w:numId w:val="38"/>
        </w:numPr>
      </w:pPr>
      <w:r>
        <w:t xml:space="preserve">Palvelupyyntö on PP23, </w:t>
      </w:r>
      <w:r w:rsidR="00AC710C">
        <w:t>Tahdonilmaisupalveluun</w:t>
      </w:r>
      <w:r>
        <w:t xml:space="preserve"> tallennus</w:t>
      </w:r>
    </w:p>
    <w:p w14:paraId="2C3E3250" w14:textId="50B44425" w:rsidR="00220168" w:rsidRDefault="00220168" w:rsidP="00220168">
      <w:pPr>
        <w:pStyle w:val="Numeroituluettelo"/>
      </w:pPr>
      <w:r>
        <w:t xml:space="preserve">Järjestelmä tallentaa tiedon siitä, että merkintä on </w:t>
      </w:r>
      <w:r w:rsidR="0018633A">
        <w:t>tallennettu</w:t>
      </w:r>
      <w:r>
        <w:t>. [V3]</w:t>
      </w:r>
    </w:p>
    <w:p w14:paraId="691D01E0" w14:textId="4F4B1EFF" w:rsidR="00220168" w:rsidRDefault="00220168" w:rsidP="00220168">
      <w:pPr>
        <w:pStyle w:val="Numeroituluettelo"/>
      </w:pPr>
      <w:r>
        <w:t>Tilanteessa</w:t>
      </w:r>
      <w:r w:rsidR="00F17F93">
        <w:t xml:space="preserve"> D</w:t>
      </w:r>
      <w:r>
        <w:t xml:space="preserve"> (lääkemääräystietojen luovutuskielto) järjestelmästä on voitava tulostaa kansallisen mallin mukainen </w:t>
      </w:r>
      <w:r w:rsidR="00493B53">
        <w:t>tallennettava</w:t>
      </w:r>
      <w:r>
        <w:t xml:space="preserve"> lomake. [LY1]</w:t>
      </w:r>
    </w:p>
    <w:p w14:paraId="7CEB287B" w14:textId="4E42BBE5" w:rsidR="00EE4C0D" w:rsidRDefault="00EE4C0D" w:rsidP="00C76B72">
      <w:pPr>
        <w:pStyle w:val="Numeroituluettelo"/>
      </w:pPr>
      <w:r>
        <w:t>Tilanteessa</w:t>
      </w:r>
      <w:r w:rsidR="00F17F93">
        <w:t xml:space="preserve"> C</w:t>
      </w:r>
      <w:r w:rsidR="00AF0323">
        <w:t xml:space="preserve"> (Potilastie</w:t>
      </w:r>
      <w:r w:rsidR="00977FB5">
        <w:t>tojen</w:t>
      </w:r>
      <w:r w:rsidR="00AF0323">
        <w:t xml:space="preserve">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r w:rsidR="00F17F93">
        <w:t xml:space="preserve"> F</w:t>
      </w:r>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417463D4" w:rsidR="009F703C" w:rsidRDefault="00220168" w:rsidP="00F65814">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0A8084D3" w:rsidR="008F0C23" w:rsidRDefault="00A52C53" w:rsidP="00C06DC8">
      <w:pPr>
        <w:pStyle w:val="Leipteksti"/>
        <w:spacing w:after="0"/>
      </w:pPr>
      <w:r>
        <w:rPr>
          <w:b/>
        </w:rPr>
        <w:t>Luovutuslupa-asiakirja</w:t>
      </w:r>
      <w:r w:rsidR="00C92796">
        <w:rPr>
          <w:b/>
        </w:rPr>
        <w:t xml:space="preserve"> (entinen Suostumusasiakirja)</w:t>
      </w:r>
      <w:r w:rsidR="006040F8">
        <w:t xml:space="preserve"> (näkymätunnus 330, näkymälyhenne SUO)</w:t>
      </w:r>
    </w:p>
    <w:p w14:paraId="4413E362" w14:textId="3A2297D1" w:rsidR="00C06DC8" w:rsidRDefault="00C06DC8" w:rsidP="00592CC9">
      <w:pPr>
        <w:pStyle w:val="Leipteksti"/>
        <w:spacing w:after="0"/>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r w:rsidR="00C92796">
        <w:t xml:space="preserve">muutettu </w:t>
      </w:r>
      <w:r w:rsidR="00A52C53">
        <w:t xml:space="preserve">Luovututuslupa-asiakirjaksi </w:t>
      </w:r>
      <w:r>
        <w:t>Kanta-palveluissa</w:t>
      </w:r>
      <w:r w:rsidR="00C92796">
        <w:t xml:space="preserve"> </w:t>
      </w:r>
      <w:r w:rsidR="00C92796" w:rsidRPr="00C92796">
        <w:t>1.11.2021</w:t>
      </w:r>
      <w:r w:rsidR="00C92796">
        <w:t xml:space="preserve"> voimaan tulleen </w:t>
      </w:r>
      <w:r w:rsidR="009117F7">
        <w:t>asiakastietolain mu</w:t>
      </w:r>
      <w:r w:rsidR="00C92796">
        <w:t xml:space="preserve">kaisesti. </w:t>
      </w:r>
      <w:r>
        <w:t>Lomakkeen</w:t>
      </w:r>
      <w:r w:rsidR="00A52C53">
        <w:t xml:space="preserve"> rakenne ja sisältö pysy</w:t>
      </w:r>
      <w:r w:rsidR="00C92796">
        <w:t>i</w:t>
      </w:r>
      <w:r w:rsidR="00A52C53">
        <w:t xml:space="preserve"> samana, mutta joitain tekstejä muutet</w:t>
      </w:r>
      <w:r w:rsidR="00C92796">
        <w:t>tu</w:t>
      </w:r>
      <w:r w:rsidR="00A52C53">
        <w:t xml:space="preserve"> kuvaamaan luovutusluvan sisältöä.</w:t>
      </w:r>
    </w:p>
    <w:p w14:paraId="33ECF9E9" w14:textId="6393A80B" w:rsidR="00165542" w:rsidRDefault="00165542" w:rsidP="00592CC9">
      <w:pPr>
        <w:pStyle w:val="Leipteksti"/>
        <w:spacing w:after="0"/>
      </w:pPr>
      <w:r>
        <w:t xml:space="preserve">1.1.2024 alkaen Luovutuslupa laajenee kattamaan luovutukset myös </w:t>
      </w:r>
      <w:r w:rsidR="00977FB5">
        <w:t>Potilastietovarannon</w:t>
      </w:r>
      <w:r>
        <w:t xml:space="preserve">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w:t>
      </w:r>
      <w:r w:rsidR="00493B53">
        <w:t>Kantaan tallennettavalle</w:t>
      </w:r>
      <w:r>
        <w:t xml:space="preserve"> CDA R2 asiakirjalle.</w:t>
      </w:r>
    </w:p>
    <w:p w14:paraId="4818DCDB" w14:textId="77777777" w:rsidR="00165542" w:rsidRDefault="00165542" w:rsidP="00592CC9">
      <w:pPr>
        <w:pStyle w:val="Leipteksti"/>
        <w:spacing w:after="0"/>
      </w:pPr>
    </w:p>
    <w:p w14:paraId="1F6550EC" w14:textId="1665AE0C" w:rsidR="00C06DC8" w:rsidRDefault="00C06DC8" w:rsidP="00AE0028">
      <w:pPr>
        <w:pStyle w:val="Leipteksti"/>
        <w:spacing w:after="0"/>
      </w:pPr>
      <w:r w:rsidRPr="008C2FD8">
        <w:rPr>
          <w:b/>
        </w:rPr>
        <w:t>Potilastie</w:t>
      </w:r>
      <w:r w:rsidR="00977FB5">
        <w:rPr>
          <w:b/>
        </w:rPr>
        <w:t>tojen</w:t>
      </w:r>
      <w:r w:rsidRPr="008C2FD8">
        <w:rPr>
          <w:b/>
        </w:rPr>
        <w:t xml:space="preserve"> kieltoasiakirja</w:t>
      </w:r>
      <w:r w:rsidR="00EE1FC5">
        <w:t xml:space="preserve"> (näkymätunnus 331, näkymälyhenne KIE)</w:t>
      </w:r>
    </w:p>
    <w:p w14:paraId="734C6FB7" w14:textId="600AA2E8" w:rsidR="00D749B8" w:rsidRDefault="00C06DC8" w:rsidP="00C06DC8">
      <w:pPr>
        <w:pStyle w:val="Leipteksti"/>
      </w:pPr>
      <w:r>
        <w:t xml:space="preserve">Lomakkeella eArkisto/Lomake - Luovutuskielto ja luovutuskiellon peruutus (1.2.246.537.6.12.2002.331) ilmoitetaan tietojen luovutuskielto </w:t>
      </w:r>
      <w:r w:rsidR="007D5DCB">
        <w:t>Potilastietovarantoon</w:t>
      </w:r>
      <w:r>
        <w:t xml:space="preserve"> talletettujen tietojen luovuttamiseen. Lomakkeella voidaan rajata luovuttamista siten, että kielto kohdistuu joko yksittäiseen palvelutapahtumaan tai laajemmin tiettyyn palvelun antajaan ja mahdollisesti edelleen tiettyyn palvelun antajan rekisteriin (esim. työterveys).</w:t>
      </w:r>
      <w:r w:rsidR="00B67F14">
        <w:t xml:space="preserve"> </w:t>
      </w:r>
      <w:r>
        <w:t>Yksityisessä  terveydenhuollossa kiellon voi kohdistaa palvelutapahtumaan</w:t>
      </w:r>
      <w:r w:rsidR="00D749B8">
        <w:t xml:space="preserve"> tai </w:t>
      </w:r>
      <w:r w:rsidR="00B90C6B">
        <w:t xml:space="preserve">1.1.2024 alkaen </w:t>
      </w:r>
      <w:r w:rsidR="00D749B8">
        <w:t>tiettyyn työterveysrekisteriin</w:t>
      </w:r>
      <w:r>
        <w:t>.</w:t>
      </w:r>
      <w:r w:rsidR="006E7082" w:rsidRPr="006E7082">
        <w:t xml:space="preserve"> </w:t>
      </w:r>
      <w:r w:rsidR="006E7082">
        <w:t>1.1.2024 alaken lomakkeessa on mahdollista asettaa kerralla kielto kaikkiin potilastietoihin.</w:t>
      </w:r>
      <w:r w:rsidR="004F64C2">
        <w:t xml:space="preserve"> S</w:t>
      </w:r>
      <w:r w:rsidR="004F64C2" w:rsidRPr="00B67F14">
        <w:t>ama palvelutapahtuma-</w:t>
      </w:r>
      <w:r w:rsidR="004F64C2">
        <w:t>, palvelunantaja</w:t>
      </w:r>
      <w:r w:rsidR="004F64C2" w:rsidRPr="00B67F14">
        <w:t xml:space="preserve"> tai rekisteritason kielto ei saa esiintyä kieltolomakkeella useaan kertaan</w:t>
      </w:r>
      <w:r w:rsidR="004F64C2">
        <w:t xml:space="preserve">. </w:t>
      </w:r>
      <w:r w:rsidR="00AE0028">
        <w:t>Kieltoasiakirjassa voidaan ilmoittaa myös kyseisten kieltojen ohittamisesta hätätilanteessa</w:t>
      </w:r>
      <w:r w:rsidR="00D749B8">
        <w:t>.</w:t>
      </w:r>
    </w:p>
    <w:p w14:paraId="40F3A296" w14:textId="31310B42" w:rsidR="00D749B8" w:rsidRDefault="00B90C6B" w:rsidP="00D749B8">
      <w:pPr>
        <w:pStyle w:val="Leipteksti"/>
        <w:spacing w:after="0"/>
      </w:pPr>
      <w:r w:rsidRPr="00BC106E">
        <w:t xml:space="preserve">1.1.2024 alkaen </w:t>
      </w:r>
      <w:r w:rsidR="00D749B8" w:rsidRPr="00BC106E">
        <w:t>Potilastie</w:t>
      </w:r>
      <w:r w:rsidR="00977FB5">
        <w:t>tojen</w:t>
      </w:r>
      <w:r w:rsidR="00D749B8" w:rsidRPr="00BC106E">
        <w:t xml:space="preserve"> kieltoasiakirja</w:t>
      </w:r>
      <w:r w:rsidR="00AC516B" w:rsidRPr="00BC106E">
        <w:t>sta</w:t>
      </w:r>
      <w:r w:rsidR="00D749B8">
        <w:t xml:space="preserve"> on käytössä kaksi versiota, jotka molemmat on julkaistu koodistopalvelussa:</w:t>
      </w:r>
    </w:p>
    <w:p w14:paraId="5F901458" w14:textId="7692E152" w:rsidR="00C06DC8" w:rsidRDefault="00AC516B" w:rsidP="00C06DC8">
      <w:pPr>
        <w:pStyle w:val="Leipteksti"/>
      </w:pPr>
      <w:r>
        <w:t xml:space="preserve">eArkisto/Lomake - Luovutuskielto ja luovutuskiellon peruutus </w:t>
      </w:r>
      <w:r w:rsidRPr="00AC516B">
        <w:t xml:space="preserve">20120110 </w:t>
      </w:r>
      <w:r w:rsidR="00D749B8">
        <w:t xml:space="preserve"> (</w:t>
      </w:r>
      <w:r>
        <w:t>1.2.246.537.6.12.2002.331</w:t>
      </w:r>
      <w:r w:rsidR="00D749B8" w:rsidRPr="0068539E">
        <w:t>.</w:t>
      </w:r>
      <w:r w:rsidRPr="00AC516B">
        <w:t xml:space="preserve"> 20120110</w:t>
      </w:r>
      <w:r w:rsidR="00D749B8">
        <w:t>)</w:t>
      </w:r>
      <w:r>
        <w:t>, poistuva lomake, käytössä siirtymäajan</w:t>
      </w:r>
      <w:r w:rsidR="00D749B8">
        <w:br/>
      </w:r>
      <w:r>
        <w:lastRenderedPageBreak/>
        <w:t xml:space="preserve">eArkisto/Lomake - Luovutuskielto ja luovutuskiellon peruutus </w:t>
      </w:r>
      <w:r w:rsidRPr="00AC516B">
        <w:t xml:space="preserve"> 20240101</w:t>
      </w:r>
      <w:r w:rsidR="00D749B8">
        <w:t xml:space="preserve"> (</w:t>
      </w:r>
      <w:r>
        <w:t>1.2.246.537.6.12.2002.331</w:t>
      </w:r>
      <w:r w:rsidR="00D749B8" w:rsidRPr="0068539E">
        <w:t>.</w:t>
      </w:r>
      <w:r w:rsidRPr="00AC516B">
        <w:t>20240101</w:t>
      </w:r>
      <w:r w:rsidR="00D749B8">
        <w:t>)</w:t>
      </w:r>
      <w:r w:rsidR="00AE0028">
        <w:t>,</w:t>
      </w:r>
    </w:p>
    <w:p w14:paraId="1AA184B6" w14:textId="1D5D9BF0" w:rsidR="00C06DC8" w:rsidRDefault="00C06DC8" w:rsidP="00AE0028">
      <w:pPr>
        <w:pStyle w:val="Leipteksti"/>
        <w:spacing w:after="0"/>
      </w:pPr>
      <w:r w:rsidRPr="00BA5AC3">
        <w:rPr>
          <w:b/>
        </w:rPr>
        <w:t>Lääkemääräyksen kieltoasiakirja</w:t>
      </w:r>
      <w:r w:rsidR="00EE1FC5">
        <w:t xml:space="preserve"> (näkymätunnus 370, näkymälyhenne</w:t>
      </w:r>
      <w:r w:rsidR="00F17F93">
        <w:t xml:space="preserve"> </w:t>
      </w:r>
      <w:r w:rsidR="00EE1FC5">
        <w:t>RKIE)</w:t>
      </w:r>
    </w:p>
    <w:p w14:paraId="27F400AB" w14:textId="01F1DCD9"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r w:rsidR="00A35891">
        <w:t>.</w:t>
      </w:r>
    </w:p>
    <w:p w14:paraId="5582C00D" w14:textId="664FE86E" w:rsidR="00A35891" w:rsidRDefault="00A35891" w:rsidP="00A35891">
      <w:pPr>
        <w:pStyle w:val="Leipteksti"/>
      </w:pPr>
      <w:r>
        <w:t>09/2026 alkaen Lääkemääräyksen kieltoasiakirjasta on käytössä kaksi versiota, jotka molemmat on julkaistu koodistopalvelussa. Versio 1.2.246.537.6.12.2002.370.2014 on poistuva lomakeversio, jota on mahdollista käyttää 1.10.2027 saakka. Jos järjestelmä tukee sähköisen lääkemääräyksen versiota 5.0.0 tai uudempaa, tulee järjestelmän tallentaa Lääkemääräyksen kieltoasiakirja lomakeversiolla 1.2.246.537.6.12.2002.370.2025</w:t>
      </w:r>
      <w:r w:rsidR="00F91EDD">
        <w:t>01</w:t>
      </w:r>
      <w:r>
        <w:t>.</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709D09EB"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53927D06" w14:textId="066BA5DC" w:rsidR="000370F2" w:rsidRDefault="000370F2" w:rsidP="00BC106E">
      <w:pPr>
        <w:pStyle w:val="Leipteksti"/>
        <w:spacing w:after="0"/>
      </w:pPr>
      <w:bookmarkStart w:id="73" w:name="_Hlk138858726"/>
      <w:r w:rsidRPr="00BC106E">
        <w:rPr>
          <w:b/>
        </w:rPr>
        <w:t>Tutkimusaineistolöydöstä koskeva yhteydenottokielto</w:t>
      </w:r>
      <w:r>
        <w:t xml:space="preserve"> (näkymätunnus 503, näkymälyhenne YKIE)</w:t>
      </w:r>
    </w:p>
    <w:bookmarkEnd w:id="73"/>
    <w:p w14:paraId="6BA722F9" w14:textId="7266F6A3" w:rsidR="000370F2" w:rsidRDefault="000370F2" w:rsidP="006040F8">
      <w:pPr>
        <w:pStyle w:val="Leipteksti"/>
      </w:pPr>
      <w:r w:rsidRPr="00BC106E">
        <w:t>L</w:t>
      </w:r>
      <w:r>
        <w:t>omaketta</w:t>
      </w:r>
      <w:r w:rsidRPr="00BC106E">
        <w:t xml:space="preserve"> </w:t>
      </w:r>
      <w:r>
        <w:t xml:space="preserve">THL/Lomake - </w:t>
      </w:r>
      <w:r w:rsidRPr="000370F2">
        <w:t>Tutkimusaineistolöydöstä koskeva yhteydenottokielto</w:t>
      </w:r>
      <w:r>
        <w:t xml:space="preserve"> (1.2.246.537.6.12.2002.503) käytetään </w:t>
      </w:r>
      <w:r w:rsidRPr="000370F2">
        <w:t>yhteydenottokiellon kirjaamiseen, kun Findatan luvalla tehdyssä sote-tiedon toissijaisessa käytössä (esimerkiksi tieteellisessä tutkimuksessa) on tehty henkilöä koskeva merkittävä löydös</w:t>
      </w:r>
      <w:r>
        <w:t xml:space="preserve">. </w:t>
      </w:r>
      <w:r w:rsidRPr="000370F2">
        <w:t>Yhteydenottokiellon tehneeseen henkilöön ei saa terveydenhuollosta olla yhteydessä löydöksen perusteella, vaikka tiedon avulla olisi mahdollista ehkäistä terveyteen liittyvää riskiä tai parantaa merkittävästi hoidon laatua. Lomaketta käytetään myös aiemmin asetetun kiellon perumiseen.</w:t>
      </w:r>
    </w:p>
    <w:p w14:paraId="7F6D9D15" w14:textId="72837CFD" w:rsidR="004960B5" w:rsidRDefault="004960B5" w:rsidP="00D937A5">
      <w:pPr>
        <w:pStyle w:val="Leipteksti"/>
        <w:spacing w:after="0"/>
      </w:pPr>
      <w:r w:rsidRPr="00D937A5">
        <w:rPr>
          <w:b/>
        </w:rPr>
        <w:lastRenderedPageBreak/>
        <w:t>Eurooppalaisen potilasyhteenvedon informointi ja suostumus</w:t>
      </w:r>
      <w:r>
        <w:t xml:space="preserve"> (näkymätunnus 504, näkymälyhenne PSSUO)</w:t>
      </w:r>
    </w:p>
    <w:p w14:paraId="395EE3FB" w14:textId="535E57B0" w:rsidR="004960B5" w:rsidRDefault="004960B5" w:rsidP="00D937A5">
      <w:pPr>
        <w:pStyle w:val="Leipteksti"/>
        <w:spacing w:after="0"/>
      </w:pPr>
      <w:r>
        <w:t>Lomak</w:t>
      </w:r>
      <w:r w:rsidRPr="004960B5">
        <w:t xml:space="preserve">etta Kanta-palvelut/Lomake - Eurooppalaisen potilasyhteenvedon informointi ja suostumus käytetään Kanta-palveluissa kirjattaessa terveydenhuollon asiakkaalle annettava informointi eurooppalaisen potilasyhteenvedon palvelusta sekä asiakkaan antama suostumus hänen yhteenvetotietojensa luovutukseen Kanta-palveluista toiseen EU- tai ETA-maahan hoitotilannetta varten. </w:t>
      </w:r>
      <w:r>
        <w:t>Lomaketta käytetään</w:t>
      </w:r>
      <w:r w:rsidRPr="004960B5">
        <w:t xml:space="preserve"> myös aikaisemmin an</w:t>
      </w:r>
      <w:r>
        <w:t>netun suostumuksen perumiseen</w:t>
      </w:r>
      <w:r w:rsidRPr="004960B5">
        <w:t>.</w:t>
      </w:r>
    </w:p>
    <w:p w14:paraId="0A36718D" w14:textId="77777777" w:rsidR="004960B5" w:rsidRPr="000370F2" w:rsidRDefault="004960B5" w:rsidP="00D937A5">
      <w:pPr>
        <w:pStyle w:val="Leipteksti"/>
        <w:spacing w:after="0"/>
      </w:pP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4F776D46" w14:textId="204040BD" w:rsidR="005E0746" w:rsidRPr="00592CC9" w:rsidRDefault="00364E7A" w:rsidP="006F3FED">
      <w:pPr>
        <w:pStyle w:val="Leipteksti"/>
      </w:pPr>
      <w:r w:rsidRPr="00592CC9">
        <w:t>../custodian/assignedCustodian/representedCustodianOrganization/name = "Kansaneläkelaitos"</w:t>
      </w:r>
    </w:p>
    <w:p w14:paraId="13754889" w14:textId="77777777" w:rsidR="00936EA2" w:rsidRPr="00D937A5" w:rsidRDefault="00936EA2" w:rsidP="00936EA2">
      <w:pPr>
        <w:pStyle w:val="Leipteksti"/>
        <w:spacing w:after="0"/>
        <w:rPr>
          <w:b/>
          <w:bCs/>
        </w:rPr>
      </w:pPr>
      <w:bookmarkStart w:id="74" w:name="_Hlk138920055"/>
      <w:r w:rsidRPr="00D937A5">
        <w:rPr>
          <w:b/>
          <w:bCs/>
        </w:rPr>
        <w:t xml:space="preserve">LT3 Rivinvaihtojen huomioiminen </w:t>
      </w:r>
      <w:r>
        <w:rPr>
          <w:b/>
          <w:bCs/>
        </w:rPr>
        <w:t>pitkissä vakioteksteissä</w:t>
      </w:r>
    </w:p>
    <w:p w14:paraId="34A6A23D" w14:textId="3A555434" w:rsidR="00936EA2" w:rsidRDefault="00936EA2" w:rsidP="00936EA2">
      <w:pPr>
        <w:pStyle w:val="Leipteksti"/>
        <w:spacing w:after="0"/>
      </w:pPr>
      <w:r>
        <w:t xml:space="preserve">Lomakkeen kentän näyttömuotoon (text-elementtiin) tuotetaan lomakemäärittelyn mukainen vakioteksti, kun Koodistopalvelun lomakemäärittelyssä  </w:t>
      </w:r>
    </w:p>
    <w:p w14:paraId="1C2B6A7F" w14:textId="260AB225" w:rsidR="00936EA2" w:rsidRDefault="00936EA2" w:rsidP="00A642C1">
      <w:pPr>
        <w:pStyle w:val="Leipteksti"/>
        <w:numPr>
          <w:ilvl w:val="0"/>
          <w:numId w:val="47"/>
        </w:numPr>
        <w:spacing w:after="0"/>
      </w:pPr>
      <w:r>
        <w:t xml:space="preserve">tiedon tietotyyppi on string (attribuutti Tietotyypin tunniste = ST), </w:t>
      </w:r>
    </w:p>
    <w:p w14:paraId="145789F9" w14:textId="02FC2201" w:rsidR="00936EA2" w:rsidRDefault="00936EA2" w:rsidP="00A642C1">
      <w:pPr>
        <w:pStyle w:val="Leipteksti"/>
        <w:numPr>
          <w:ilvl w:val="0"/>
          <w:numId w:val="47"/>
        </w:numPr>
        <w:spacing w:after="0"/>
      </w:pPr>
      <w:r>
        <w:t xml:space="preserve">tieto tulee siirtomuotoon (attribuutti Siirtomuotoon = T) </w:t>
      </w:r>
    </w:p>
    <w:p w14:paraId="324E185A" w14:textId="77777777" w:rsidR="00936EA2" w:rsidRDefault="00936EA2" w:rsidP="00A642C1">
      <w:pPr>
        <w:pStyle w:val="Leipteksti"/>
        <w:numPr>
          <w:ilvl w:val="0"/>
          <w:numId w:val="47"/>
        </w:numPr>
        <w:spacing w:after="0"/>
      </w:pPr>
      <w:r>
        <w:t xml:space="preserve">ja sisältö on vakioteksti (attribuutti Täytettävä kenttä = F). </w:t>
      </w:r>
    </w:p>
    <w:p w14:paraId="18AE42C5" w14:textId="67CD2329" w:rsidR="00C33701" w:rsidRPr="00D937A5" w:rsidRDefault="00936EA2" w:rsidP="00FC757D">
      <w:pPr>
        <w:pStyle w:val="Leipteksti"/>
      </w:pPr>
      <w:r>
        <w:t xml:space="preserve">Vakioteksti tuodaan lomakkeelle tällöin Koodistopalvelun XML-julkaisumuodon description-attribuutista. </w:t>
      </w:r>
      <w:r>
        <w:br/>
        <w:t xml:space="preserve">XML-julkaisumuodossa rivinvaihdot </w:t>
      </w:r>
      <w:r w:rsidR="00FC757D">
        <w:t>tuotetaan</w:t>
      </w:r>
      <w:r>
        <w:t xml:space="preserve"> merkillä \n. Tätä merkkiä ei ole sallittua tuottaa CDA R2 asiakirjalle, vaan asiakirjan tuottavan järjestelmän on muunnettava ne CDA R2 asiakirjalle rivinvahtoa ilmaisevaksi elementiksi &lt;br/&gt;. Rivinvaihtomerkki on toistaiseksi </w:t>
      </w:r>
      <w:r w:rsidR="007166AB">
        <w:t>käytössä</w:t>
      </w:r>
      <w:r>
        <w:t xml:space="preserve"> pitkien tekstien muotoilua varten lomakkeilla Tutkimusaineistolöydöstä koskeva yhteydenottokielto ja Eurooppalaisen potilasyhteenvedon informointi ja suostumus. </w:t>
      </w:r>
      <w:bookmarkEnd w:id="74"/>
      <w:r w:rsidR="00076B9B">
        <w:br w:type="page"/>
      </w:r>
    </w:p>
    <w:p w14:paraId="354B2170" w14:textId="42AF5C1A" w:rsidR="009F703C" w:rsidRDefault="00493B53" w:rsidP="00020F09">
      <w:pPr>
        <w:pStyle w:val="Otsikko1"/>
        <w:spacing w:before="220"/>
      </w:pPr>
      <w:bookmarkStart w:id="75" w:name="_Toc256000030"/>
      <w:bookmarkStart w:id="76" w:name="_Toc37061999"/>
      <w:bookmarkStart w:id="77" w:name="_Toc216782555"/>
      <w:r>
        <w:lastRenderedPageBreak/>
        <w:t>Tallenna</w:t>
      </w:r>
      <w:r w:rsidR="00020F09">
        <w:t xml:space="preserve"> arkistoasiakirja</w:t>
      </w:r>
      <w:bookmarkEnd w:id="75"/>
      <w:bookmarkEnd w:id="76"/>
      <w:bookmarkEnd w:id="77"/>
    </w:p>
    <w:p w14:paraId="1E4E9E41" w14:textId="4415E099" w:rsidR="009F703C" w:rsidRDefault="009F703C" w:rsidP="009F703C">
      <w:pPr>
        <w:pStyle w:val="Otsikko2"/>
      </w:pPr>
      <w:r w:rsidRPr="009F703C">
        <w:t>Käyttötapauksen yleiskuvaus ja lopputulos</w:t>
      </w:r>
    </w:p>
    <w:p w14:paraId="3BD2698E" w14:textId="3BD74728" w:rsidR="001661F3" w:rsidRDefault="001661F3" w:rsidP="001661F3">
      <w:pPr>
        <w:pStyle w:val="Leipteksti"/>
      </w:pPr>
      <w:r>
        <w:t xml:space="preserve">Käyttötapaus kuvaa arkistoasiakirja-tyyppisen asiakirjan ensimmäisen version </w:t>
      </w:r>
      <w:r w:rsidR="001B2B7D">
        <w:t>tallennuksen</w:t>
      </w:r>
      <w:r>
        <w:t xml:space="preserve">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6205A447" w:rsidR="001661F3" w:rsidRDefault="001661F3" w:rsidP="00A642C1">
      <w:pPr>
        <w:pStyle w:val="Luettelokappale"/>
        <w:numPr>
          <w:ilvl w:val="0"/>
          <w:numId w:val="38"/>
        </w:numPr>
      </w:pPr>
      <w:r>
        <w:t>Ostopalvelun valtuutus (</w:t>
      </w:r>
      <w:r w:rsidR="0019618B">
        <w:t xml:space="preserve">näkymälyhenne </w:t>
      </w:r>
      <w:r>
        <w:t xml:space="preserve">OSVA) </w:t>
      </w:r>
      <w:r w:rsidR="00493B53">
        <w:t>tallennetaan</w:t>
      </w:r>
      <w:r>
        <w:t xml:space="preserve"> tämän käyttötapauksen mukaisesti. Ostopalvelun järjestäjä tuottaa ostopalvelun valtuutuksen ja arkistoi sen omaan arkistoasiakirjat-rekisteriinsä [LM9]. Ostopalvelun valtuutus voi olla potilaskohtainen tai</w:t>
      </w:r>
      <w:r w:rsidR="00F17F93">
        <w:t xml:space="preserve"> </w:t>
      </w:r>
      <w:r w:rsidR="00197E20">
        <w:t>rekisteri</w:t>
      </w:r>
      <w:r>
        <w:t xml:space="preserve">tasoinen: </w:t>
      </w:r>
      <w:r w:rsidR="00197E20">
        <w:t>rekisteri</w:t>
      </w:r>
      <w:r>
        <w:t xml:space="preserve">tasoisessa ostopalvelun valtuutuksessa ei yksilöidä potilasta. </w:t>
      </w:r>
    </w:p>
    <w:p w14:paraId="0C2792B3" w14:textId="61C8A2BC" w:rsidR="001661F3" w:rsidRDefault="001661F3" w:rsidP="00A642C1">
      <w:pPr>
        <w:pStyle w:val="Luettelokappale"/>
        <w:numPr>
          <w:ilvl w:val="0"/>
          <w:numId w:val="38"/>
        </w:numPr>
      </w:pPr>
      <w:r>
        <w:t>Luovutusilmoitus (</w:t>
      </w:r>
      <w:r w:rsidR="0019618B">
        <w:t xml:space="preserve">näkymälyhenne </w:t>
      </w:r>
      <w:r>
        <w:t xml:space="preserve">LILM) </w:t>
      </w:r>
      <w:r w:rsidR="00493B53">
        <w:t>tallennetaan</w:t>
      </w:r>
      <w:r>
        <w:t xml:space="preserve"> käyttötapauksen </w:t>
      </w:r>
      <w:r w:rsidR="00493B53">
        <w:t>Tallenna</w:t>
      </w:r>
      <w:r>
        <w:t xml:space="preserve"> luovutusilmoitus mukaisesti.</w:t>
      </w:r>
    </w:p>
    <w:p w14:paraId="165627B9" w14:textId="60BB8F75" w:rsidR="001661F3" w:rsidRPr="001661F3" w:rsidRDefault="001661F3" w:rsidP="001661F3">
      <w:pPr>
        <w:pStyle w:val="Leipteksti"/>
      </w:pPr>
      <w:r>
        <w:t xml:space="preserve">Käyttötapauksen lopputuloksena arkistoasiakirjan ensimmäinen versio on </w:t>
      </w:r>
      <w:r w:rsidR="0018633A">
        <w:t>tallennettu</w:t>
      </w:r>
      <w:r>
        <w:t xml:space="preserve"> </w:t>
      </w:r>
      <w:r w:rsidR="007D5DCB">
        <w:t>Potilastietovarantoon</w:t>
      </w:r>
      <w:r>
        <w:t xml:space="preserve"> ja potilastietojärjestelmässä on tieto</w:t>
      </w:r>
      <w:r w:rsidR="0018633A">
        <w:t xml:space="preserve"> Kantaan</w:t>
      </w:r>
      <w:r>
        <w:t xml:space="preserve"> </w:t>
      </w:r>
      <w:r w:rsidR="0018633A">
        <w:t>tallennuksesta</w:t>
      </w:r>
      <w:r>
        <w:t>.</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6611BDC0" w:rsidR="001661F3" w:rsidRPr="001661F3" w:rsidRDefault="00AD1EB6" w:rsidP="001661F3">
      <w:pPr>
        <w:pStyle w:val="Numeroituluettelo"/>
      </w:pPr>
      <w:r>
        <w:t>Potilastietovaranto ja Kanta-viestinvälitys, jatkossa Potilastietovaranto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2E49FF11" w:rsidR="001661F3" w:rsidRDefault="001661F3" w:rsidP="00A642C1">
      <w:pPr>
        <w:pStyle w:val="Luettelokappale"/>
        <w:numPr>
          <w:ilvl w:val="0"/>
          <w:numId w:val="38"/>
        </w:numPr>
      </w:pPr>
      <w:r>
        <w:t>potilasta ei yksilöidä, kun kyseessä on</w:t>
      </w:r>
      <w:r w:rsidR="00F17F93">
        <w:t xml:space="preserve"> </w:t>
      </w:r>
      <w:r w:rsidR="00197E20">
        <w:t>rekisteri</w:t>
      </w:r>
      <w:r>
        <w:t xml:space="preserve">tasoisen ostopalvelun valtuutuksen </w:t>
      </w:r>
      <w:r w:rsidR="00FB2EB2">
        <w:t>tallennus</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6EAF7A9E" w:rsidR="001661F3" w:rsidRDefault="001661F3" w:rsidP="001661F3">
      <w:pPr>
        <w:pStyle w:val="Numeroituluettelo"/>
      </w:pPr>
      <w:r>
        <w:t xml:space="preserve">Järjestelmässä tallennetaan merkintä arkistoasiakirjan </w:t>
      </w:r>
      <w:r w:rsidR="00493B53">
        <w:t>Kantaan tallennetavasta</w:t>
      </w:r>
      <w:r>
        <w:t xml:space="preserve"> sisällöstä.</w:t>
      </w:r>
    </w:p>
    <w:p w14:paraId="16B75357" w14:textId="14AAC22F" w:rsidR="001661F3" w:rsidRDefault="001661F3" w:rsidP="001661F3">
      <w:pPr>
        <w:pStyle w:val="Numeroituluettelo"/>
        <w:spacing w:after="0"/>
      </w:pPr>
      <w:r>
        <w:t xml:space="preserve">Järjestelmä muodostaa merkinnästä </w:t>
      </w:r>
      <w:r w:rsidR="00493B53">
        <w:t xml:space="preserve">Kantaan tallennettavan CDA </w:t>
      </w:r>
      <w:r>
        <w:t xml:space="preserve">R2 -asiakirjan seuraavilla periaatteilla [V1] </w:t>
      </w:r>
    </w:p>
    <w:p w14:paraId="1204E7FB" w14:textId="64538E86" w:rsidR="001661F3" w:rsidRDefault="001661F3" w:rsidP="00A642C1">
      <w:pPr>
        <w:pStyle w:val="Luettelokappale"/>
        <w:numPr>
          <w:ilvl w:val="0"/>
          <w:numId w:val="38"/>
        </w:numPr>
      </w:pPr>
      <w:r>
        <w:t>Lomaketyyppisistä näkymistä tuotetaan aina oma itsenäinen asiakirja</w:t>
      </w:r>
    </w:p>
    <w:p w14:paraId="61444493" w14:textId="5A8541F6" w:rsidR="001661F3" w:rsidRDefault="001661F3" w:rsidP="00A642C1">
      <w:pPr>
        <w:pStyle w:val="Luettelokappale"/>
        <w:numPr>
          <w:ilvl w:val="0"/>
          <w:numId w:val="38"/>
        </w:numPr>
      </w:pPr>
      <w:r>
        <w:lastRenderedPageBreak/>
        <w:t>Asiakirjan rakenne noudattaa ”</w:t>
      </w:r>
      <w:r w:rsidR="00977FB5">
        <w:t>Potilastietovarannon</w:t>
      </w:r>
      <w:r>
        <w:t xml:space="preserve"> kertomus ja lomakkeet” -oppaan rakennetta ja siellä määriteltyä lomakemekanismia [LM2]</w:t>
      </w:r>
    </w:p>
    <w:p w14:paraId="1307A4AE" w14:textId="6DCEF80F" w:rsidR="001661F3" w:rsidRDefault="001661F3" w:rsidP="00A642C1">
      <w:pPr>
        <w:pStyle w:val="Luettelokappale"/>
        <w:numPr>
          <w:ilvl w:val="0"/>
          <w:numId w:val="38"/>
        </w:numPr>
      </w:pPr>
      <w:r>
        <w:t xml:space="preserve">CDA R2-rakenteessa käytetään lomakekohtaista tarkempaa rakennetta, jossa on eritelty kenttäryhmät (kaikki kentät ja kunkin kentän tietotyyppi) </w:t>
      </w:r>
      <w:r w:rsidR="0020602B">
        <w:t>[LT</w:t>
      </w:r>
      <w:proofErr w:type="gramStart"/>
      <w:r w:rsidR="0020602B">
        <w:t>1]</w:t>
      </w:r>
      <w:r w:rsidR="003C40C1">
        <w:t>[</w:t>
      </w:r>
      <w:proofErr w:type="gramEnd"/>
      <w:r w:rsidR="003C40C1">
        <w:t>LT2]</w:t>
      </w:r>
    </w:p>
    <w:p w14:paraId="2BE2B608" w14:textId="77C65AF5" w:rsidR="001661F3" w:rsidRDefault="001661F3" w:rsidP="00A642C1">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A642C1">
      <w:pPr>
        <w:pStyle w:val="Luettelokappale"/>
        <w:numPr>
          <w:ilvl w:val="0"/>
          <w:numId w:val="38"/>
        </w:numPr>
      </w:pPr>
      <w:r>
        <w:t>Asiakirjalle täydennetään kuvailutiedot kuvailutietojen määrittelyn mukaisesti [LM5]</w:t>
      </w:r>
    </w:p>
    <w:p w14:paraId="22BE6655" w14:textId="7F042CF7" w:rsidR="001661F3" w:rsidRDefault="00493B53" w:rsidP="00A642C1">
      <w:pPr>
        <w:pStyle w:val="Luettelokappale"/>
        <w:numPr>
          <w:ilvl w:val="0"/>
          <w:numId w:val="38"/>
        </w:numPr>
      </w:pPr>
      <w:r>
        <w:t>Tallennettavan</w:t>
      </w:r>
      <w:r w:rsidR="001661F3">
        <w:t xml:space="preserve">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474CE372" w:rsidR="001661F3" w:rsidRDefault="001661F3" w:rsidP="00D54165">
      <w:pPr>
        <w:pStyle w:val="Luettelokappale"/>
        <w:numPr>
          <w:ilvl w:val="1"/>
          <w:numId w:val="5"/>
        </w:numPr>
      </w:pPr>
      <w:r>
        <w:t xml:space="preserve">rekisterinpitäjä on </w:t>
      </w:r>
      <w:r w:rsidR="0018633A">
        <w:t>tallentava</w:t>
      </w:r>
      <w:r>
        <w:t xml:space="preserve">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1B23A5EA" w:rsidR="001661F3" w:rsidRDefault="001661F3" w:rsidP="001661F3">
      <w:pPr>
        <w:pStyle w:val="Numeroituluettelo"/>
        <w:spacing w:after="0"/>
      </w:pPr>
      <w:r>
        <w:t xml:space="preserve">Järjestelmä arkistoi asiakirjan alikäyttötapauksen </w:t>
      </w:r>
      <w:r w:rsidR="00493B53">
        <w:t>Tallenna</w:t>
      </w:r>
      <w:r>
        <w:t xml:space="preserve"> asiakirja mukaisesti välittömästi asiakirjan muodostamisen jälkeen. [V4] </w:t>
      </w:r>
    </w:p>
    <w:p w14:paraId="5AD74ABC" w14:textId="31D1CE70" w:rsidR="001661F3" w:rsidRDefault="001661F3" w:rsidP="00A642C1">
      <w:pPr>
        <w:pStyle w:val="Luettelokappale"/>
        <w:numPr>
          <w:ilvl w:val="0"/>
          <w:numId w:val="38"/>
        </w:numPr>
      </w:pPr>
      <w:r>
        <w:t>MR-sanoma on RCMR_IN100002FI01</w:t>
      </w:r>
    </w:p>
    <w:p w14:paraId="105AE60B" w14:textId="5D7D1CC2" w:rsidR="001661F3" w:rsidRDefault="001661F3" w:rsidP="00A642C1">
      <w:pPr>
        <w:pStyle w:val="Luettelokappale"/>
        <w:numPr>
          <w:ilvl w:val="0"/>
          <w:numId w:val="38"/>
        </w:numPr>
      </w:pPr>
      <w:r>
        <w:t>Palvelupyyntö on PP32, Arkistoasiakirjojen arkistointi</w:t>
      </w:r>
    </w:p>
    <w:p w14:paraId="0A37DC03" w14:textId="5C07067C" w:rsidR="001661F3" w:rsidRDefault="001661F3" w:rsidP="001661F3">
      <w:pPr>
        <w:pStyle w:val="Numeroituluettelo"/>
      </w:pPr>
      <w:r>
        <w:t xml:space="preserve">Järjestelmä tallentaa tiedon siitä, että merkintä on </w:t>
      </w:r>
      <w:r w:rsidR="0018633A">
        <w:t>tallennettu</w:t>
      </w:r>
      <w:r>
        <w:t>.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38DDA8E0" w:rsidR="001661F3" w:rsidRPr="001661F3" w:rsidRDefault="001661F3" w:rsidP="008C2FD8">
      <w:pPr>
        <w:pStyle w:val="Leipteksti"/>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bookmarkStart w:id="78" w:name="_Hlk165028571"/>
      <w:r>
        <w:t xml:space="preserve">LT1 </w:t>
      </w:r>
      <w:r w:rsidR="0068539E">
        <w:t>Ostopalvelun valtuutuksen lomakerakenne</w:t>
      </w:r>
    </w:p>
    <w:p w14:paraId="09628379" w14:textId="049E0FBB" w:rsidR="0068539E" w:rsidRDefault="0068539E" w:rsidP="008C2FD8">
      <w:pPr>
        <w:pStyle w:val="Leipteksti"/>
        <w:spacing w:after="0"/>
      </w:pPr>
      <w:r>
        <w:lastRenderedPageBreak/>
        <w:t>Ostopalvelun valtuutuksesta (näkymälyhenne OSVA, näkymätunnus 362) on käytössä kaksi versiota, jotka molemmat on julkaistu koodistopalvelussa:</w:t>
      </w:r>
    </w:p>
    <w:p w14:paraId="1A28F07F" w14:textId="6490B308" w:rsidR="00076B9B" w:rsidRDefault="0068539E" w:rsidP="00505EC7">
      <w:pPr>
        <w:pStyle w:val="Leipteksti"/>
      </w:pPr>
      <w:r w:rsidRPr="0068539E">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30A86603" w14:textId="36B23312" w:rsidR="003C40C1" w:rsidRDefault="003C40C1" w:rsidP="003C40C1">
      <w:pPr>
        <w:pStyle w:val="Leipteksti"/>
      </w:pPr>
      <w:r>
        <w:t>LT2 Ostopalvelun valtuutuksen lomakkeen tietokentän tunnisteen (codeId) 2 käyttö</w:t>
      </w:r>
    </w:p>
    <w:p w14:paraId="475E5323" w14:textId="77777777" w:rsidR="003C40C1" w:rsidRDefault="003C40C1" w:rsidP="003C40C1">
      <w:pPr>
        <w:pStyle w:val="Leipteksti"/>
      </w:pPr>
      <w:r>
        <w:t>Ostopalvelun valtuutuksen tunniste on ostopalvelun valtuutus -asiakirjan lomakesisällössä annettu yksilöivä tunniste (eArkisto/Lomake - Ostopalvelun valtuutus 1.2.246.537.6.12.2002.362, codeId 2), joka saa arvon seuraavasti:</w:t>
      </w:r>
    </w:p>
    <w:p w14:paraId="08A83B96" w14:textId="77777777" w:rsidR="003C40C1" w:rsidRDefault="003C40C1" w:rsidP="00735C21">
      <w:pPr>
        <w:pStyle w:val="Leipteksti"/>
        <w:spacing w:after="0"/>
      </w:pPr>
      <w:r>
        <w:t>-  Osva-lomakkeen versio 1.2.246.537.6.12.2002.362.20140311: Ostopalvelun valtuutus asiakirjan setId</w:t>
      </w:r>
    </w:p>
    <w:p w14:paraId="4E5ACEA0" w14:textId="24F3A920" w:rsidR="003C40C1" w:rsidRDefault="003C40C1" w:rsidP="003C40C1">
      <w:pPr>
        <w:pStyle w:val="Leipteksti"/>
      </w:pPr>
      <w:r>
        <w:t>-  Osva2-lomakkeen versio 1.2.246.537.6.12.2002.362. 20200101: Ostopalvelun valtuutus -asiakirjan setId tai valtuutukselle generoitu yksilöivä tunnus</w:t>
      </w:r>
    </w:p>
    <w:p w14:paraId="652FE88F" w14:textId="77777777" w:rsidR="003C40C1" w:rsidRDefault="003C40C1" w:rsidP="00505EC7">
      <w:pPr>
        <w:pStyle w:val="Leipteksti"/>
      </w:pPr>
    </w:p>
    <w:bookmarkEnd w:id="78"/>
    <w:p w14:paraId="545C16F1" w14:textId="77777777" w:rsidR="00505EC7" w:rsidRDefault="00505EC7">
      <w:pPr>
        <w:rPr>
          <w:rFonts w:asciiTheme="majorHAnsi" w:eastAsiaTheme="majorEastAsia" w:hAnsiTheme="majorHAnsi" w:cstheme="majorBidi"/>
          <w:bCs/>
          <w:sz w:val="32"/>
          <w:szCs w:val="28"/>
        </w:rPr>
      </w:pPr>
      <w:r>
        <w:br w:type="page"/>
      </w:r>
    </w:p>
    <w:p w14:paraId="51FA0D89" w14:textId="30B766AD" w:rsidR="009F703C" w:rsidRDefault="00493B53" w:rsidP="001661F3">
      <w:pPr>
        <w:pStyle w:val="Otsikko1"/>
      </w:pPr>
      <w:bookmarkStart w:id="79" w:name="_Toc216782556"/>
      <w:r>
        <w:lastRenderedPageBreak/>
        <w:t>Tallenna</w:t>
      </w:r>
      <w:r w:rsidR="001661F3" w:rsidRPr="001661F3">
        <w:t xml:space="preserve"> luovutusilmoitus</w:t>
      </w:r>
      <w:bookmarkEnd w:id="79"/>
    </w:p>
    <w:p w14:paraId="66E8E4C1" w14:textId="640063F1" w:rsidR="001661F3" w:rsidRDefault="009F703C" w:rsidP="006C2388">
      <w:pPr>
        <w:pStyle w:val="Otsikko2"/>
      </w:pPr>
      <w:r w:rsidRPr="009F703C">
        <w:t>Käyttötapauksen yleiskuvaus ja lopputulos</w:t>
      </w:r>
    </w:p>
    <w:p w14:paraId="5AEBB678" w14:textId="4A90954C" w:rsidR="001661F3" w:rsidRDefault="001661F3" w:rsidP="001661F3">
      <w:pPr>
        <w:pStyle w:val="Leipteksti"/>
      </w:pPr>
      <w:r>
        <w:t xml:space="preserve">Käyttötapaus kuvaa </w:t>
      </w:r>
      <w:r w:rsidR="0018633A">
        <w:t>tallentava</w:t>
      </w:r>
      <w:r>
        <w:t xml:space="preserve">n organisaation omaan arkistoasiakirjat-rekisteriin arkistoitavien luovutusilmoitus-asiakirjojen </w:t>
      </w:r>
      <w:r w:rsidR="001B2B7D">
        <w:t>tallennuksen</w:t>
      </w:r>
      <w:r>
        <w:t xml:space="preserve">. Luovutusilmoituksesta muodostetaan lomakeasiakirja. Luovutusilmoitusta ei voi korjata eikä mitätöidä potilastietojärjestelmästä, joten kyseessä on aina ensimmäisen version </w:t>
      </w:r>
      <w:r w:rsidR="00FB2EB2">
        <w:t>tallennus</w:t>
      </w:r>
      <w:r>
        <w:t>. Luovutusilmoitus mitätöidään tarvittaessa arkistonhoitajan käyttöliittymästä.</w:t>
      </w:r>
    </w:p>
    <w:p w14:paraId="1FC40318" w14:textId="514FB6E3" w:rsidR="001661F3" w:rsidRDefault="001661F3" w:rsidP="001661F3">
      <w:pPr>
        <w:pStyle w:val="Leipteksti"/>
      </w:pPr>
      <w:r w:rsidRPr="00603324">
        <w:t xml:space="preserve">Luovutusilmoitus muodostetaan, kun potilastietojärjestelmään sähköisessä muodossa tallennettuja tietoja luovutetaan </w:t>
      </w:r>
      <w:r w:rsidR="00977FB5">
        <w:t>Potilastietovarannon</w:t>
      </w:r>
      <w:r w:rsidRPr="00603324">
        <w:t xml:space="preserve"> ulkopuolella. </w:t>
      </w:r>
      <w:r>
        <w:t>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6EDE21C7" w:rsidR="001661F3" w:rsidRDefault="001661F3" w:rsidP="00A642C1">
      <w:pPr>
        <w:pStyle w:val="Numeroituluettelo"/>
        <w:numPr>
          <w:ilvl w:val="0"/>
          <w:numId w:val="48"/>
        </w:numPr>
      </w:pPr>
      <w:r>
        <w:t xml:space="preserve">Työntävä luovutus: luovutuksen antavan organisaation käyttäjä välittää oman sähköisen rekisterin tietoja </w:t>
      </w:r>
      <w:r w:rsidR="00977FB5">
        <w:t>Potilastietovarannon</w:t>
      </w:r>
      <w:r>
        <w:t xml:space="preserve"> ulkopuolella toiselle rekisterinpitäjälle tai muulle taholle, jolla on oikeus saada tiedot. Työntävässä luovutuksessa tiedot voidaan siirtää sähköisesti tai tulostettuna fyysiseen muotoon.</w:t>
      </w:r>
    </w:p>
    <w:p w14:paraId="14FA2F26" w14:textId="7A4F3E8B" w:rsidR="001661F3" w:rsidRDefault="001661F3" w:rsidP="00A642C1">
      <w:pPr>
        <w:pStyle w:val="Numeroituluettelo"/>
        <w:numPr>
          <w:ilvl w:val="0"/>
          <w:numId w:val="48"/>
        </w:numPr>
      </w:pPr>
      <w:r>
        <w:t>Hakeva luovutus ("automaattiluovutus"): luovutuksen saavan organisaation käyttäjä hakee ja tarkastelee toisen rekisterinpitäjän</w:t>
      </w:r>
      <w:r w:rsidR="008B2092">
        <w:t xml:space="preserve"> tai oman rekisterinpitäjän toisen rekisterin</w:t>
      </w:r>
      <w:r w:rsidR="00855CD5">
        <w:t xml:space="preserve"> </w:t>
      </w:r>
      <w:r>
        <w:t xml:space="preserve">tietoja </w:t>
      </w:r>
      <w:r w:rsidR="00977FB5">
        <w:t>Potilastietovarannon</w:t>
      </w:r>
      <w:r>
        <w:t xml:space="preserve"> ulkopuolella esimerkiksi aluetietojärjestelmän kautta.</w:t>
      </w:r>
    </w:p>
    <w:p w14:paraId="7E06FA9A" w14:textId="2FD469AA" w:rsidR="001661F3" w:rsidRPr="001661F3" w:rsidRDefault="001661F3" w:rsidP="001661F3">
      <w:pPr>
        <w:pStyle w:val="Leipteksti"/>
      </w:pPr>
      <w:r>
        <w:t xml:space="preserve">Käyttötapauksen lopputuloksena luovutusilmoitus on </w:t>
      </w:r>
      <w:r w:rsidR="0018633A">
        <w:t>tallennettu</w:t>
      </w:r>
      <w:r>
        <w:t xml:space="preserve"> </w:t>
      </w:r>
      <w:r w:rsidR="007D5DCB">
        <w:t>Potilastietovarantoon</w:t>
      </w:r>
      <w:r>
        <w:t xml:space="preserve"> ja potilastietojärjestelmässä on tieto</w:t>
      </w:r>
      <w:r w:rsidR="0018633A">
        <w:t xml:space="preserve"> Kantaan</w:t>
      </w:r>
      <w:r>
        <w:t xml:space="preserve"> </w:t>
      </w:r>
      <w:r w:rsidR="0018633A">
        <w:t>tallennuksesta</w:t>
      </w:r>
      <w:r>
        <w:t>.</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6A1E2ED0" w:rsidR="001661F3" w:rsidRPr="001661F3" w:rsidRDefault="00AD1EB6" w:rsidP="001661F3">
      <w:pPr>
        <w:pStyle w:val="Numeroituluettelo"/>
      </w:pPr>
      <w:r>
        <w:t>Potilastietovaranto ja Kanta-viestinvälitys, jatkossa Potilastietovaranto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7F64C9F0" w:rsidR="001661F3" w:rsidRDefault="001661F3" w:rsidP="001661F3">
      <w:pPr>
        <w:pStyle w:val="Numeroituluettelo"/>
        <w:spacing w:after="0"/>
      </w:pPr>
      <w:r>
        <w:t xml:space="preserve">Järjestelmä muodostaa luovutusta koskevista tiedoista </w:t>
      </w:r>
      <w:r w:rsidR="00493B53">
        <w:t xml:space="preserve">Kantaan tallennettavan CDA </w:t>
      </w:r>
      <w:r>
        <w:t xml:space="preserve">R2 -asiakirjan seuraavilla periaatteilla [V1] </w:t>
      </w:r>
    </w:p>
    <w:p w14:paraId="2141E9E6" w14:textId="73BF6284" w:rsidR="001661F3" w:rsidRDefault="001661F3" w:rsidP="00A642C1">
      <w:pPr>
        <w:pStyle w:val="Luettelokappale"/>
        <w:numPr>
          <w:ilvl w:val="0"/>
          <w:numId w:val="38"/>
        </w:numPr>
      </w:pPr>
      <w:r>
        <w:t>Lomaketyyppisistä näkymistä tuotetaan aina oma itsenäinen asiakirja</w:t>
      </w:r>
    </w:p>
    <w:p w14:paraId="78B6D51F" w14:textId="43919D42" w:rsidR="001661F3" w:rsidRDefault="001661F3" w:rsidP="00A642C1">
      <w:pPr>
        <w:pStyle w:val="Luettelokappale"/>
        <w:numPr>
          <w:ilvl w:val="0"/>
          <w:numId w:val="38"/>
        </w:numPr>
      </w:pPr>
      <w:r>
        <w:t>Asiakirjan rakenne noudattaa ”</w:t>
      </w:r>
      <w:r w:rsidR="00977FB5">
        <w:t>Potilastietovarannon</w:t>
      </w:r>
      <w:r>
        <w:t xml:space="preserve"> kertomus ja lomakkeet” -oppaan rakennetta ja siellä määriteltyä lomakemekanismia [LM2]</w:t>
      </w:r>
    </w:p>
    <w:p w14:paraId="191B0BC9" w14:textId="18191991" w:rsidR="001661F3" w:rsidRDefault="001661F3" w:rsidP="00A642C1">
      <w:pPr>
        <w:pStyle w:val="Luettelokappale"/>
        <w:numPr>
          <w:ilvl w:val="0"/>
          <w:numId w:val="38"/>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A642C1">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A642C1">
      <w:pPr>
        <w:pStyle w:val="Luettelokappale"/>
        <w:numPr>
          <w:ilvl w:val="0"/>
          <w:numId w:val="38"/>
        </w:numPr>
      </w:pPr>
      <w:r>
        <w:t>Asiakirjalle täydennetään kuvailutiedot kuvailutietojen määrittelyn mukaisesti [LM5]</w:t>
      </w:r>
    </w:p>
    <w:p w14:paraId="0E92D275" w14:textId="6043932E" w:rsidR="001661F3" w:rsidRDefault="00493B53" w:rsidP="00A642C1">
      <w:pPr>
        <w:pStyle w:val="Luettelokappale"/>
        <w:numPr>
          <w:ilvl w:val="0"/>
          <w:numId w:val="38"/>
        </w:numPr>
      </w:pPr>
      <w:r>
        <w:t>Tallennettavan</w:t>
      </w:r>
      <w:r w:rsidR="001661F3">
        <w:t xml:space="preserve">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791270C9" w:rsidR="001661F3" w:rsidRDefault="001661F3" w:rsidP="00D54165">
      <w:pPr>
        <w:pStyle w:val="Luettelokappale"/>
        <w:numPr>
          <w:ilvl w:val="1"/>
          <w:numId w:val="5"/>
        </w:numPr>
      </w:pPr>
      <w:r>
        <w:t>rekisterinpitäjä on luovutuksen saava tai luovutuksen antava organisaatio luovutustilanteessa B [LT1]</w:t>
      </w:r>
    </w:p>
    <w:p w14:paraId="537DC9D3" w14:textId="5C4B6754" w:rsidR="00377F5A" w:rsidRDefault="00AC0063" w:rsidP="00D54165">
      <w:pPr>
        <w:pStyle w:val="Luettelokappale"/>
        <w:numPr>
          <w:ilvl w:val="1"/>
          <w:numId w:val="5"/>
        </w:numPr>
      </w:pPr>
      <w:r>
        <w:t xml:space="preserve">luovutuksen saajan rekisterin tunniste ilmaistaan koodiston </w:t>
      </w:r>
      <w:r w:rsidRPr="00AC0063">
        <w:t>"Sosiaalihuolto - asiakirjan rekisteritunnus" avulla</w:t>
      </w:r>
      <w:r>
        <w:t>, jos tietoja toimitetaan terveydenhuollosta sosiaalihuoltoon</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07A417E9" w:rsidR="001661F3" w:rsidRDefault="001661F3" w:rsidP="001661F3">
      <w:pPr>
        <w:pStyle w:val="Numeroituluettelo"/>
        <w:spacing w:after="0"/>
      </w:pPr>
      <w:r>
        <w:t xml:space="preserve">Järjestelmä arkistoi asiakirjan alikäyttötapauksen </w:t>
      </w:r>
      <w:r w:rsidR="00493B53">
        <w:t>Tallenna</w:t>
      </w:r>
      <w:r>
        <w:t xml:space="preserve">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06CD36E6" w:rsidR="001661F3" w:rsidRDefault="001661F3" w:rsidP="001661F3">
      <w:pPr>
        <w:pStyle w:val="Numeroituluettelo"/>
      </w:pPr>
      <w:r>
        <w:t xml:space="preserve">Järjestelmä tallentaa tiedon siitä, että merkintä on </w:t>
      </w:r>
      <w:r w:rsidR="0018633A">
        <w:t>tallennettu</w:t>
      </w:r>
      <w:r>
        <w:t>.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lastRenderedPageBreak/>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79EC066A" w:rsidR="001661F3" w:rsidRDefault="001661F3" w:rsidP="001661F3">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34569D74"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xml:space="preserve">- Tämä lomakemäärittelyn luovutusilmoitukset </w:t>
      </w:r>
      <w:r w:rsidR="00493B53">
        <w:t>tallennetaan</w:t>
      </w:r>
      <w:r w:rsidR="002B68BD">
        <w:t xml:space="preserve"> luovutuksen antavan organisaation rekisteriin riippumatta luovutustilanteesta.</w:t>
      </w:r>
    </w:p>
    <w:p w14:paraId="6CEF340C" w14:textId="68EC6F02"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xml:space="preserve">- Tämän lomakemäärittelyn luovutustilanteen B luovutusilmoitukset </w:t>
      </w:r>
      <w:r w:rsidR="00493B53">
        <w:t>tallennetaan</w:t>
      </w:r>
      <w:r w:rsidR="002B68BD">
        <w:t xml:space="preserve"> luovutuksen saavan organisaation rekisteriin. </w:t>
      </w:r>
      <w:r w:rsidR="006E62E9">
        <w:t>Luovutustilanteen A</w:t>
      </w:r>
      <w:r w:rsidR="002B68BD">
        <w:t xml:space="preserve"> luovutusilmoitukset </w:t>
      </w:r>
      <w:r w:rsidR="00493B53">
        <w:t>tallennetaan</w:t>
      </w:r>
      <w:r w:rsidR="002B68BD">
        <w:t xml:space="preserve"> luovutuksen antavan organisaation rekisteriin.</w:t>
      </w:r>
    </w:p>
    <w:p w14:paraId="24D00E32" w14:textId="1BE1EC19" w:rsidR="001661F3" w:rsidRPr="001661F3" w:rsidRDefault="00076B9B" w:rsidP="00076B9B">
      <w:r>
        <w:br w:type="page"/>
      </w:r>
    </w:p>
    <w:p w14:paraId="7A755399" w14:textId="02481754" w:rsidR="009F703C" w:rsidRDefault="00187A6D" w:rsidP="00187A6D">
      <w:pPr>
        <w:pStyle w:val="Otsikko1"/>
      </w:pPr>
      <w:bookmarkStart w:id="80" w:name="_Toc216782557"/>
      <w:bookmarkStart w:id="81" w:name="_Hlk157071164"/>
      <w:r w:rsidRPr="00187A6D">
        <w:lastRenderedPageBreak/>
        <w:t>Korvaa palvelutapahtuma-asiakirja (PPA</w:t>
      </w:r>
      <w:r w:rsidR="00081E50">
        <w:t>, PPA11</w:t>
      </w:r>
      <w:r w:rsidRPr="00187A6D">
        <w:t>)</w:t>
      </w:r>
      <w:bookmarkEnd w:id="80"/>
    </w:p>
    <w:bookmarkEnd w:id="81"/>
    <w:p w14:paraId="021501E8" w14:textId="4D3B2687" w:rsidR="009F703C" w:rsidRDefault="009F703C" w:rsidP="009F703C">
      <w:pPr>
        <w:pStyle w:val="Otsikko2"/>
      </w:pPr>
      <w:r w:rsidRPr="009F703C">
        <w:t>Käyttötapauksen yleiskuvaus ja lopputulos</w:t>
      </w:r>
    </w:p>
    <w:p w14:paraId="4D617A26" w14:textId="6F0488AF" w:rsidR="00083FB1" w:rsidRDefault="00083FB1" w:rsidP="00083FB1">
      <w:pPr>
        <w:pStyle w:val="Leipteksti"/>
      </w:pPr>
      <w:r>
        <w:t xml:space="preserve">Kayttötapaus kuvaa palvelutapahtuman korvaavan version </w:t>
      </w:r>
      <w:r w:rsidR="001B2B7D">
        <w:t>tallennuksen</w:t>
      </w:r>
      <w:r>
        <w:t xml:space="preserve"> potilasasiakirjojen </w:t>
      </w:r>
      <w:r w:rsidR="001B2B7D">
        <w:t>tallennuksen</w:t>
      </w:r>
      <w:r>
        <w:t xml:space="preserve"> palvelupyyntöä (PPA) käyttäen. </w:t>
      </w:r>
      <w:r w:rsidR="007D5DCB">
        <w:t xml:space="preserve">Potilastietovaranto </w:t>
      </w:r>
      <w:r>
        <w:t xml:space="preserve">tarjoaa yksittäisten palvelupyyntöjen rinnalla käyttöön yleisen potilasasiakirjojen </w:t>
      </w:r>
      <w:r w:rsidR="001B2B7D">
        <w:t>tallennuksen</w:t>
      </w:r>
      <w:r>
        <w:t xml:space="preserve"> palvelupyynnön. Tällä palvelupyynnöllä </w:t>
      </w:r>
      <w:r w:rsidR="0018633A">
        <w:t>tallentava</w:t>
      </w:r>
      <w:r>
        <w:t xml:space="preserve"> järjestelmä ei kerro </w:t>
      </w:r>
      <w:r w:rsidR="00FB2EB2">
        <w:t>tallennus</w:t>
      </w:r>
      <w:r>
        <w:t xml:space="preserve">tilannetta, vaan PTA päättelee, onko kyseessä </w:t>
      </w:r>
      <w:r w:rsidR="00FB2EB2">
        <w:t>tallennus</w:t>
      </w:r>
      <w:r>
        <w:t xml:space="preserve"> omaan rekisteriin vai ostopalvelutilanne.</w:t>
      </w:r>
    </w:p>
    <w:p w14:paraId="2F97EE0E" w14:textId="50FE7974" w:rsidR="00083FB1" w:rsidRDefault="00083FB1" w:rsidP="00083FB1">
      <w:pPr>
        <w:pStyle w:val="Leipteksti"/>
        <w:spacing w:after="0"/>
      </w:pPr>
      <w:r>
        <w:t xml:space="preserve">Käyttötapaus kuvaa korvaavan palvelutapahtuman </w:t>
      </w:r>
      <w:r w:rsidR="00FB2EB2">
        <w:t>tallennus</w:t>
      </w:r>
      <w:r>
        <w:t>tilanteet:</w:t>
      </w:r>
    </w:p>
    <w:p w14:paraId="7294584A" w14:textId="555D705C" w:rsidR="00083FB1" w:rsidRDefault="00083FB1" w:rsidP="00D54165">
      <w:pPr>
        <w:pStyle w:val="Leipteksti"/>
        <w:numPr>
          <w:ilvl w:val="0"/>
          <w:numId w:val="11"/>
        </w:numPr>
        <w:spacing w:after="0"/>
      </w:pPr>
      <w:r>
        <w:t>Organisaation omassa rekisterissä olevan palvelutapahtuman korvaaminen</w:t>
      </w:r>
      <w:r w:rsidR="000D00CA">
        <w:t>.</w:t>
      </w:r>
    </w:p>
    <w:p w14:paraId="400BFA7B" w14:textId="7CAC5189" w:rsidR="00083FB1" w:rsidRDefault="00083FB1" w:rsidP="00D54165">
      <w:pPr>
        <w:pStyle w:val="Leipteksti"/>
        <w:numPr>
          <w:ilvl w:val="0"/>
          <w:numId w:val="11"/>
        </w:numPr>
        <w:spacing w:after="0"/>
      </w:pPr>
      <w:r>
        <w:t>Organisaation omassa rekisterissä olevan palvelutapahtuman korvaaminen</w:t>
      </w:r>
      <w:r w:rsidR="000D00CA">
        <w:t>.</w:t>
      </w:r>
      <w:r>
        <w:t xml:space="preserve"> ostopalvelun järjestäjänä ostopalvelutilannetta varten.</w:t>
      </w:r>
    </w:p>
    <w:p w14:paraId="2695143B" w14:textId="62A43ADF" w:rsidR="00083FB1" w:rsidRDefault="00083FB1">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1F2D63FC" w14:textId="37FB0D35" w:rsidR="005D1228" w:rsidRDefault="00083FB1">
      <w:pPr>
        <w:pStyle w:val="Leipteksti"/>
      </w:pPr>
      <w:r>
        <w:t xml:space="preserve">Huom. Vanhojen asiakirjojen palvelutapahtuman </w:t>
      </w:r>
      <w:r w:rsidR="00FB2EB2">
        <w:t>tallennus</w:t>
      </w:r>
      <w:r>
        <w:t xml:space="preserve"> ei ole mahdollinen tällä palvelupyynnöllä.</w:t>
      </w:r>
    </w:p>
    <w:p w14:paraId="0A15AA46" w14:textId="17604E22" w:rsidR="005D1228" w:rsidRDefault="005D1228" w:rsidP="005D1228">
      <w:pPr>
        <w:pStyle w:val="Leipteksti"/>
      </w:pPr>
      <w:r>
        <w:t>Käyttötapaus kuvaa myös palvelutapahtuman korvaamisen toimintansa päättäneen terveydenhuollon yksityisen rekisterinpitäjän rekisteriin [LT1]</w:t>
      </w:r>
      <w:r w:rsidR="000D00CA">
        <w:t>.</w:t>
      </w:r>
      <w:r>
        <w:t xml:space="preserve"> </w:t>
      </w:r>
    </w:p>
    <w:p w14:paraId="7C31F17A" w14:textId="46B98A28" w:rsidR="005D1228" w:rsidRDefault="004A7F9E" w:rsidP="007E3B4B">
      <w:pPr>
        <w:pStyle w:val="Leipteksti"/>
        <w:numPr>
          <w:ilvl w:val="0"/>
          <w:numId w:val="11"/>
        </w:numPr>
      </w:pPr>
      <w:r>
        <w:t>Toimintansa päättäneen rekisterinpitäjän rekisterissä olevan palvelutapahtuman korvaaminen</w:t>
      </w:r>
      <w:r w:rsidR="006D0F2A">
        <w:t xml:space="preserve"> järjestämisvastuun perusteella</w:t>
      </w:r>
      <w:r>
        <w:t xml:space="preserve">. </w:t>
      </w:r>
      <w:r w:rsidR="0018633A">
        <w:t>Sanoman</w:t>
      </w:r>
      <w:r w:rsidR="005D1228">
        <w:t xml:space="preserve"> lähettävä organisaatio on järjestämisvastuullinen toimija eli hyvinvointialue tai Helsingin kaupunki. Asiakirja </w:t>
      </w:r>
      <w:r w:rsidR="00493B53">
        <w:t>tallennetaan</w:t>
      </w:r>
      <w:r w:rsidR="005D1228">
        <w:t xml:space="preserve"> toimintansa päättäneen rekisterinpitäjän rekisteriin.</w:t>
      </w:r>
      <w:r w:rsidR="00081E50">
        <w:t xml:space="preserve"> Käytettävä palvelupyyntö on PPA11.</w:t>
      </w:r>
    </w:p>
    <w:p w14:paraId="3C35FC20" w14:textId="73551C41" w:rsidR="006D0F2A" w:rsidRDefault="00863A9D" w:rsidP="006D0F2A">
      <w:pPr>
        <w:pStyle w:val="Leipteksti"/>
        <w:numPr>
          <w:ilvl w:val="0"/>
          <w:numId w:val="11"/>
        </w:numPr>
      </w:pPr>
      <w:bookmarkStart w:id="82" w:name="_Hlk162973927"/>
      <w:r>
        <w:t xml:space="preserve">Toimintansa päättäneen rekisterinpitäjän rekisterissä olevan palvelutapahtuman korvaaminen </w:t>
      </w:r>
      <w:r w:rsidR="006D0F2A">
        <w:t xml:space="preserve">yhteisliitttymismallissa, jos palvelunantajat ovat sopineet yhteisrekisterinpitäjyydestä. </w:t>
      </w:r>
      <w:r w:rsidR="0018633A">
        <w:t>Sanoman</w:t>
      </w:r>
      <w:r w:rsidR="006D0F2A">
        <w:t xml:space="preserve"> lähettävä organisaatio on yhteisliittymän isäntäorganisaatio. Asiakirja </w:t>
      </w:r>
      <w:r w:rsidR="00493B53">
        <w:t>tallennetaan</w:t>
      </w:r>
      <w:r w:rsidR="006D0F2A">
        <w:t xml:space="preserve"> toimintansa päättäneen rekisterinpitäjän rekisteriin. Käytettävä palvelupyyntö on PPA.</w:t>
      </w:r>
    </w:p>
    <w:bookmarkEnd w:id="82"/>
    <w:p w14:paraId="6E5A8F44" w14:textId="025F8460" w:rsidR="00083FB1" w:rsidRDefault="00083FB1" w:rsidP="00083FB1">
      <w:pPr>
        <w:pStyle w:val="Leipteksti"/>
      </w:pPr>
      <w:r>
        <w:lastRenderedPageBreak/>
        <w:t xml:space="preserve">Potilastietojärjestelmä muodostaa ja arkistoi </w:t>
      </w:r>
      <w:r w:rsidR="007D5DCB">
        <w:t>Potilastietovarantoon</w:t>
      </w:r>
      <w:r>
        <w:t xml:space="preserve"> jo arkistoidun palvelutapahtuma-asiakirjan korvaavan palvelutapatuma-asiakirjan, kun palvelutapahtuma on tarpeen päivittää, päättää tai mitätöidä.</w:t>
      </w:r>
    </w:p>
    <w:p w14:paraId="7141E86D" w14:textId="185C6890" w:rsidR="00083FB1" w:rsidRPr="00083FB1" w:rsidRDefault="00083FB1" w:rsidP="00083FB1">
      <w:pPr>
        <w:pStyle w:val="Leipteksti"/>
      </w:pPr>
      <w:r>
        <w:t xml:space="preserve">Lopputuloksena palvelutapahtuman tuottanut organisaatio on muodostanut palvelutapahtuma-asiakirjasta uuden version, se on </w:t>
      </w:r>
      <w:r w:rsidR="0018633A">
        <w:t>tallennettu</w:t>
      </w:r>
      <w:r>
        <w:t xml:space="preserve"> </w:t>
      </w:r>
      <w:r w:rsidR="007D5DCB">
        <w:t>Potilastietovarantoon</w:t>
      </w:r>
      <w:r>
        <w:t xml:space="preserve"> ja potilastietojärjestelmässä on tieto </w:t>
      </w:r>
      <w:r w:rsidR="0018633A">
        <w:t>Kantaan tallennuksesta</w:t>
      </w:r>
      <w:r>
        <w:t>.</w:t>
      </w:r>
    </w:p>
    <w:p w14:paraId="7AF6D55A" w14:textId="759C97F0" w:rsidR="009F703C" w:rsidRDefault="009F703C" w:rsidP="009F703C">
      <w:pPr>
        <w:pStyle w:val="Otsikko2"/>
      </w:pPr>
      <w:r w:rsidRPr="009F703C">
        <w:t>Käyttäjäroolit</w:t>
      </w:r>
    </w:p>
    <w:p w14:paraId="491CB364" w14:textId="5EF7DF30" w:rsidR="00083FB1" w:rsidRDefault="00083FB1" w:rsidP="00083FB1">
      <w:pPr>
        <w:pStyle w:val="Numeroituluettelo"/>
      </w:pPr>
      <w:r>
        <w:t>Kantaan liittynyt järjestelmä, potilastietojärjestelmä, jatkossa Järjestelmä</w:t>
      </w:r>
      <w:r w:rsidR="000D00CA">
        <w:t>.</w:t>
      </w:r>
    </w:p>
    <w:p w14:paraId="137DCC19" w14:textId="72688315" w:rsidR="00083FB1" w:rsidRPr="00083FB1" w:rsidRDefault="00AD1EB6" w:rsidP="00083FB1">
      <w:pPr>
        <w:pStyle w:val="Numeroituluettelo"/>
      </w:pPr>
      <w:r>
        <w:t>Potilastietovaranto ja Kanta-viestinvälitys, jatkossa Potilastietovaranto</w:t>
      </w:r>
      <w:r w:rsidR="000D00CA">
        <w:t>.</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A642C1">
      <w:pPr>
        <w:pStyle w:val="Luettelokappale"/>
        <w:numPr>
          <w:ilvl w:val="0"/>
          <w:numId w:val="38"/>
        </w:numPr>
        <w:spacing w:before="0"/>
      </w:pPr>
      <w:r>
        <w:t>Ostopalvelun järjestäjän ark</w:t>
      </w:r>
      <w:r w:rsidR="00696F24">
        <w:t xml:space="preserve">istoasiakirjat-rekisterissä on </w:t>
      </w:r>
      <w:r>
        <w:t>ostopalvelutilanteen mukainen ostopalvelun valtuutus.</w:t>
      </w:r>
    </w:p>
    <w:p w14:paraId="65025F4B" w14:textId="5AED8F14" w:rsidR="00083FB1" w:rsidRDefault="00083FB1" w:rsidP="00083FB1">
      <w:pPr>
        <w:pStyle w:val="Numeroituluettelo"/>
      </w:pPr>
      <w:r>
        <w:t xml:space="preserve">Lisäksi tilanteessa C (ostopalvelu): Ostopalvelun järjestäjän arkistoasiakirjat-rekisterissä on ostopalvelun valtuutus, joka oikeuttaa ostopalvelun tuottajan </w:t>
      </w:r>
      <w:r w:rsidR="00493B53">
        <w:t>tallentamaan</w:t>
      </w:r>
      <w:r>
        <w:t xml:space="preserve"> palvelutapahtuman ostopalvelun järjestäjän rekisteriin</w:t>
      </w:r>
      <w:r w:rsidR="005D1228">
        <w:t>.</w:t>
      </w:r>
    </w:p>
    <w:p w14:paraId="621E349F" w14:textId="2ED580DA" w:rsidR="005D1228" w:rsidRDefault="005D1228" w:rsidP="005D1228">
      <w:pPr>
        <w:pStyle w:val="Numeroituluettelo"/>
        <w:spacing w:before="240" w:after="0"/>
      </w:pPr>
      <w:bookmarkStart w:id="83" w:name="_Hlk174023783"/>
      <w:r>
        <w:t>Lisäksi tilanteessa D (</w:t>
      </w:r>
      <w:r w:rsidR="00FB2EB2">
        <w:t>tallennus</w:t>
      </w:r>
      <w:r>
        <w:t xml:space="preserve"> toimintansa päättäneen rekisterinpitäjän rekisteriin</w:t>
      </w:r>
      <w:r w:rsidR="00863A9D">
        <w:t xml:space="preserve"> järjestämisvastuun perusteella</w:t>
      </w:r>
      <w:r>
        <w:t>):</w:t>
      </w:r>
    </w:p>
    <w:p w14:paraId="24A4D222" w14:textId="6BDEB6D7" w:rsidR="005D1228" w:rsidRPr="00083FB1" w:rsidRDefault="005D1228" w:rsidP="00A642C1">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bookmarkEnd w:id="83"/>
    <w:p w14:paraId="61761A23" w14:textId="4F7F4001" w:rsidR="00863A9D" w:rsidRDefault="00863A9D" w:rsidP="002F247D">
      <w:pPr>
        <w:pStyle w:val="Numeroituluettelo"/>
        <w:spacing w:before="240" w:after="0"/>
      </w:pPr>
      <w:r>
        <w:t>Lisäksi tilanteessa E (</w:t>
      </w:r>
      <w:r w:rsidR="00FB2EB2">
        <w:t>tallennus</w:t>
      </w:r>
      <w:r>
        <w:t xml:space="preserve"> toimintansa päättäneen rekisterinpitäjän rekisteriin yhteisliittymismallissa):</w:t>
      </w:r>
    </w:p>
    <w:p w14:paraId="3AD8F51C" w14:textId="387F7A71" w:rsidR="00863A9D" w:rsidRDefault="00863A9D" w:rsidP="00A642C1">
      <w:pPr>
        <w:pStyle w:val="Luettelokappale"/>
        <w:numPr>
          <w:ilvl w:val="0"/>
          <w:numId w:val="31"/>
        </w:numPr>
        <w:spacing w:before="0"/>
      </w:pPr>
      <w:r>
        <w:t xml:space="preserve">Kansallisen koodistopalvelun koodistoon Rekisterinpitovastuun siirrot ei ole </w:t>
      </w:r>
      <w:proofErr w:type="spellStart"/>
      <w:r>
        <w:t>kir-jattu</w:t>
      </w:r>
      <w:proofErr w:type="spellEnd"/>
      <w:r>
        <w:t xml:space="preserve"> tietoa toimintansa päättäneen yksityisen rekisterinpitäjän ja järjestämisvastuullisen julkisen toimijan yhteisrekisterinpidosta. [LK14].</w:t>
      </w:r>
    </w:p>
    <w:p w14:paraId="15A63966" w14:textId="64A22100" w:rsidR="009F703C" w:rsidRDefault="009F703C" w:rsidP="007E3B4B">
      <w:pPr>
        <w:pStyle w:val="Otsikko2"/>
        <w:spacing w:before="240"/>
      </w:pPr>
      <w:r w:rsidRPr="009F703C">
        <w:t>Normaali tapahtumankulku</w:t>
      </w:r>
    </w:p>
    <w:p w14:paraId="63AC155D" w14:textId="77777777" w:rsidR="00083FB1" w:rsidRDefault="00083FB1" w:rsidP="007E3B4B">
      <w:pPr>
        <w:pStyle w:val="Leipteksti"/>
        <w:spacing w:after="0"/>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60F9D525" w:rsidR="00083FB1" w:rsidRDefault="00083FB1" w:rsidP="00A642C1">
      <w:pPr>
        <w:pStyle w:val="Luettelokappale"/>
        <w:numPr>
          <w:ilvl w:val="0"/>
          <w:numId w:val="38"/>
        </w:numPr>
        <w:spacing w:before="0"/>
      </w:pPr>
      <w:r>
        <w:lastRenderedPageBreak/>
        <w:t>Palvelutapahtuman päivittäminen: järjestelmä tuottaa palvelutapahtuman muuttuneet tiedot</w:t>
      </w:r>
      <w:r w:rsidR="000D00CA">
        <w:t>.</w:t>
      </w:r>
    </w:p>
    <w:p w14:paraId="65919C51" w14:textId="6B72E7B2" w:rsidR="00083FB1" w:rsidRDefault="00083FB1" w:rsidP="00A642C1">
      <w:pPr>
        <w:pStyle w:val="Luettelokappale"/>
        <w:numPr>
          <w:ilvl w:val="0"/>
          <w:numId w:val="38"/>
        </w:numPr>
        <w:spacing w:before="0"/>
      </w:pPr>
      <w:r>
        <w:t>Palvelutapahtuman päättäminen: järjestelmä tuottaa palvelutapahtumalle loppupäivän</w:t>
      </w:r>
      <w:r w:rsidR="000D00CA">
        <w:t>.</w:t>
      </w:r>
    </w:p>
    <w:p w14:paraId="1E26AEBD" w14:textId="322F9026" w:rsidR="00083FB1" w:rsidRDefault="00083FB1" w:rsidP="00A642C1">
      <w:pPr>
        <w:pStyle w:val="Luettelokappale"/>
        <w:numPr>
          <w:ilvl w:val="0"/>
          <w:numId w:val="38"/>
        </w:numPr>
        <w:spacing w:before="0"/>
      </w:pPr>
      <w:r>
        <w:t>Palvelutapahtuman mitätöiminen: järjestelmä tuottaa mitätöivän palvelutapahtuma-asiakirjan</w:t>
      </w:r>
      <w:r w:rsidR="000D00CA">
        <w:t>.</w:t>
      </w:r>
    </w:p>
    <w:p w14:paraId="4D0A3DEF" w14:textId="1C819173" w:rsidR="00083FB1" w:rsidRDefault="00083FB1" w:rsidP="00DA739D">
      <w:pPr>
        <w:pStyle w:val="Luettelokappale"/>
        <w:numPr>
          <w:ilvl w:val="1"/>
          <w:numId w:val="5"/>
        </w:numPr>
        <w:spacing w:before="0"/>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r w:rsidR="000D00CA">
        <w:t>.</w:t>
      </w:r>
    </w:p>
    <w:p w14:paraId="1CF6D949" w14:textId="40065E0D" w:rsidR="00083FB1" w:rsidRDefault="00083FB1" w:rsidP="00DA739D">
      <w:pPr>
        <w:pStyle w:val="Luettelokappale"/>
        <w:numPr>
          <w:ilvl w:val="1"/>
          <w:numId w:val="5"/>
        </w:numPr>
        <w:spacing w:before="0"/>
      </w:pPr>
      <w:r>
        <w:t>Palvelutapahtuman mitätöinti on mahdollinen vain, jos siihen kuuluvat hoitoasiakirjat on jo mitätöity</w:t>
      </w:r>
      <w:r w:rsidR="000D00CA">
        <w:t>.</w:t>
      </w:r>
    </w:p>
    <w:p w14:paraId="44FA88BB" w14:textId="45394564" w:rsidR="00083FB1" w:rsidRDefault="00083FB1" w:rsidP="00A642C1">
      <w:pPr>
        <w:pStyle w:val="Luettelokappale"/>
        <w:numPr>
          <w:ilvl w:val="0"/>
          <w:numId w:val="38"/>
        </w:numPr>
        <w:spacing w:before="0"/>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A5C4526" w14:textId="6B5F395B" w:rsidR="00083FB1" w:rsidRDefault="00083FB1" w:rsidP="00083FB1">
      <w:pPr>
        <w:pStyle w:val="Numeroituluettelo"/>
      </w:pPr>
      <w:r>
        <w:t xml:space="preserve">Järjestelmä muodostaa valituista tiedoista </w:t>
      </w:r>
      <w:r w:rsidR="00493B53">
        <w:t xml:space="preserve">Kantaan tallennettavan CDA </w:t>
      </w:r>
      <w:r>
        <w:t xml:space="preserve">R2 -asiakirjan käyttötapauksen </w:t>
      </w:r>
      <w:r w:rsidR="00493B53">
        <w:t>Tallenna</w:t>
      </w:r>
      <w:r>
        <w:t xml:space="preserve"> palvelutapahtuma-asiakirja (PPA) normaalissa tapahtumankulussa kuvattujen periaatteiden mukaisesti [V1, LM2]</w:t>
      </w:r>
      <w:r w:rsidR="000D00CA">
        <w:t>.</w:t>
      </w:r>
    </w:p>
    <w:p w14:paraId="20D5AD21" w14:textId="3CB1AA2A" w:rsidR="00083FB1" w:rsidRDefault="00083FB1" w:rsidP="00083FB1">
      <w:pPr>
        <w:pStyle w:val="Numeroituluettelo"/>
      </w:pPr>
      <w:r>
        <w:t>Järjestelmä allekirjoittaa asiakirjan järjestelmäallekirjoitus-varmenteella [V2, LM3]</w:t>
      </w:r>
      <w:r w:rsidR="000D00CA">
        <w:t>.</w:t>
      </w:r>
    </w:p>
    <w:p w14:paraId="405F9B29" w14:textId="06D9ED05" w:rsidR="00083FB1" w:rsidRDefault="00083FB1" w:rsidP="00083FB1">
      <w:pPr>
        <w:pStyle w:val="Numeroituluettelo"/>
      </w:pPr>
      <w:r>
        <w:t>Järjestelmä tallentaa tiedon siitä, mikä palvelutapahtuma tiedosta muodostettiin [V3]</w:t>
      </w:r>
      <w:r w:rsidR="000D00CA">
        <w:t>.</w:t>
      </w:r>
      <w:r>
        <w:t xml:space="preserve"> </w:t>
      </w:r>
    </w:p>
    <w:p w14:paraId="2ED05B5F" w14:textId="1F351D0D" w:rsidR="00083FB1" w:rsidRDefault="00083FB1" w:rsidP="00083FB1">
      <w:pPr>
        <w:pStyle w:val="Numeroituluettelo"/>
        <w:spacing w:after="0"/>
      </w:pPr>
      <w:r>
        <w:t xml:space="preserve">Järjestelmä arkistoi asiakirjan alikäyttötapauksen </w:t>
      </w:r>
      <w:r w:rsidR="00493B53">
        <w:t>Tallenna</w:t>
      </w:r>
      <w:r>
        <w:t xml:space="preserve"> asiakirja mukaisesti [V4]</w:t>
      </w:r>
      <w:r w:rsidR="000D00CA">
        <w:t>.</w:t>
      </w:r>
    </w:p>
    <w:p w14:paraId="0A4E1F6F" w14:textId="06EA21DE" w:rsidR="00083FB1" w:rsidRDefault="00083FB1" w:rsidP="00A642C1">
      <w:pPr>
        <w:pStyle w:val="Luettelokappale"/>
        <w:numPr>
          <w:ilvl w:val="0"/>
          <w:numId w:val="38"/>
        </w:numPr>
        <w:spacing w:before="0"/>
      </w:pPr>
      <w:r>
        <w:t>MR-sanoma on RCMR_IN100016 FI01</w:t>
      </w:r>
      <w:r w:rsidR="000D00CA">
        <w:t>.</w:t>
      </w:r>
    </w:p>
    <w:p w14:paraId="7218A995" w14:textId="57807CF8" w:rsidR="00083FB1" w:rsidRDefault="00083FB1" w:rsidP="00A642C1">
      <w:pPr>
        <w:pStyle w:val="Luettelokappale"/>
        <w:numPr>
          <w:ilvl w:val="0"/>
          <w:numId w:val="38"/>
        </w:numPr>
        <w:spacing w:before="0"/>
      </w:pPr>
      <w:r>
        <w:t>Palvelupyyntö on [LK3]</w:t>
      </w:r>
    </w:p>
    <w:p w14:paraId="372EA52D" w14:textId="28A112B0" w:rsidR="00083FB1" w:rsidRDefault="00083FB1" w:rsidP="005D1228">
      <w:pPr>
        <w:pStyle w:val="Luettelokappale"/>
        <w:numPr>
          <w:ilvl w:val="1"/>
          <w:numId w:val="5"/>
        </w:numPr>
        <w:spacing w:before="0"/>
      </w:pPr>
      <w:r>
        <w:t>PPA, Potilasasiakirjojen arkistointi</w:t>
      </w:r>
    </w:p>
    <w:p w14:paraId="4656B10B" w14:textId="5F22071B" w:rsidR="005D1228" w:rsidRDefault="005D1228" w:rsidP="00DA739D">
      <w:pPr>
        <w:pStyle w:val="Luettelokappale"/>
        <w:numPr>
          <w:ilvl w:val="1"/>
          <w:numId w:val="5"/>
        </w:numPr>
        <w:spacing w:before="0"/>
      </w:pPr>
      <w:r>
        <w:t xml:space="preserve">poikkeus tilanteessa D: PPA11, </w:t>
      </w:r>
      <w:r w:rsidRPr="006726B8">
        <w:t>Potilasasiakirjojen arkistointi toimintansa päättäneen rekisterinpitäjän rekisteriin</w:t>
      </w:r>
      <w:r>
        <w:t xml:space="preserve"> [LT</w:t>
      </w:r>
      <w:r w:rsidR="004A7F9E">
        <w:t>2</w:t>
      </w:r>
      <w:r>
        <w:t>]</w:t>
      </w:r>
      <w:r w:rsidR="000D00CA">
        <w:t>.</w:t>
      </w:r>
    </w:p>
    <w:p w14:paraId="1383867E" w14:textId="387C436C" w:rsidR="00083FB1" w:rsidRDefault="00083FB1" w:rsidP="00A642C1">
      <w:pPr>
        <w:pStyle w:val="Luettelokappale"/>
        <w:numPr>
          <w:ilvl w:val="0"/>
          <w:numId w:val="38"/>
        </w:numPr>
        <w:spacing w:before="0"/>
      </w:pPr>
      <w:r>
        <w:t>Asiakirjan korvauksen syy [LK2]</w:t>
      </w:r>
    </w:p>
    <w:p w14:paraId="37CB4CC4" w14:textId="5A4335E3" w:rsidR="00083FB1" w:rsidRDefault="00083FB1" w:rsidP="00DA739D">
      <w:pPr>
        <w:pStyle w:val="Luettelokappale"/>
        <w:numPr>
          <w:ilvl w:val="1"/>
          <w:numId w:val="5"/>
        </w:numPr>
        <w:spacing w:before="0"/>
      </w:pPr>
      <w:r>
        <w:t>palvelutapahtuman päättäminen ja päivittäminen: 1, korjaus</w:t>
      </w:r>
      <w:r w:rsidR="000D00CA">
        <w:t>.</w:t>
      </w:r>
    </w:p>
    <w:p w14:paraId="0D4CCF80" w14:textId="7E59E8C1" w:rsidR="00083FB1" w:rsidRDefault="00083FB1" w:rsidP="00DA739D">
      <w:pPr>
        <w:pStyle w:val="Luettelokappale"/>
        <w:numPr>
          <w:ilvl w:val="1"/>
          <w:numId w:val="5"/>
        </w:numPr>
        <w:spacing w:before="0"/>
      </w:pPr>
      <w:r>
        <w:t>palvelutapahtuman mitätöiminen: 2, mitätöinti</w:t>
      </w:r>
      <w:r w:rsidR="000D00CA">
        <w:t>.</w:t>
      </w:r>
    </w:p>
    <w:p w14:paraId="56C1223D" w14:textId="37777F42" w:rsidR="00083FB1" w:rsidRDefault="00083FB1" w:rsidP="00DA739D">
      <w:pPr>
        <w:pStyle w:val="Luettelokappale"/>
        <w:numPr>
          <w:ilvl w:val="1"/>
          <w:numId w:val="5"/>
        </w:numPr>
        <w:spacing w:before="0"/>
      </w:pPr>
      <w:r>
        <w:t>palvelutapahtumaa ei ole mahdollista päivittää tai mitätöidä siten että vanhat versiot merkitään käytöstä poistetuiksi (koodiarvot 3 ja 4)</w:t>
      </w:r>
      <w:r w:rsidR="000D00CA">
        <w:t>.</w:t>
      </w:r>
    </w:p>
    <w:p w14:paraId="4A4B559A" w14:textId="49DEBE19" w:rsidR="00083FB1" w:rsidRDefault="00083FB1" w:rsidP="00A642C1">
      <w:pPr>
        <w:pStyle w:val="Luettelokappale"/>
        <w:numPr>
          <w:ilvl w:val="0"/>
          <w:numId w:val="38"/>
        </w:numPr>
        <w:spacing w:before="0"/>
      </w:pPr>
      <w:r>
        <w:t xml:space="preserve">Kun kyseessä on alaikäinen henkilö, järjestelmä tuottaa sanomalle palvelutapahtuman metatietoihin tiedon huoltajille luovuttamisen kiellon tilanteesta [LM4, LK13]. </w:t>
      </w:r>
    </w:p>
    <w:p w14:paraId="471FCDCF" w14:textId="41842D33" w:rsidR="00083FB1" w:rsidRDefault="00083FB1" w:rsidP="00083FB1">
      <w:pPr>
        <w:pStyle w:val="Numeroituluettelo"/>
      </w:pPr>
      <w:r>
        <w:t xml:space="preserve">Järjestelmä tallentaa tiedon siitä, että palvelutapahtuman korvaava versio on </w:t>
      </w:r>
      <w:r w:rsidR="0018633A">
        <w:t>tallennettu</w:t>
      </w:r>
      <w:r>
        <w:t xml:space="preserve"> [V3]</w:t>
      </w:r>
      <w:r w:rsidR="000D00CA">
        <w:t>.</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lastRenderedPageBreak/>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A46BB6" w14:textId="77ECA2DB" w:rsidR="005D1228" w:rsidRDefault="00083FB1" w:rsidP="005C1B2C">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47E42BCB" w14:textId="77777777" w:rsidR="005D1228" w:rsidRDefault="005D1228" w:rsidP="005D1228">
      <w:pPr>
        <w:pStyle w:val="Otsikko2"/>
        <w:spacing w:before="240"/>
      </w:pPr>
      <w:r>
        <w:t>Lisätiedot</w:t>
      </w:r>
    </w:p>
    <w:p w14:paraId="1770E9AF" w14:textId="6B9015D0" w:rsidR="005D1228" w:rsidRDefault="005D1228" w:rsidP="005D1228">
      <w:pPr>
        <w:pStyle w:val="Leipteksti"/>
      </w:pPr>
      <w:r>
        <w:t xml:space="preserve">LT1 Toimintansa päättäneen rekisterinpitäjän rekisteriin </w:t>
      </w:r>
      <w:r w:rsidR="00493B53">
        <w:t>ei tallenneta</w:t>
      </w:r>
      <w:r>
        <w:t xml:space="preserve"> uutta tietoa, mutta tietoja voidaan tarvittaessa korjata. Toiminnan periaatteet on kuvattu dokumentissa </w:t>
      </w:r>
      <w:r w:rsidR="00977FB5">
        <w:t>Potilastietovarannon</w:t>
      </w:r>
      <w:r>
        <w:t xml:space="preserve">  toiminnalliset vaatimukset sosiaali- ja terveydenhuollon tietojärjestelmille [LM1].</w:t>
      </w:r>
    </w:p>
    <w:p w14:paraId="70CAB6A9" w14:textId="6A07BEEC" w:rsidR="004A7F9E" w:rsidRDefault="004A7F9E" w:rsidP="004A7F9E">
      <w:pPr>
        <w:pStyle w:val="Leipteksti"/>
        <w:spacing w:after="0"/>
      </w:pPr>
      <w:r>
        <w:t>LT2 Organisaatiotiedot MR-sanomalla, kun järjestämisvastuullinen rekisterinpitäjä arkistoi toimintansa päättäneen rekisterinpitäjän rekisteriin:</w:t>
      </w:r>
    </w:p>
    <w:p w14:paraId="2BCE66A9" w14:textId="77777777" w:rsidR="004A7F9E" w:rsidRDefault="004A7F9E"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28451F36" w14:textId="77777777" w:rsidR="004A7F9E" w:rsidRDefault="004A7F9E" w:rsidP="00A642C1">
      <w:pPr>
        <w:pStyle w:val="Leipteksti"/>
        <w:numPr>
          <w:ilvl w:val="0"/>
          <w:numId w:val="34"/>
        </w:numPr>
        <w:spacing w:after="0"/>
      </w:pPr>
      <w:r>
        <w:t>Toimintansa päättäneen rekisterinpitäjän tiedot tulevat sanomatyyppiin asiakirjan rekisterinpitäjän tietoihin.</w:t>
      </w:r>
    </w:p>
    <w:p w14:paraId="7ECB2ED5" w14:textId="74F19D33" w:rsidR="004A7F9E" w:rsidRDefault="004A7F9E" w:rsidP="00A642C1">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11AD77D5" w14:textId="2174418D" w:rsidR="005C1B2C" w:rsidRDefault="005C1B2C" w:rsidP="00472797">
      <w:pPr>
        <w:pStyle w:val="Leipteksti"/>
      </w:pPr>
    </w:p>
    <w:p w14:paraId="4FE9D280" w14:textId="42CC7C9E" w:rsidR="009F703C" w:rsidRDefault="00E57E35" w:rsidP="00E57E35">
      <w:pPr>
        <w:pStyle w:val="Otsikko1"/>
      </w:pPr>
      <w:bookmarkStart w:id="84" w:name="_Toc216782558"/>
      <w:r w:rsidRPr="00E57E35">
        <w:t>Korvaa palvelutapahtuma-asiakirja</w:t>
      </w:r>
      <w:bookmarkEnd w:id="84"/>
    </w:p>
    <w:p w14:paraId="583D54CF" w14:textId="23D6A6A6" w:rsidR="009F703C" w:rsidRDefault="009F703C" w:rsidP="009F703C">
      <w:pPr>
        <w:pStyle w:val="Otsikko2"/>
      </w:pPr>
      <w:r w:rsidRPr="009F703C">
        <w:t>Käyttötapauksen yleiskuvaus ja lopputulos</w:t>
      </w:r>
    </w:p>
    <w:p w14:paraId="5C23976B" w14:textId="34930DBC" w:rsidR="00E57E35" w:rsidRDefault="00E57E35" w:rsidP="00E57E35">
      <w:pPr>
        <w:pStyle w:val="Leipteksti"/>
        <w:spacing w:after="0"/>
      </w:pPr>
      <w:r>
        <w:t xml:space="preserve">Käyttötapaus kuvaa korvaavan palvelutapahtuman </w:t>
      </w:r>
      <w:r w:rsidR="00FB2EB2">
        <w:t>tallennus</w:t>
      </w:r>
      <w:r>
        <w:t>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29C598E9" w:rsidR="00E57E35" w:rsidRDefault="00E57E35" w:rsidP="00D54165">
      <w:pPr>
        <w:pStyle w:val="Leipteksti"/>
        <w:numPr>
          <w:ilvl w:val="0"/>
          <w:numId w:val="12"/>
        </w:numPr>
        <w:spacing w:after="0"/>
      </w:pPr>
      <w:r>
        <w:lastRenderedPageBreak/>
        <w:t xml:space="preserve">Vanhan palvelutapahtuman korvaaminen. Vanhoja asiakirjoja koskeva palvelutapahtuma korjataan potilastietojärjestelmästä sanomarajapinnan kautta </w:t>
      </w:r>
      <w:r w:rsidR="007D5DCB">
        <w:t>Potilastietovarantoon</w:t>
      </w:r>
      <w:r>
        <w:t xml:space="preserve">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0F32771E"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1E106D27" w14:textId="20BE6239" w:rsidR="0076514E" w:rsidRDefault="0076514E" w:rsidP="0076514E">
      <w:pPr>
        <w:pStyle w:val="Leipteksti"/>
        <w:spacing w:after="0"/>
      </w:pPr>
    </w:p>
    <w:p w14:paraId="7AB79609" w14:textId="22DE4214" w:rsidR="0076514E" w:rsidRDefault="0076514E" w:rsidP="0076514E">
      <w:pPr>
        <w:pStyle w:val="Leipteksti"/>
      </w:pPr>
      <w:r>
        <w:t>Käyttötapaus kuvaa myös palvelutapahtuman korvaamisen toimintansa päättäneen terveydenhuollon yksityisen rekisterinpitäjän rekisteriin [LT1</w:t>
      </w:r>
      <w:r w:rsidR="0075267D">
        <w:t>, LT2</w:t>
      </w:r>
      <w:r>
        <w:t xml:space="preserve">]. </w:t>
      </w:r>
    </w:p>
    <w:p w14:paraId="01CF2493" w14:textId="65D27109" w:rsidR="005E4E47" w:rsidRDefault="0076514E" w:rsidP="005E4E47">
      <w:pPr>
        <w:pStyle w:val="Leipteksti"/>
        <w:numPr>
          <w:ilvl w:val="0"/>
          <w:numId w:val="12"/>
        </w:numPr>
      </w:pPr>
      <w:r>
        <w:t xml:space="preserve">Toimintansa päättäneen rekisterinpitäjän rekisterissä olevan palvelutapahtuman korvaaminen yhteisliitttymismallissa, jos palvelunantajat ovat sopineet yhteisrekisterinpitäjyydestä. </w:t>
      </w:r>
      <w:r w:rsidR="0018633A">
        <w:t>Sanoman</w:t>
      </w:r>
      <w:r>
        <w:t xml:space="preserve"> lähettävä organisaatio on yhteisliittymän isäntäorganisaatio. Asiakirja </w:t>
      </w:r>
      <w:r w:rsidR="00493B53">
        <w:t>tallennetaan</w:t>
      </w:r>
      <w:r>
        <w:t xml:space="preserve"> toimintansa päättäneen rekisterinpitäjän rekisteriin. </w:t>
      </w:r>
      <w:r w:rsidR="005E4E47">
        <w:t>Käytettävä palvelupyyntö on PP1.</w:t>
      </w:r>
    </w:p>
    <w:p w14:paraId="497F5304" w14:textId="7B23C064" w:rsidR="005E4E47" w:rsidRDefault="005E4E47" w:rsidP="005E4E47">
      <w:pPr>
        <w:pStyle w:val="Leipteksti"/>
        <w:numPr>
          <w:ilvl w:val="0"/>
          <w:numId w:val="12"/>
        </w:numPr>
      </w:pPr>
      <w:r>
        <w:t xml:space="preserve">Toimintansa päättäneen rekisterinpitäjän rekisterissä olevan vanhan palvelutapahtuman korvaaminen järjestämisvastuun perusteella. </w:t>
      </w:r>
      <w:r w:rsidR="0018633A">
        <w:t>Sanoman</w:t>
      </w:r>
      <w:r>
        <w:t xml:space="preserve"> lähettävä organisaatio on järjestämisvastuullinen toimija eli hyvinvointialue tai Helsingin kaupunki. </w:t>
      </w:r>
      <w:r w:rsidR="0013030A">
        <w:t>Vanha a</w:t>
      </w:r>
      <w:r>
        <w:t xml:space="preserve">siakirja </w:t>
      </w:r>
      <w:r w:rsidR="00493B53">
        <w:t>tallennetaan</w:t>
      </w:r>
      <w:r>
        <w:t xml:space="preserve"> toimintansa päättäneen rekisterinpitäjän rekisteriin. Käytettävä palvelupyyntö on PP3711.</w:t>
      </w:r>
    </w:p>
    <w:p w14:paraId="42AC42A4" w14:textId="25A0AD3C" w:rsidR="00E57E35" w:rsidRDefault="00E57E35" w:rsidP="00E57E35">
      <w:pPr>
        <w:pStyle w:val="Leipteksti"/>
      </w:pPr>
      <w:r>
        <w:t xml:space="preserve">Potilastietojärjestelmä muodostaa ja arkistoi </w:t>
      </w:r>
      <w:r w:rsidR="007D5DCB">
        <w:t>Potilastietovarantoon</w:t>
      </w:r>
      <w:r>
        <w:t xml:space="preserve"> jo arkistoidun palvelutapahtuma-asiakirjan korvaavan palvelutapatuma-asiakirjan, kun palvelutapahtuma on tarpeen päivittää, päättää tai mitätöidä.</w:t>
      </w:r>
    </w:p>
    <w:p w14:paraId="7CC4061E" w14:textId="019D6412" w:rsidR="00E57E35" w:rsidRPr="00E57E35" w:rsidRDefault="00E57E35" w:rsidP="00E57E35">
      <w:pPr>
        <w:pStyle w:val="Leipteksti"/>
      </w:pPr>
      <w:r>
        <w:t xml:space="preserve">Lopputuloksena palvelutapahtuman tuottanut organisaatio on muodostanut palvelutapahtuma-asiakirjasta uuden version, se on </w:t>
      </w:r>
      <w:r w:rsidR="0018633A">
        <w:t>tallennettu</w:t>
      </w:r>
      <w:r>
        <w:t xml:space="preserve"> </w:t>
      </w:r>
      <w:r w:rsidR="007D5DCB">
        <w:t>Potilastietovarantoon</w:t>
      </w:r>
      <w:r>
        <w:t xml:space="preserve"> ja potilastietojärjestelmässä on tieto</w:t>
      </w:r>
      <w:r w:rsidR="0018633A">
        <w:t xml:space="preserve"> Kantaan</w:t>
      </w:r>
      <w:r>
        <w:t xml:space="preserve"> </w:t>
      </w:r>
      <w:r w:rsidR="0018633A">
        <w:t>tallennuksesta</w:t>
      </w:r>
      <w:r>
        <w:t>.</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0D096341" w:rsidR="00E57E35" w:rsidRPr="00E57E35" w:rsidRDefault="00AD1EB6" w:rsidP="00E57E35">
      <w:pPr>
        <w:pStyle w:val="Numeroituluettelo"/>
      </w:pPr>
      <w:r>
        <w:t>Potilastietovaranto ja Kanta-viestinvälitys, jatkossa Potilastietovaranto</w:t>
      </w:r>
    </w:p>
    <w:p w14:paraId="3CC11493" w14:textId="13238778" w:rsidR="009F703C" w:rsidRDefault="009F703C" w:rsidP="009F703C">
      <w:pPr>
        <w:pStyle w:val="Otsikko2"/>
      </w:pPr>
      <w:r w:rsidRPr="009F703C">
        <w:lastRenderedPageBreak/>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5CF1D8F0" w:rsidR="00E57E35" w:rsidRDefault="00E57E35" w:rsidP="00E57E35">
      <w:pPr>
        <w:pStyle w:val="Numeroituluettelo"/>
      </w:pPr>
      <w:r>
        <w:t xml:space="preserve">Lisäksi tilanteessa D (ostopalvelu): Ostopalvelun järjestäjän arkistoasiakirjat-rekisterissä on ostopalvelun valtuutus, joka oikeuttaa ostopalvelun tuottajan </w:t>
      </w:r>
      <w:r w:rsidR="00493B53">
        <w:t>tallentamaan</w:t>
      </w:r>
      <w:r>
        <w:t xml:space="preserve"> palvelutapahtuman ostopalvelun järjestäjän rekisteriin.</w:t>
      </w:r>
    </w:p>
    <w:p w14:paraId="02BE9701" w14:textId="2D2533E5" w:rsidR="0076514E" w:rsidRDefault="0076514E" w:rsidP="0076514E">
      <w:pPr>
        <w:pStyle w:val="Numeroituluettelo"/>
        <w:spacing w:before="240" w:after="0"/>
      </w:pPr>
      <w:r>
        <w:t>Lisäksi tilanteessa E (</w:t>
      </w:r>
      <w:r w:rsidR="00FB2EB2">
        <w:t>tallennus</w:t>
      </w:r>
      <w:r>
        <w:t xml:space="preserve"> toimintansa päättäneen rekisterinpitäjän rekisteriin yhteisliittymismallissa):</w:t>
      </w:r>
    </w:p>
    <w:p w14:paraId="14BBC699" w14:textId="78802C48" w:rsidR="0076514E" w:rsidRDefault="0076514E" w:rsidP="00A642C1">
      <w:pPr>
        <w:pStyle w:val="Luettelokappale"/>
        <w:numPr>
          <w:ilvl w:val="0"/>
          <w:numId w:val="31"/>
        </w:numPr>
        <w:spacing w:before="0"/>
      </w:pPr>
      <w:r>
        <w:t xml:space="preserve">Kansallisen koodistopalvelun koodistoon Rekisterinpitovastuun siirrot ei ole </w:t>
      </w:r>
      <w:proofErr w:type="spellStart"/>
      <w:r>
        <w:t>kir-jattu</w:t>
      </w:r>
      <w:proofErr w:type="spellEnd"/>
      <w:r>
        <w:t xml:space="preserve"> tietoa toimintansa päättäneen yksityisen rekisterinpitäjän ja järjestämisvastuullisen julkisen toimijan yhteisrekisterinpidosta. [LK14].</w:t>
      </w:r>
    </w:p>
    <w:p w14:paraId="0C9FE02C" w14:textId="62295F31" w:rsidR="005E4E47" w:rsidRDefault="005E4E47" w:rsidP="00977FB5">
      <w:pPr>
        <w:pStyle w:val="Numeroituluettelo"/>
        <w:spacing w:before="240" w:after="0"/>
      </w:pPr>
      <w:r>
        <w:t xml:space="preserve">Lisäksi tilanteessa F (vanhan asiakirjan </w:t>
      </w:r>
      <w:r w:rsidR="00FB2EB2">
        <w:t>tallennus</w:t>
      </w:r>
      <w:r>
        <w:t xml:space="preserve"> toimintansa päättäneen rekisterinpitäjän rekisteriin järjestämisvastuun perusteella):</w:t>
      </w:r>
    </w:p>
    <w:p w14:paraId="6C67C190" w14:textId="77777777" w:rsidR="005E4E47" w:rsidRPr="00083FB1" w:rsidRDefault="005E4E47" w:rsidP="005E4E47">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682FCB87" w14:textId="77777777" w:rsidR="005E4E47" w:rsidRPr="00E57E35" w:rsidRDefault="005E4E47" w:rsidP="00977FB5">
      <w:pPr>
        <w:pStyle w:val="Luettelokappale"/>
        <w:spacing w:before="0"/>
        <w:ind w:left="2515"/>
      </w:pPr>
    </w:p>
    <w:p w14:paraId="563F25FD" w14:textId="59ABA9D6" w:rsidR="009F703C" w:rsidRDefault="009F703C" w:rsidP="001C0A14">
      <w:pPr>
        <w:pStyle w:val="Otsikko2"/>
        <w:spacing w:before="240"/>
      </w:pPr>
      <w:r w:rsidRPr="009F703C">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A642C1">
      <w:pPr>
        <w:pStyle w:val="Luettelokappale"/>
        <w:numPr>
          <w:ilvl w:val="0"/>
          <w:numId w:val="38"/>
        </w:numPr>
      </w:pPr>
      <w:r>
        <w:t>Palvelutapahtuman päivittäminen: järjestelmä tuottaa palvelutapahtuman muuttuneet tiedot</w:t>
      </w:r>
    </w:p>
    <w:p w14:paraId="3C92BEE2" w14:textId="7FEDECE8" w:rsidR="00E57E35" w:rsidRDefault="00E57E35" w:rsidP="00A642C1">
      <w:pPr>
        <w:pStyle w:val="Luettelokappale"/>
        <w:numPr>
          <w:ilvl w:val="0"/>
          <w:numId w:val="38"/>
        </w:numPr>
      </w:pPr>
      <w:r>
        <w:t>Palvelutapahtuman päättäminen: järjestelmä tuottaa palvelutapahtumalle loppupäivän</w:t>
      </w:r>
    </w:p>
    <w:p w14:paraId="64B1B9F8" w14:textId="7959F9E1" w:rsidR="00E57E35" w:rsidRDefault="00E57E35" w:rsidP="00A642C1">
      <w:pPr>
        <w:pStyle w:val="Luettelokappale"/>
        <w:numPr>
          <w:ilvl w:val="0"/>
          <w:numId w:val="38"/>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35D8AFE4" w14:textId="11DCCBFB" w:rsidR="00E57E35" w:rsidRDefault="00E57E35" w:rsidP="00D54165">
      <w:pPr>
        <w:pStyle w:val="Luettelokappale"/>
        <w:numPr>
          <w:ilvl w:val="1"/>
          <w:numId w:val="5"/>
        </w:numPr>
      </w:pPr>
      <w:r>
        <w:lastRenderedPageBreak/>
        <w:t>Palvelutapahtuman mitätöinti on mahdollinen vain, jos siihen kuuluvat hoitoasiakirjat on jo mitätöity</w:t>
      </w:r>
    </w:p>
    <w:p w14:paraId="54E09E8F" w14:textId="7CD87AAD" w:rsidR="00E57E35" w:rsidRDefault="00E57E35" w:rsidP="00A642C1">
      <w:pPr>
        <w:pStyle w:val="Luettelokappale"/>
        <w:numPr>
          <w:ilvl w:val="0"/>
          <w:numId w:val="38"/>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482FC0E5" w14:textId="2FF56D10" w:rsidR="00E57E35" w:rsidRDefault="00E57E35" w:rsidP="00E57E35">
      <w:pPr>
        <w:pStyle w:val="Numeroituluettelo"/>
      </w:pPr>
      <w:r>
        <w:t xml:space="preserve">Järjestelmä muodostaa valituista tiedoista </w:t>
      </w:r>
      <w:r w:rsidR="00493B53">
        <w:t xml:space="preserve">Kantaan tallennettavan CDA </w:t>
      </w:r>
      <w:r>
        <w:t xml:space="preserve">R2 -asiakirjan käyttötapauksen </w:t>
      </w:r>
      <w:r w:rsidR="00493B53">
        <w:t>Tallenna</w:t>
      </w:r>
      <w:r>
        <w:t xml:space="preserve">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6E37869F" w:rsidR="00E57E35" w:rsidRDefault="00E57E35" w:rsidP="00E57E35">
      <w:pPr>
        <w:pStyle w:val="Numeroituluettelo"/>
        <w:spacing w:after="0"/>
      </w:pPr>
      <w:r>
        <w:t xml:space="preserve">Järjestelmä arkistoi asiakirjan alikäyttötapauksen </w:t>
      </w:r>
      <w:r w:rsidR="00493B53">
        <w:t>Tallenna</w:t>
      </w:r>
      <w:r>
        <w:t xml:space="preserve"> asiakirja mukaisesti [V4]</w:t>
      </w:r>
    </w:p>
    <w:p w14:paraId="66A3FDB4" w14:textId="72231ADF" w:rsidR="00E57E35" w:rsidRDefault="00E57E35" w:rsidP="00A642C1">
      <w:pPr>
        <w:pStyle w:val="Luettelokappale"/>
        <w:numPr>
          <w:ilvl w:val="0"/>
          <w:numId w:val="38"/>
        </w:numPr>
      </w:pPr>
      <w:r>
        <w:t>MR-sanoma on RCMR_IN100016 FI01</w:t>
      </w:r>
    </w:p>
    <w:p w14:paraId="3C48D64E" w14:textId="0715AD9C" w:rsidR="00E57E35" w:rsidRDefault="00E57E35" w:rsidP="00A642C1">
      <w:pPr>
        <w:pStyle w:val="Luettelokappale"/>
        <w:numPr>
          <w:ilvl w:val="0"/>
          <w:numId w:val="38"/>
        </w:numPr>
      </w:pPr>
      <w:r>
        <w:t>Palvelupyyntö on [LK3]</w:t>
      </w:r>
    </w:p>
    <w:p w14:paraId="51524819" w14:textId="72E876B3" w:rsidR="00E57E35" w:rsidRDefault="00E57E35" w:rsidP="00D54165">
      <w:pPr>
        <w:pStyle w:val="Luettelokappale"/>
        <w:numPr>
          <w:ilvl w:val="1"/>
          <w:numId w:val="5"/>
        </w:numPr>
      </w:pPr>
      <w:r>
        <w:t>tilanteessa A (</w:t>
      </w:r>
      <w:r w:rsidR="00FB2EB2">
        <w:t>tallennus</w:t>
      </w:r>
      <w:r>
        <w:t xml:space="preserve">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67897CD8" w:rsidR="00E57E35" w:rsidRDefault="00E57E35" w:rsidP="00D54165">
      <w:pPr>
        <w:pStyle w:val="Luettelokappale"/>
        <w:numPr>
          <w:ilvl w:val="1"/>
          <w:numId w:val="5"/>
        </w:numPr>
      </w:pPr>
      <w:r>
        <w:t>tilanteessa D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6D0A7F11" w14:textId="6D355D87"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3351EF0B" w14:textId="37100198" w:rsidR="00655584" w:rsidRDefault="00655584" w:rsidP="00D54165">
      <w:pPr>
        <w:pStyle w:val="Luettelokappale"/>
        <w:numPr>
          <w:ilvl w:val="1"/>
          <w:numId w:val="5"/>
        </w:numPr>
      </w:pPr>
      <w:r>
        <w:t>tilanteessa E (</w:t>
      </w:r>
      <w:r w:rsidR="00FB2EB2">
        <w:t>tallennus</w:t>
      </w:r>
      <w:r>
        <w:t xml:space="preserve"> toimintansa päättäneen rekisterinpitäjän rekisteriin yhteisliittymismallissa): PP1, Palvelunantajan omien asiakirjojen arkistointi</w:t>
      </w:r>
    </w:p>
    <w:p w14:paraId="29797E43" w14:textId="2EC9908C" w:rsidR="00655584" w:rsidRDefault="00655584" w:rsidP="00D54165">
      <w:pPr>
        <w:pStyle w:val="Luettelokappale"/>
        <w:numPr>
          <w:ilvl w:val="1"/>
          <w:numId w:val="5"/>
        </w:numPr>
      </w:pPr>
      <w:r>
        <w:t xml:space="preserve">tilanteessa F (vanhat asiakirjat): PP3711, </w:t>
      </w:r>
      <w:r w:rsidRPr="00FA0EDF">
        <w:t>Vanhojen potilasasiakirjojen arkistointi toimintansa päättäneen rekisterinpitäjän rekisteriin</w:t>
      </w:r>
      <w:r>
        <w:t xml:space="preserve"> </w:t>
      </w:r>
    </w:p>
    <w:p w14:paraId="46B98FC2" w14:textId="01A36ABE" w:rsidR="00E57E35" w:rsidRDefault="00E57E35" w:rsidP="00A642C1">
      <w:pPr>
        <w:pStyle w:val="Luettelokappale"/>
        <w:numPr>
          <w:ilvl w:val="0"/>
          <w:numId w:val="38"/>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lastRenderedPageBreak/>
        <w:t>palvelutapahtumaa ei ole mahdollista päivittää tai mitätöidä siten että vanhat versiot merkitään käytöstä poistetuiksi (koodiarvot 3 ja 4)</w:t>
      </w:r>
    </w:p>
    <w:p w14:paraId="5E45CE60" w14:textId="5CB94ADE" w:rsidR="00E57E35" w:rsidRDefault="00E57E35" w:rsidP="00A642C1">
      <w:pPr>
        <w:pStyle w:val="Luettelokappale"/>
        <w:numPr>
          <w:ilvl w:val="0"/>
          <w:numId w:val="38"/>
        </w:numPr>
      </w:pPr>
      <w:r>
        <w:t xml:space="preserve">Kun kyseessä on alaikäinen henkilö, järjestelmä tuottaa sanomalle palvelutapahtuman metatietoihin tiedon huoltajille luovuttamisen kiellon tilanteesta [LM4, LK13]. </w:t>
      </w:r>
    </w:p>
    <w:p w14:paraId="370B1AA8" w14:textId="3257DF95" w:rsidR="00E57E35" w:rsidRDefault="00E57E35" w:rsidP="00E57E35">
      <w:pPr>
        <w:pStyle w:val="Numeroituluettelo"/>
      </w:pPr>
      <w:r>
        <w:t xml:space="preserve">Järjestelmä tallentaa tiedon siitä, että palvelutapahtuman korvaava versio on </w:t>
      </w:r>
      <w:r w:rsidR="0018633A">
        <w:t>tallennettu</w:t>
      </w:r>
      <w:r>
        <w:t xml:space="preserve">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0200ACCA" w:rsidR="00E57E35" w:rsidRDefault="00E57E35" w:rsidP="00E57E35">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5BE1E5DF" w14:textId="77777777" w:rsidR="00655584" w:rsidRDefault="00655584" w:rsidP="00655584">
      <w:pPr>
        <w:pStyle w:val="Otsikko2"/>
        <w:spacing w:before="240"/>
      </w:pPr>
      <w:r>
        <w:t>Lisätiedot</w:t>
      </w:r>
    </w:p>
    <w:p w14:paraId="043C71E2" w14:textId="00B76F1C" w:rsidR="00655584" w:rsidRDefault="00655584" w:rsidP="00655584">
      <w:pPr>
        <w:pStyle w:val="Leipteksti"/>
      </w:pPr>
      <w:r>
        <w:t xml:space="preserve">LT1 Toimintansa päättäneen rekisterinpitäjän rekisteriin </w:t>
      </w:r>
      <w:r w:rsidR="00493B53">
        <w:t>ei tallenneta</w:t>
      </w:r>
      <w:r>
        <w:t xml:space="preserve"> uutta tietoa, mutta tietoja voidaan tarvittaessa korjata. Toiminnan periaatteet on kuvattu dokumentissa </w:t>
      </w:r>
      <w:r w:rsidR="00977FB5">
        <w:t>Potilastietovarannon</w:t>
      </w:r>
      <w:r>
        <w:t xml:space="preserve">  toiminnalliset vaatimukset sosiaali- ja terveydenhuollon tietojärjestelmille [LM1].</w:t>
      </w:r>
    </w:p>
    <w:p w14:paraId="1DE9A4B9" w14:textId="77777777" w:rsidR="00655584" w:rsidRDefault="00655584" w:rsidP="00655584">
      <w:pPr>
        <w:pStyle w:val="Leipteksti"/>
        <w:spacing w:after="0"/>
      </w:pPr>
      <w:r>
        <w:t>LT2 Organisaatiotiedot MR-sanomalla, kun järjestämisvastuullinen rekisterinpitäjä arkistoi toimintansa päättäneen rekisterinpitäjän rekisteriin:</w:t>
      </w:r>
    </w:p>
    <w:p w14:paraId="27611AD6" w14:textId="77777777" w:rsidR="00655584" w:rsidRDefault="00655584" w:rsidP="00655584">
      <w:pPr>
        <w:pStyle w:val="Leipteksti"/>
        <w:numPr>
          <w:ilvl w:val="0"/>
          <w:numId w:val="34"/>
        </w:numPr>
        <w:spacing w:before="240" w:after="0"/>
      </w:pPr>
      <w:r>
        <w:t xml:space="preserve">Järjestämisvastuullisen toimijan tiedot tulevat liityntäpisteen, sanoman lähettäjän ja kontrollikehyksen tietoihin. </w:t>
      </w:r>
    </w:p>
    <w:p w14:paraId="534F3E1C" w14:textId="77777777" w:rsidR="00655584" w:rsidRDefault="00655584" w:rsidP="00655584">
      <w:pPr>
        <w:pStyle w:val="Leipteksti"/>
        <w:numPr>
          <w:ilvl w:val="0"/>
          <w:numId w:val="34"/>
        </w:numPr>
        <w:spacing w:after="0"/>
      </w:pPr>
      <w:r>
        <w:t>Toimintansa päättäneen rekisterinpitäjän tiedot tulevat sanomatyyppiin asiakirjan rekisterinpitäjän tietoihin.</w:t>
      </w:r>
    </w:p>
    <w:p w14:paraId="220EA51F" w14:textId="3B0A5E4D" w:rsidR="00655584" w:rsidRDefault="00655584" w:rsidP="00655584">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537C1FEF" w14:textId="77777777" w:rsidR="00655584" w:rsidRPr="00E57E35" w:rsidRDefault="00655584" w:rsidP="00E57E35">
      <w:pPr>
        <w:pStyle w:val="Leipteksti"/>
        <w:spacing w:after="0"/>
      </w:pP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08F44198" w:rsidR="009F703C" w:rsidRDefault="00E57E35" w:rsidP="00E57E35">
      <w:pPr>
        <w:pStyle w:val="Otsikko1"/>
      </w:pPr>
      <w:bookmarkStart w:id="85" w:name="_Toc216782559"/>
      <w:r w:rsidRPr="00E57E35">
        <w:lastRenderedPageBreak/>
        <w:t>Korvaa hoitoasiakirja (PPA</w:t>
      </w:r>
      <w:r w:rsidR="003504FB">
        <w:t>, PPA11</w:t>
      </w:r>
      <w:r w:rsidRPr="00E57E35">
        <w:t>)</w:t>
      </w:r>
      <w:bookmarkEnd w:id="85"/>
    </w:p>
    <w:p w14:paraId="65948898" w14:textId="46AE4919" w:rsidR="009F703C" w:rsidRDefault="009F703C" w:rsidP="009F703C">
      <w:pPr>
        <w:pStyle w:val="Otsikko2"/>
      </w:pPr>
      <w:r w:rsidRPr="009F703C">
        <w:t>Käyttötapauksen yleiskuvaus ja lopputulos</w:t>
      </w:r>
    </w:p>
    <w:p w14:paraId="61F16932" w14:textId="75FA540F" w:rsidR="009A30A4" w:rsidRDefault="009A30A4" w:rsidP="009A30A4">
      <w:pPr>
        <w:pStyle w:val="Leipteksti"/>
      </w:pPr>
      <w:r>
        <w:t>Kayttötapaus kuvaa korvaavan hoitoasiakirjoj</w:t>
      </w:r>
      <w:r w:rsidR="001B2B7D">
        <w:t>e</w:t>
      </w:r>
      <w:r>
        <w:t xml:space="preserve">n </w:t>
      </w:r>
      <w:r w:rsidR="001B2B7D">
        <w:t>tallennuksen</w:t>
      </w:r>
      <w:r>
        <w:t xml:space="preserve"> potilasasiakirjojen </w:t>
      </w:r>
      <w:r w:rsidR="001B2B7D">
        <w:t>tallennuksen</w:t>
      </w:r>
      <w:r>
        <w:t xml:space="preserve"> palvelupyyntöä (PPA) käyttäen. </w:t>
      </w:r>
      <w:r w:rsidR="007D5DCB">
        <w:t xml:space="preserve">Potilastietovaranto </w:t>
      </w:r>
      <w:r>
        <w:t xml:space="preserve">tarjoaa yksittäisten palvelupyyntöjen rinnalla käyttöön yleisen potilasasiakirjojen </w:t>
      </w:r>
      <w:r w:rsidR="001B2B7D">
        <w:t>tallennuksen</w:t>
      </w:r>
      <w:r>
        <w:t xml:space="preserve"> palvelupyynnön. Tällä palvelupyynnöllä </w:t>
      </w:r>
      <w:r w:rsidR="0018633A">
        <w:t>tallentava</w:t>
      </w:r>
      <w:r>
        <w:t xml:space="preserve"> järjestelmä ei kerro </w:t>
      </w:r>
      <w:r w:rsidR="00FB2EB2">
        <w:t>tallennus</w:t>
      </w:r>
      <w:r>
        <w:t xml:space="preserve">tilannetta, vaan PTA päättelee, onko kyseessä </w:t>
      </w:r>
      <w:r w:rsidR="00FB2EB2">
        <w:t>tallennus</w:t>
      </w:r>
      <w:r>
        <w:t xml:space="preserve"> omaan rekisteriin vai ostopalvelutilanne.</w:t>
      </w:r>
    </w:p>
    <w:p w14:paraId="70DEA685" w14:textId="62EF64FC" w:rsidR="009A30A4" w:rsidRDefault="009A30A4" w:rsidP="009A30A4">
      <w:pPr>
        <w:pStyle w:val="Leipteksti"/>
      </w:pPr>
      <w:r>
        <w:t xml:space="preserve">Käyttötapaus kuvaa korvaavan hoitoasiakirjan muodostamisen tekniset periaatteet ja </w:t>
      </w:r>
      <w:r w:rsidR="00FB2EB2">
        <w:t>tallennus</w:t>
      </w:r>
      <w:r>
        <w:t>tilanteet palvelupyyntöä PPA käyttäen:</w:t>
      </w:r>
    </w:p>
    <w:p w14:paraId="28A73B3F" w14:textId="77777777" w:rsidR="009A30A4" w:rsidRDefault="009A30A4" w:rsidP="009A30A4">
      <w:pPr>
        <w:pStyle w:val="Leipteksti"/>
        <w:spacing w:after="0"/>
      </w:pPr>
      <w:r>
        <w:t>Asiakirjatyypin mukaan</w:t>
      </w:r>
    </w:p>
    <w:p w14:paraId="3298AE56" w14:textId="70AC8E39" w:rsidR="009A30A4" w:rsidRDefault="009A30A4" w:rsidP="00D54165">
      <w:pPr>
        <w:pStyle w:val="Leipteksti"/>
        <w:numPr>
          <w:ilvl w:val="0"/>
          <w:numId w:val="13"/>
        </w:numPr>
        <w:spacing w:after="0"/>
      </w:pPr>
      <w:r>
        <w:t xml:space="preserve">Kertomusteksti-muotoisen korvaavan hoitoasiakirjan </w:t>
      </w:r>
      <w:r w:rsidR="00FB2EB2">
        <w:t>tallennus</w:t>
      </w:r>
      <w:r w:rsidR="000D00CA">
        <w:t>.</w:t>
      </w:r>
    </w:p>
    <w:p w14:paraId="2664F9E7" w14:textId="3FF9D451" w:rsidR="009A30A4" w:rsidRDefault="009A30A4" w:rsidP="00D54165">
      <w:pPr>
        <w:pStyle w:val="Leipteksti"/>
        <w:numPr>
          <w:ilvl w:val="0"/>
          <w:numId w:val="13"/>
        </w:numPr>
        <w:spacing w:after="0"/>
      </w:pPr>
      <w:r>
        <w:t xml:space="preserve">Lomakemuotoisen hoitoasiakirjan mitätöinti. Hoidollisten lomakeasiakirjojen korvaaminen on </w:t>
      </w:r>
      <w:r w:rsidR="00977FB5">
        <w:t>Potilastietovarannon</w:t>
      </w:r>
      <w:r>
        <w:t xml:space="preserve">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602B5DFE" w:rsidR="009A30A4" w:rsidRDefault="00FB2EB2" w:rsidP="009A30A4">
      <w:pPr>
        <w:pStyle w:val="Leipteksti"/>
        <w:spacing w:after="0"/>
      </w:pPr>
      <w:r>
        <w:t>Tallennus</w:t>
      </w:r>
      <w:r w:rsidR="009A30A4">
        <w:t xml:space="preserve">tilanteen mukaan (kaikissa </w:t>
      </w:r>
      <w:r>
        <w:t>tallennus</w:t>
      </w:r>
      <w:r w:rsidR="009A30A4">
        <w:t>tilanteissa D, E</w:t>
      </w:r>
      <w:r w:rsidR="003504FB">
        <w:t>, F ja G</w:t>
      </w:r>
      <w:r w:rsidR="009A30A4">
        <w:t xml:space="preserve"> sekä kertomusteksti-muotoisen (A), lomakemuotoisen hoitoasiakirjan (B) että ylläpidettävän asiakirjan (C) </w:t>
      </w:r>
      <w:r>
        <w:t>tallennus</w:t>
      </w:r>
      <w:r w:rsidR="009A30A4">
        <w:t xml:space="preserve"> on mahdollinen)</w:t>
      </w:r>
    </w:p>
    <w:p w14:paraId="767DE576" w14:textId="60824030" w:rsidR="009A30A4" w:rsidRDefault="009A30A4" w:rsidP="00D54165">
      <w:pPr>
        <w:pStyle w:val="Leipteksti"/>
        <w:numPr>
          <w:ilvl w:val="0"/>
          <w:numId w:val="13"/>
        </w:numPr>
        <w:spacing w:after="0"/>
      </w:pPr>
      <w:r>
        <w:t xml:space="preserve">Hoitoasiakirjan korvaaminen. Korvaavan hoitoasiakirjan </w:t>
      </w:r>
      <w:r w:rsidR="00FB2EB2">
        <w:t>tallennus</w:t>
      </w:r>
      <w:r>
        <w:t xml:space="preserve">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3063643D" w:rsidR="009A30A4" w:rsidRDefault="009A30A4" w:rsidP="009A30A4">
      <w:pPr>
        <w:pStyle w:val="Leipteksti"/>
        <w:ind w:firstLine="360"/>
      </w:pPr>
      <w:r>
        <w:t xml:space="preserve">Huom. Vanhojen hoitoasiakirjojen </w:t>
      </w:r>
      <w:r w:rsidR="00FB2EB2">
        <w:t>tallennus</w:t>
      </w:r>
      <w:r>
        <w:t xml:space="preserve"> ei ole mahdollinen tällä palvelupyynnöllä.</w:t>
      </w:r>
    </w:p>
    <w:p w14:paraId="7A0B0439" w14:textId="359A266B" w:rsidR="004A7F9E" w:rsidRDefault="004A7F9E" w:rsidP="004A7F9E">
      <w:pPr>
        <w:pStyle w:val="Leipteksti"/>
      </w:pPr>
      <w:r>
        <w:t>Käyttötapaus kuvaa myös hoitoasiakirjan korvaamisen toimintansa päättäneen terveydenhuollon yksityisen rekisterinpitäjän rekisteriin [LT3]</w:t>
      </w:r>
      <w:r w:rsidR="000D00CA">
        <w:t>.</w:t>
      </w:r>
    </w:p>
    <w:p w14:paraId="4E16CC26" w14:textId="73A05199" w:rsidR="004A7F9E" w:rsidRDefault="004A7F9E" w:rsidP="00DA739D">
      <w:pPr>
        <w:pStyle w:val="Leipteksti"/>
        <w:numPr>
          <w:ilvl w:val="0"/>
          <w:numId w:val="13"/>
        </w:numPr>
      </w:pPr>
      <w:r>
        <w:lastRenderedPageBreak/>
        <w:t>Toimintansa päättäneen rekisterinpitäjän rekisterissä olevan hoitoasiakirjan korvaaminen</w:t>
      </w:r>
      <w:r w:rsidR="00863A9D">
        <w:t xml:space="preserve"> järjestämisvastuun perusteella</w:t>
      </w:r>
      <w:r>
        <w:t xml:space="preserve">. </w:t>
      </w:r>
      <w:r w:rsidR="0018633A">
        <w:t>Sanoman</w:t>
      </w:r>
      <w:r>
        <w:t xml:space="preserve"> lähettävä organisaatio on järjestämisvastuullinen toimija eli hyvinvointialue tai Helsingin kaupunki. Asiakirja </w:t>
      </w:r>
      <w:r w:rsidR="00493B53">
        <w:t>tallennetaan</w:t>
      </w:r>
      <w:r>
        <w:t xml:space="preserve"> toimintansa päättäneen rekisterinpitäjän rekisteriin.</w:t>
      </w:r>
      <w:r w:rsidR="00863A9D">
        <w:t xml:space="preserve"> Käytettävä palvelupyyntö on PPA11.</w:t>
      </w:r>
    </w:p>
    <w:p w14:paraId="21EBF3E9" w14:textId="427D2D4B" w:rsidR="00863A9D" w:rsidRDefault="00863A9D" w:rsidP="00DA739D">
      <w:pPr>
        <w:pStyle w:val="Leipteksti"/>
        <w:numPr>
          <w:ilvl w:val="0"/>
          <w:numId w:val="13"/>
        </w:numPr>
      </w:pPr>
      <w:bookmarkStart w:id="86" w:name="_Hlk162975289"/>
      <w:r>
        <w:t xml:space="preserve">Toimintansa päättäneen rekisterinpitäjän rekisterissä olevan hoitoasiakirjan korvaaminen yhteisliitttymismallissa, jos palvelunantajat ovat sopineet yhteisrekisterinpitäjyydestä. </w:t>
      </w:r>
      <w:r w:rsidR="0018633A">
        <w:t>Sanoman</w:t>
      </w:r>
      <w:r>
        <w:t xml:space="preserve"> lähettävä organisaatio on yhteisliittymän isäntäorganisaatio. Asiakirja </w:t>
      </w:r>
      <w:r w:rsidR="00493B53">
        <w:t>tallennetaan</w:t>
      </w:r>
      <w:r>
        <w:t xml:space="preserve"> toimintansa päättäneen rekisterinpitäjän rekisteriin. </w:t>
      </w:r>
      <w:bookmarkEnd w:id="86"/>
      <w:r>
        <w:t>Käytettävä palvelupyyntö on PPA.</w:t>
      </w:r>
    </w:p>
    <w:p w14:paraId="25C26D1D" w14:textId="360520E1" w:rsidR="009A30A4" w:rsidRDefault="009A30A4" w:rsidP="009A30A4">
      <w:pPr>
        <w:pStyle w:val="Leipteksti"/>
      </w:pPr>
      <w:r>
        <w:t xml:space="preserve">Potilastietojärjestelmä muodostaa arkistoidulle hoitoasiakirjalle uuden version, kun yhtä tai useampaa asiakirjaan sisältyvistä merkinnöistä on muutettu (korjattu tai poistettu), tai asiakirjan mitätöivän version ja toimittaa sen </w:t>
      </w:r>
      <w:r w:rsidR="00977FB5">
        <w:t>Potilastietovarannon</w:t>
      </w:r>
      <w:r>
        <w:t xml:space="preserve"> </w:t>
      </w:r>
      <w:r w:rsidR="00493B53">
        <w:t>tallennettavaksi</w:t>
      </w:r>
      <w:r>
        <w:t>.</w:t>
      </w:r>
    </w:p>
    <w:p w14:paraId="2EE0CB3A" w14:textId="77777777" w:rsidR="009A30A4" w:rsidRDefault="009A30A4" w:rsidP="009A30A4">
      <w:pPr>
        <w:pStyle w:val="Leipteksti"/>
        <w:spacing w:after="0"/>
      </w:pPr>
      <w:r>
        <w:t>Lopputuloksena</w:t>
      </w:r>
    </w:p>
    <w:p w14:paraId="00E133CF" w14:textId="7807FA64" w:rsidR="009A30A4" w:rsidRDefault="009A30A4" w:rsidP="00A642C1">
      <w:pPr>
        <w:pStyle w:val="Luettelokappale"/>
        <w:numPr>
          <w:ilvl w:val="0"/>
          <w:numId w:val="38"/>
        </w:numPr>
      </w:pPr>
      <w:r>
        <w:t xml:space="preserve">tilanteessa A (kertomusteksti) uusi asiakirjaversio on muodostettu ja se on korvannut asiakirjan edellisen version </w:t>
      </w:r>
      <w:r w:rsidR="007D5DCB">
        <w:t>Potilastietovarannossa</w:t>
      </w:r>
      <w:r w:rsidR="000D00CA">
        <w:t>.</w:t>
      </w:r>
    </w:p>
    <w:p w14:paraId="5A8D4777" w14:textId="10BB2A11" w:rsidR="009A30A4" w:rsidRDefault="009A30A4" w:rsidP="00A642C1">
      <w:pPr>
        <w:pStyle w:val="Luettelokappale"/>
        <w:numPr>
          <w:ilvl w:val="0"/>
          <w:numId w:val="38"/>
        </w:numPr>
      </w:pPr>
      <w:r>
        <w:t xml:space="preserve">tilanteessa B (lomakeasiakirja) mitätöivä asiakirja on </w:t>
      </w:r>
      <w:r w:rsidR="0018633A">
        <w:t>tallennettu</w:t>
      </w:r>
      <w:r w:rsidR="000D00CA">
        <w:t>.</w:t>
      </w:r>
    </w:p>
    <w:p w14:paraId="78FB9411" w14:textId="15C1483F" w:rsidR="009A30A4" w:rsidRDefault="009A30A4" w:rsidP="00A642C1">
      <w:pPr>
        <w:pStyle w:val="Luettelokappale"/>
        <w:numPr>
          <w:ilvl w:val="0"/>
          <w:numId w:val="38"/>
        </w:numPr>
      </w:pPr>
      <w:r>
        <w:t xml:space="preserve">tilanteessa C (ylläpidettävän asiakirjan versiointi) uusi ylläpidettävä asiakirja on </w:t>
      </w:r>
      <w:r w:rsidR="0018633A">
        <w:t>tallennettu</w:t>
      </w:r>
      <w:r>
        <w:t xml:space="preserve"> ja korvannut asiakirjan edellisen version Tiedonhallintapalvelussa.</w:t>
      </w:r>
    </w:p>
    <w:p w14:paraId="27372F02" w14:textId="71F78632" w:rsidR="009A30A4" w:rsidRPr="009A30A4" w:rsidRDefault="009A30A4" w:rsidP="00A642C1">
      <w:pPr>
        <w:pStyle w:val="Luettelokappale"/>
        <w:numPr>
          <w:ilvl w:val="0"/>
          <w:numId w:val="38"/>
        </w:numPr>
      </w:pPr>
      <w:r>
        <w:t>Potilastietojärjestelmässä on tieto korvauksesta.</w:t>
      </w:r>
    </w:p>
    <w:p w14:paraId="0E491A38" w14:textId="7D160117" w:rsidR="009F703C" w:rsidRDefault="009F703C" w:rsidP="00DA739D">
      <w:pPr>
        <w:pStyle w:val="Otsikko2"/>
        <w:spacing w:before="240"/>
      </w:pPr>
      <w:r w:rsidRPr="009F703C">
        <w:t>Käyttäjäroolit</w:t>
      </w:r>
    </w:p>
    <w:p w14:paraId="1B9F62FB" w14:textId="6BDBB47D" w:rsidR="009A30A4" w:rsidRDefault="009A30A4" w:rsidP="009A30A4">
      <w:pPr>
        <w:pStyle w:val="Numeroituluettelo"/>
      </w:pPr>
      <w:r>
        <w:t>Kantaan liittynyt järjestelmä, potilastietojärjestelmä, jatkossa Järjestelmä</w:t>
      </w:r>
      <w:r w:rsidR="000D00CA">
        <w:t>.</w:t>
      </w:r>
    </w:p>
    <w:p w14:paraId="5034CC43" w14:textId="4DB274B1" w:rsidR="009A30A4" w:rsidRPr="009A30A4" w:rsidRDefault="00AD1EB6" w:rsidP="009A30A4">
      <w:pPr>
        <w:pStyle w:val="Numeroituluettelo"/>
      </w:pPr>
      <w:r>
        <w:t>Potilastietovaranto ja Kanta-viestinvälitys, jatkossa Potilastietovaranto</w:t>
      </w:r>
      <w:r w:rsidR="000D00CA">
        <w:t>.</w:t>
      </w:r>
    </w:p>
    <w:p w14:paraId="257F9882" w14:textId="02C90AC2" w:rsidR="009F703C" w:rsidRDefault="009F703C" w:rsidP="009F703C">
      <w:pPr>
        <w:pStyle w:val="Otsikko2"/>
      </w:pPr>
      <w:r w:rsidRPr="009F703C">
        <w:t>Esiehdot</w:t>
      </w:r>
    </w:p>
    <w:p w14:paraId="4FCA8E80" w14:textId="563FB057" w:rsidR="009A30A4" w:rsidRDefault="009A30A4" w:rsidP="009A30A4">
      <w:pPr>
        <w:pStyle w:val="Numeroituluettelo"/>
      </w:pPr>
      <w:r>
        <w:t>Arkistossa on potilasta koskeva kertomusasiakirja, johon sisältyvää yhtä tai useampaa merkintää on muutettu (korjattu tai poistettu) Järjestelmässä</w:t>
      </w:r>
      <w:r w:rsidR="000D00CA">
        <w:t>.</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2A8374D8" w:rsidR="009A30A4" w:rsidRDefault="009A30A4" w:rsidP="009A30A4">
      <w:pPr>
        <w:pStyle w:val="Numeroituluettelo"/>
      </w:pPr>
      <w:r>
        <w:lastRenderedPageBreak/>
        <w:t xml:space="preserve">Tilanteessa C (ylläpidettävän asiakirjan versiointi): Tiedonhallintapalvelussa on potilasta koskeva ylläpidettävä asiakirja, joka on haettu Järjestelmään ja tietoja on muutettu Järjestelmässä. Uusi ylläpidettävä asiakirja </w:t>
      </w:r>
      <w:r w:rsidR="00493B53">
        <w:t>tallennetaan</w:t>
      </w:r>
      <w:r>
        <w:t xml:space="preserve"> korvaamatta aikaisemmin </w:t>
      </w:r>
      <w:r w:rsidR="0018633A">
        <w:t>tallennettu</w:t>
      </w:r>
      <w:r>
        <w:t>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088ACF92" w:rsidR="009A30A4" w:rsidRDefault="009A30A4" w:rsidP="00A642C1">
      <w:pPr>
        <w:pStyle w:val="Luettelokappale"/>
        <w:numPr>
          <w:ilvl w:val="0"/>
          <w:numId w:val="38"/>
        </w:numPr>
        <w:spacing w:before="0"/>
      </w:pPr>
      <w:r>
        <w:t xml:space="preserve">Ostopalvelun tuottajalla on tiedossa ostopalvelujen järjestäjän rekisteri, jota ostopalvelun valtuutus koskee ja johon asiakirjat </w:t>
      </w:r>
      <w:r w:rsidR="00493B53">
        <w:t>tallennetaan</w:t>
      </w:r>
      <w:r w:rsidR="000D00CA">
        <w:t>.</w:t>
      </w:r>
    </w:p>
    <w:p w14:paraId="75AE59DD" w14:textId="4CF3F2ED" w:rsidR="009A30A4" w:rsidRDefault="009A30A4" w:rsidP="00A642C1">
      <w:pPr>
        <w:pStyle w:val="Luettelokappale"/>
        <w:numPr>
          <w:ilvl w:val="0"/>
          <w:numId w:val="38"/>
        </w:numPr>
      </w:pPr>
      <w:r>
        <w:t xml:space="preserve">Palvelutapahtuma, johon hoitoasiakirja kuuluu, on </w:t>
      </w:r>
      <w:r w:rsidR="0018633A">
        <w:t>tallennettu</w:t>
      </w:r>
      <w:r>
        <w:t xml:space="preserve"> ostopalvelun järjestäjän rekisteriin, ja siinä on yksilöity ostopalvelun valtuutus [LT2]</w:t>
      </w:r>
      <w:r w:rsidR="000D00CA">
        <w:t>.</w:t>
      </w:r>
    </w:p>
    <w:p w14:paraId="1EC51F86" w14:textId="22D16457" w:rsidR="004A7F9E" w:rsidRDefault="004A7F9E" w:rsidP="00DA739D">
      <w:pPr>
        <w:pStyle w:val="Numeroituluettelo"/>
        <w:spacing w:after="0"/>
      </w:pPr>
      <w:r>
        <w:t xml:space="preserve">Lisäksi tilanteessa </w:t>
      </w:r>
      <w:r w:rsidR="007F66B2">
        <w:t>F</w:t>
      </w:r>
      <w:r>
        <w:t xml:space="preserve"> (</w:t>
      </w:r>
      <w:r w:rsidR="00FB2EB2">
        <w:t>tallennus</w:t>
      </w:r>
      <w:r>
        <w:t xml:space="preserve"> toimintansa päättäneen rekisterinpitäjän rekisteriin</w:t>
      </w:r>
      <w:r w:rsidR="00AC6A24">
        <w:t xml:space="preserve"> järjestämisvatuun perusteella</w:t>
      </w:r>
      <w:r>
        <w:t>):</w:t>
      </w:r>
    </w:p>
    <w:p w14:paraId="0B570BE9" w14:textId="77777777" w:rsidR="004A7F9E" w:rsidRPr="00083FB1" w:rsidRDefault="004A7F9E"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02512A8F" w14:textId="3E0EE813" w:rsidR="00AC6A24" w:rsidRDefault="00AC6A24" w:rsidP="002F247D">
      <w:pPr>
        <w:pStyle w:val="Numeroituluettelo"/>
        <w:spacing w:after="0"/>
      </w:pPr>
      <w:r>
        <w:t>Lisäksi tilanteessa G (</w:t>
      </w:r>
      <w:r w:rsidR="00FB2EB2">
        <w:t>tallennus</w:t>
      </w:r>
      <w:r>
        <w:t xml:space="preserve"> toimintansa päättäneen rekisterinpitäjän rekisteriin yhteisliittymismallissa):</w:t>
      </w:r>
    </w:p>
    <w:p w14:paraId="24F9DE4B" w14:textId="1EAA5394" w:rsidR="004A7F9E" w:rsidRPr="009A30A4" w:rsidRDefault="00AC6A24"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7C9199C1" w14:textId="77777777" w:rsidR="00AC6A24" w:rsidRDefault="00AC6A24" w:rsidP="002F247D">
      <w:pPr>
        <w:pStyle w:val="Leipteksti"/>
      </w:pPr>
    </w:p>
    <w:p w14:paraId="2B0A759D" w14:textId="154E6BFE" w:rsidR="009F703C" w:rsidRDefault="009F703C" w:rsidP="009F703C">
      <w:pPr>
        <w:pStyle w:val="Otsikko2"/>
      </w:pPr>
      <w:r w:rsidRPr="009F703C">
        <w:t>Normaali tapahtumankulku</w:t>
      </w:r>
    </w:p>
    <w:p w14:paraId="0B9D7822" w14:textId="7E5041AF" w:rsidR="009A30A4" w:rsidRDefault="009A30A4" w:rsidP="009A30A4">
      <w:pPr>
        <w:pStyle w:val="Leipteksti"/>
      </w:pPr>
      <w:r>
        <w:t xml:space="preserve">Normaali tapahtumankulku kuvaa korjaavan hoitoasiakirjan </w:t>
      </w:r>
      <w:r w:rsidR="00FB2EB2">
        <w:t>tallennuksen</w:t>
      </w:r>
      <w:r>
        <w:t>.</w:t>
      </w:r>
    </w:p>
    <w:p w14:paraId="33165E22" w14:textId="1D5A266F" w:rsidR="009A30A4" w:rsidRDefault="009A30A4" w:rsidP="00CB7D83">
      <w:pPr>
        <w:pStyle w:val="Numeroituluettelo"/>
        <w:spacing w:after="0"/>
      </w:pPr>
      <w:r>
        <w:t>Järjestelmä valitsee korvaavaan asiakirjaan tulevan sisällön [LM2]</w:t>
      </w:r>
      <w:r w:rsidR="000D00CA">
        <w:t>.</w:t>
      </w:r>
    </w:p>
    <w:p w14:paraId="7C261783" w14:textId="13DD985F" w:rsidR="009A30A4" w:rsidRDefault="009A30A4" w:rsidP="00A642C1">
      <w:pPr>
        <w:pStyle w:val="Luettelokappale"/>
        <w:numPr>
          <w:ilvl w:val="0"/>
          <w:numId w:val="38"/>
        </w:numPr>
      </w:pPr>
      <w:r>
        <w:t xml:space="preserve">Asiakirjan päivittäminen: Järjestelmä valitsee asiakirjan uuteen versioon edellisen asiakirjaversion muuttumattomat merkinnät sekä muutetut merkinnät käyttötapauksen </w:t>
      </w:r>
      <w:r w:rsidR="00493B53">
        <w:t>Tallenna</w:t>
      </w:r>
      <w:r>
        <w:t xml:space="preserve"> hoitoasiakirja (PPA) normaalissa tapahtumankulussa kuvatuilla periaatteilla</w:t>
      </w:r>
      <w:r w:rsidR="000D00CA">
        <w:t>.</w:t>
      </w:r>
    </w:p>
    <w:p w14:paraId="5C6102A3" w14:textId="64C1DB3A" w:rsidR="009A30A4" w:rsidRDefault="009A30A4" w:rsidP="00D54165">
      <w:pPr>
        <w:pStyle w:val="Luettelokappale"/>
        <w:numPr>
          <w:ilvl w:val="1"/>
          <w:numId w:val="5"/>
        </w:numPr>
      </w:pPr>
      <w:r>
        <w:t xml:space="preserve">Mikäli yksi tai useampi muutetuista merkinnöistä on sellainen, että sitä ei voida liittää enää samaan asiakirjaan muuttumattomien merkintöjen kanssa, käsittely tässä käyttötapauksessa päättyy. Merkinnöistä muodostetaan ja </w:t>
      </w:r>
      <w:r w:rsidR="00493B53">
        <w:t>tallennetaan</w:t>
      </w:r>
      <w:r>
        <w:t xml:space="preserve"> uusi alkuperäinen asiakirja käyttötapauksen </w:t>
      </w:r>
      <w:r w:rsidR="00493B53">
        <w:t>Tallenna</w:t>
      </w:r>
      <w:r>
        <w:t xml:space="preserve"> hoitoasiakirja (PPA) mukaisesti.</w:t>
      </w:r>
    </w:p>
    <w:p w14:paraId="10AEFF69" w14:textId="52CB4D2F" w:rsidR="009A30A4" w:rsidRDefault="009A30A4" w:rsidP="00A642C1">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A642C1">
      <w:pPr>
        <w:pStyle w:val="Luettelokappale"/>
        <w:numPr>
          <w:ilvl w:val="0"/>
          <w:numId w:val="38"/>
        </w:numPr>
      </w:pPr>
      <w:r>
        <w:lastRenderedPageBreak/>
        <w:t>Tilanteessa B (lomakeasiakirja):</w:t>
      </w:r>
    </w:p>
    <w:p w14:paraId="38689D46" w14:textId="624CA50A" w:rsidR="009A30A4" w:rsidRDefault="009A30A4" w:rsidP="00D54165">
      <w:pPr>
        <w:pStyle w:val="Luettelokappale"/>
        <w:numPr>
          <w:ilvl w:val="1"/>
          <w:numId w:val="5"/>
        </w:numPr>
      </w:pPr>
      <w:r>
        <w:t xml:space="preserve">Järjestelmä arkistoi muokatusta sisällöstä uuden lomakeasiakirjan käyttötapauksen </w:t>
      </w:r>
      <w:r w:rsidR="00493B53">
        <w:t>Tallenna</w:t>
      </w:r>
      <w:r>
        <w:t xml:space="preserve"> hoitoasiakirja (PPA) mukaisesti.</w:t>
      </w:r>
    </w:p>
    <w:p w14:paraId="20664C6A" w14:textId="360BE701" w:rsidR="009A30A4" w:rsidRDefault="009A30A4" w:rsidP="00D54165">
      <w:pPr>
        <w:pStyle w:val="Luettelokappale"/>
        <w:numPr>
          <w:ilvl w:val="1"/>
          <w:numId w:val="5"/>
        </w:numPr>
      </w:pPr>
      <w:r>
        <w:t>Järjestelmä tuottaa alkuperäiselle lomakeasiakirjalle uuden korvaavan (mitätöivän) asiakirjaversion, jo</w:t>
      </w:r>
      <w:r w:rsidR="000C4805">
        <w:t>n</w:t>
      </w:r>
      <w:r>
        <w:t xml:space="preserve">ka </w:t>
      </w:r>
      <w:proofErr w:type="spellStart"/>
      <w:r>
        <w:t>body</w:t>
      </w:r>
      <w:proofErr w:type="spellEnd"/>
      <w:r>
        <w:t>-osa on ns. tyhjä</w:t>
      </w:r>
      <w:r w:rsidR="000C05D1">
        <w:t xml:space="preserve"> (ei lomakesisältöä). </w:t>
      </w:r>
      <w:r w:rsidR="00FB2EB2">
        <w:t>Tallennus</w:t>
      </w:r>
      <w:r>
        <w:t xml:space="preserve"> tapahtuu tämän käyttötapauksen mukaisesti.</w:t>
      </w:r>
    </w:p>
    <w:p w14:paraId="0F8E4B03" w14:textId="1B86F1D1" w:rsidR="009A30A4" w:rsidRDefault="009A30A4" w:rsidP="00A642C1">
      <w:pPr>
        <w:pStyle w:val="Luettelokappale"/>
        <w:numPr>
          <w:ilvl w:val="0"/>
          <w:numId w:val="38"/>
        </w:numPr>
      </w:pPr>
      <w:r>
        <w:t>Tilanteessa C (ylläpidettävän asiakirjan versiointi): Järjestelmä tuottaa ylläpidettävän asiakirjan pohjana olevan asiakirjan tiedoista ja muutetuista tiedoista.</w:t>
      </w:r>
    </w:p>
    <w:p w14:paraId="60E07706" w14:textId="3A7D66B6" w:rsidR="009A30A4" w:rsidRDefault="009A30A4" w:rsidP="00C33701">
      <w:pPr>
        <w:pStyle w:val="Numeroituluettelo"/>
        <w:spacing w:after="0"/>
      </w:pPr>
      <w:r>
        <w:t xml:space="preserve">Järjestelmä muodostaa valituista merkinnöistä korvaavan CDA R2 -asiakirjan käyttötapauksen </w:t>
      </w:r>
      <w:r w:rsidR="00493B53">
        <w:t>Tallenna</w:t>
      </w:r>
      <w:r>
        <w:t xml:space="preserve"> hoitoasiakirja kuvattujen periaatteiden mukaisesti [V1, LM2].</w:t>
      </w:r>
    </w:p>
    <w:p w14:paraId="1E42FF38" w14:textId="64683F01" w:rsidR="009A30A4" w:rsidRDefault="009A30A4" w:rsidP="00A642C1">
      <w:pPr>
        <w:pStyle w:val="Luettelokappale"/>
        <w:numPr>
          <w:ilvl w:val="0"/>
          <w:numId w:val="38"/>
        </w:numPr>
        <w:spacing w:before="0"/>
      </w:pPr>
      <w:r>
        <w:t>Asiakirjan päivittäminen:</w:t>
      </w:r>
    </w:p>
    <w:p w14:paraId="0B45B940" w14:textId="6D390F23" w:rsidR="009A30A4" w:rsidRDefault="009A30A4"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A642C1">
      <w:pPr>
        <w:pStyle w:val="Luettelokappale"/>
        <w:numPr>
          <w:ilvl w:val="0"/>
          <w:numId w:val="38"/>
        </w:numPr>
      </w:pPr>
      <w:r>
        <w:t>Asiakirjan mitätöiminen (poistaminen):</w:t>
      </w:r>
    </w:p>
    <w:p w14:paraId="16515D72" w14:textId="28D2F648" w:rsidR="009A30A4" w:rsidRDefault="009A30A4" w:rsidP="00DA739D">
      <w:pPr>
        <w:pStyle w:val="Luettelokappale"/>
        <w:numPr>
          <w:ilvl w:val="1"/>
          <w:numId w:val="5"/>
        </w:numPr>
        <w:spacing w:before="0"/>
      </w:pPr>
      <w:r>
        <w:t>tyhjän mitätöivän asiakirjan näkymätietojen tulee olla samat kuin mitätöidyllä asiakirjalla säilytysaikaluokan ja muiden arkistonhallinnollisten kuvailutietojen vuoksi</w:t>
      </w:r>
    </w:p>
    <w:p w14:paraId="4A7AA765" w14:textId="26812FB7" w:rsidR="009A30A4" w:rsidRDefault="009A30A4" w:rsidP="00DA739D">
      <w:pPr>
        <w:pStyle w:val="Luettelokappale"/>
        <w:numPr>
          <w:ilvl w:val="1"/>
          <w:numId w:val="5"/>
        </w:numPr>
        <w:spacing w:before="0"/>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r w:rsidR="000D00CA">
        <w:t>.</w:t>
      </w:r>
    </w:p>
    <w:p w14:paraId="5E74A462" w14:textId="563B119C" w:rsidR="009A30A4" w:rsidRDefault="009A30A4" w:rsidP="00A642C1">
      <w:pPr>
        <w:pStyle w:val="Luettelokappale"/>
        <w:numPr>
          <w:ilvl w:val="0"/>
          <w:numId w:val="38"/>
        </w:numPr>
      </w:pPr>
      <w:r>
        <w:t>Lisäksi tilanteessa A (kertomusteksti) ja B (lomakeasiakirja)</w:t>
      </w:r>
    </w:p>
    <w:p w14:paraId="3BD32383" w14:textId="18191EFF" w:rsidR="009A30A4" w:rsidRDefault="009A30A4" w:rsidP="00DA739D">
      <w:pPr>
        <w:pStyle w:val="Luettelokappale"/>
        <w:numPr>
          <w:ilvl w:val="1"/>
          <w:numId w:val="5"/>
        </w:numPr>
        <w:spacing w:before="0"/>
      </w:pPr>
      <w:r>
        <w:t>korvaava asiakirja saa uuden yksilöintitunnuksen</w:t>
      </w:r>
    </w:p>
    <w:p w14:paraId="2E061F40" w14:textId="298A69F8" w:rsidR="009A30A4" w:rsidRDefault="009A30A4" w:rsidP="00DA739D">
      <w:pPr>
        <w:pStyle w:val="Luettelokappale"/>
        <w:numPr>
          <w:ilvl w:val="1"/>
          <w:numId w:val="5"/>
        </w:numPr>
        <w:spacing w:before="0"/>
      </w:pPr>
      <w:r>
        <w:t>asiakirjaan tulee muuttumattomana alkuperäisen asiakirjan yksilöintitunnus (</w:t>
      </w:r>
      <w:proofErr w:type="spellStart"/>
      <w:r>
        <w:t>setId</w:t>
      </w:r>
      <w:proofErr w:type="spellEnd"/>
      <w:r>
        <w:t>)</w:t>
      </w:r>
    </w:p>
    <w:p w14:paraId="3BE998BE" w14:textId="3C6D4CF2" w:rsidR="009A30A4" w:rsidRDefault="009A30A4" w:rsidP="00DA739D">
      <w:pPr>
        <w:pStyle w:val="Luettelokappale"/>
        <w:numPr>
          <w:ilvl w:val="1"/>
          <w:numId w:val="5"/>
        </w:numPr>
        <w:spacing w:before="0"/>
      </w:pPr>
      <w:r>
        <w:t>asiakirjan versionumero kasvaa yhdellä</w:t>
      </w:r>
    </w:p>
    <w:p w14:paraId="0B95773C" w14:textId="45104C95" w:rsidR="009A30A4" w:rsidRDefault="009A30A4" w:rsidP="00DA739D">
      <w:pPr>
        <w:pStyle w:val="Luettelokappale"/>
        <w:numPr>
          <w:ilvl w:val="1"/>
          <w:numId w:val="5"/>
        </w:numPr>
        <w:spacing w:before="0"/>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r w:rsidR="000D00CA">
        <w:t>.</w:t>
      </w:r>
    </w:p>
    <w:p w14:paraId="000BF3D8" w14:textId="57283C93" w:rsidR="009A30A4" w:rsidRDefault="009A30A4" w:rsidP="00A642C1">
      <w:pPr>
        <w:pStyle w:val="Luettelokappale"/>
        <w:numPr>
          <w:ilvl w:val="0"/>
          <w:numId w:val="38"/>
        </w:numPr>
      </w:pPr>
      <w:r>
        <w:t>Lisäksi tilanteessa C (ylläpidettävän asiakirjan versiointi)</w:t>
      </w:r>
    </w:p>
    <w:p w14:paraId="65965E0A" w14:textId="0956DE43" w:rsidR="009A30A4" w:rsidRDefault="009A30A4" w:rsidP="00DA739D">
      <w:pPr>
        <w:pStyle w:val="Luettelokappale"/>
        <w:numPr>
          <w:ilvl w:val="1"/>
          <w:numId w:val="5"/>
        </w:numPr>
        <w:spacing w:before="0"/>
      </w:pPr>
      <w:r>
        <w:t>asiakirja saa uuden yksilöintitunnuksen ja uuden alkuperäisen asiakirjan yksilöintitunnuksen (</w:t>
      </w:r>
      <w:proofErr w:type="spellStart"/>
      <w:r>
        <w:t>setId</w:t>
      </w:r>
      <w:proofErr w:type="spellEnd"/>
      <w:r>
        <w:t>)</w:t>
      </w:r>
    </w:p>
    <w:p w14:paraId="54A284CB" w14:textId="5BD569CD" w:rsidR="009A30A4" w:rsidRDefault="009A30A4" w:rsidP="00DA739D">
      <w:pPr>
        <w:pStyle w:val="Luettelokappale"/>
        <w:numPr>
          <w:ilvl w:val="1"/>
          <w:numId w:val="5"/>
        </w:numPr>
        <w:spacing w:before="0"/>
      </w:pPr>
      <w:r>
        <w:t>asiakirjan versionumero on 1</w:t>
      </w:r>
    </w:p>
    <w:p w14:paraId="79CD3B15" w14:textId="1D56C673" w:rsidR="009A30A4" w:rsidRDefault="009A30A4" w:rsidP="00DA739D">
      <w:pPr>
        <w:pStyle w:val="Luettelokappale"/>
        <w:numPr>
          <w:ilvl w:val="1"/>
          <w:numId w:val="5"/>
        </w:numPr>
        <w:spacing w:before="0"/>
      </w:pPr>
      <w:r>
        <w:lastRenderedPageBreak/>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r w:rsidR="000D00CA">
        <w:t>.</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A642C1">
      <w:pPr>
        <w:pStyle w:val="Luettelokappale"/>
        <w:numPr>
          <w:ilvl w:val="0"/>
          <w:numId w:val="38"/>
        </w:numPr>
        <w:spacing w:before="0"/>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33957FC4" w:rsidR="009A30A4" w:rsidRDefault="009A30A4" w:rsidP="00CB7D83">
      <w:pPr>
        <w:pStyle w:val="Numeroituluettelo"/>
      </w:pPr>
      <w:r>
        <w:t>Järjestelmä tallentaa tiedon siitä, mihin asiakirjaan merkintä liitettiin [V3]</w:t>
      </w:r>
      <w:r w:rsidR="000D00CA">
        <w:t>.</w:t>
      </w:r>
    </w:p>
    <w:p w14:paraId="11E95379" w14:textId="0F8C77B7" w:rsidR="009A30A4" w:rsidRDefault="009A30A4" w:rsidP="00C33701">
      <w:pPr>
        <w:pStyle w:val="Numeroituluettelo"/>
        <w:spacing w:after="0"/>
      </w:pPr>
      <w:r>
        <w:t xml:space="preserve">Järjestelmä arkistoi asiakirjan alikäyttötapauksen </w:t>
      </w:r>
      <w:r w:rsidR="00493B53">
        <w:t>Tallenna</w:t>
      </w:r>
      <w:r>
        <w:t xml:space="preserve"> asiakirja mukaisesti. [V4]</w:t>
      </w:r>
    </w:p>
    <w:p w14:paraId="3F340726" w14:textId="3B2FC7BB" w:rsidR="009A30A4" w:rsidRDefault="009A30A4" w:rsidP="00A642C1">
      <w:pPr>
        <w:pStyle w:val="Luettelokappale"/>
        <w:numPr>
          <w:ilvl w:val="0"/>
          <w:numId w:val="38"/>
        </w:numPr>
        <w:spacing w:before="0"/>
      </w:pPr>
      <w:r>
        <w:t>MR-sanoma on RCMR_IN100016FI01 (poikkeuksena tilanne C, jossa käytetään RCMR_IN100002FI01)</w:t>
      </w:r>
      <w:r w:rsidR="000D00CA">
        <w:t>.</w:t>
      </w:r>
    </w:p>
    <w:p w14:paraId="4A030D81" w14:textId="4AE4EB53" w:rsidR="009A30A4" w:rsidRDefault="009A30A4" w:rsidP="00A642C1">
      <w:pPr>
        <w:pStyle w:val="Luettelokappale"/>
        <w:numPr>
          <w:ilvl w:val="0"/>
          <w:numId w:val="38"/>
        </w:numPr>
        <w:spacing w:before="0"/>
      </w:pPr>
      <w:r>
        <w:t>Palvelupyyntö on [LK3]</w:t>
      </w:r>
    </w:p>
    <w:p w14:paraId="7229D963" w14:textId="1ECF00C3" w:rsidR="009A30A4" w:rsidRDefault="009A30A4" w:rsidP="007F66B2">
      <w:pPr>
        <w:pStyle w:val="Luettelokappale"/>
        <w:numPr>
          <w:ilvl w:val="1"/>
          <w:numId w:val="5"/>
        </w:numPr>
        <w:spacing w:before="0"/>
      </w:pPr>
      <w:r>
        <w:t>PPA, Potilasasiakirjojen arkistointi</w:t>
      </w:r>
    </w:p>
    <w:p w14:paraId="065D007A" w14:textId="330E33EA" w:rsidR="007F66B2" w:rsidRDefault="007F66B2" w:rsidP="00DA739D">
      <w:pPr>
        <w:pStyle w:val="Luettelokappale"/>
        <w:numPr>
          <w:ilvl w:val="1"/>
          <w:numId w:val="5"/>
        </w:numPr>
        <w:spacing w:before="0"/>
      </w:pPr>
      <w:r>
        <w:t xml:space="preserve">poikkeus tilanteessa F: PPA11, </w:t>
      </w:r>
      <w:r w:rsidRPr="006726B8">
        <w:t>Potilasasiakirjojen arkistointi toimintansa päättäneen rekisterinpitäjän rekisteriin</w:t>
      </w:r>
      <w:r>
        <w:t xml:space="preserve"> [LT4]</w:t>
      </w:r>
      <w:r w:rsidR="000D00CA">
        <w:t>.</w:t>
      </w:r>
    </w:p>
    <w:p w14:paraId="4A85AEC3" w14:textId="3382A7E9" w:rsidR="009A30A4" w:rsidRDefault="009A30A4" w:rsidP="00A642C1">
      <w:pPr>
        <w:pStyle w:val="Luettelokappale"/>
        <w:numPr>
          <w:ilvl w:val="0"/>
          <w:numId w:val="38"/>
        </w:numPr>
        <w:spacing w:before="0"/>
      </w:pPr>
      <w:r>
        <w:t>Asiakirjan korvauksen syy [LK2]</w:t>
      </w:r>
    </w:p>
    <w:p w14:paraId="058E5C2A" w14:textId="2CD87494" w:rsidR="009A30A4" w:rsidRDefault="009A30A4" w:rsidP="00DA739D">
      <w:pPr>
        <w:pStyle w:val="Luettelokappale"/>
        <w:numPr>
          <w:ilvl w:val="1"/>
          <w:numId w:val="5"/>
        </w:numPr>
        <w:spacing w:before="0"/>
      </w:pPr>
      <w:r>
        <w:t>asiakirjan korjaaminen tai päivittäminen: 1, korjaus</w:t>
      </w:r>
    </w:p>
    <w:p w14:paraId="41726B42" w14:textId="0FB347BF" w:rsidR="009A30A4" w:rsidRDefault="009A30A4" w:rsidP="00DA739D">
      <w:pPr>
        <w:pStyle w:val="Luettelokappale"/>
        <w:numPr>
          <w:ilvl w:val="1"/>
          <w:numId w:val="5"/>
        </w:numPr>
        <w:spacing w:before="0"/>
      </w:pPr>
      <w:r>
        <w:t>asiakirjan mitätöiminen: 2, mitätöinti</w:t>
      </w:r>
    </w:p>
    <w:p w14:paraId="5D899F10" w14:textId="06978DAA" w:rsidR="009A30A4" w:rsidRDefault="009A30A4" w:rsidP="00DA739D">
      <w:pPr>
        <w:pStyle w:val="Luettelokappale"/>
        <w:numPr>
          <w:ilvl w:val="1"/>
          <w:numId w:val="5"/>
        </w:numPr>
        <w:spacing w:before="0"/>
      </w:pPr>
      <w:r>
        <w:t>asiakirjan korjaus: 3, korjaus siten, että vanhat versiot merkitään käytöstä poistetuiksi</w:t>
      </w:r>
    </w:p>
    <w:p w14:paraId="03A80BB9" w14:textId="42EA6FD3" w:rsidR="009A30A4" w:rsidRDefault="009A30A4" w:rsidP="00DA739D">
      <w:pPr>
        <w:pStyle w:val="Luettelokappale"/>
        <w:numPr>
          <w:ilvl w:val="1"/>
          <w:numId w:val="5"/>
        </w:numPr>
        <w:spacing w:before="0"/>
      </w:pPr>
      <w:r>
        <w:t>asiakirjan mitätöiminen: 4, mitätöinti siten, että vanhat versiot merkitään käytöstä poistetuiksi</w:t>
      </w:r>
      <w:r w:rsidR="000D00CA">
        <w:t>.</w:t>
      </w:r>
    </w:p>
    <w:p w14:paraId="60D662B1" w14:textId="36D0C6FF" w:rsidR="009A30A4" w:rsidRDefault="009A30A4" w:rsidP="00DA739D">
      <w:pPr>
        <w:pStyle w:val="Luettelokappale"/>
        <w:numPr>
          <w:ilvl w:val="1"/>
          <w:numId w:val="5"/>
        </w:numPr>
        <w:spacing w:before="0"/>
      </w:pPr>
      <w:r>
        <w:t>tilanteessa B (lomakeasiakirja) vain mitätöinti on mahdollinen, eli käytössä ovat vain koodiarvot 2 ja 4</w:t>
      </w:r>
      <w:r w:rsidR="000D00CA">
        <w:t>.</w:t>
      </w:r>
    </w:p>
    <w:p w14:paraId="1B94F9C5" w14:textId="14CD3DF7" w:rsidR="009A30A4" w:rsidRDefault="009A30A4" w:rsidP="00DA739D">
      <w:pPr>
        <w:pStyle w:val="Luettelokappale"/>
        <w:numPr>
          <w:ilvl w:val="1"/>
          <w:numId w:val="5"/>
        </w:numPr>
        <w:spacing w:before="0"/>
      </w:pPr>
      <w:r>
        <w:t>Tilanteessa C (ylläpidettävän asiakirjan versiointi) asiakirjan korvauksen syy ei ole käytössä.</w:t>
      </w:r>
    </w:p>
    <w:p w14:paraId="3D3EA966" w14:textId="102CF357" w:rsidR="009A30A4" w:rsidRDefault="009A30A4" w:rsidP="00DA739D">
      <w:pPr>
        <w:pStyle w:val="Luettelokappale"/>
        <w:numPr>
          <w:ilvl w:val="1"/>
          <w:numId w:val="5"/>
        </w:numPr>
        <w:spacing w:before="0"/>
      </w:pPr>
      <w:r>
        <w:t>Ylläpidettävän asiakirjan mitätöinti tapahtuu tilannetta A (kertomusteksti) vastaavalla tavalla: käytössä on tällöin korvauksen syyt 2 ja 4.</w:t>
      </w:r>
    </w:p>
    <w:p w14:paraId="27F575B0" w14:textId="627B8EB4" w:rsidR="009A30A4" w:rsidRDefault="009A30A4" w:rsidP="00CB7D83">
      <w:pPr>
        <w:pStyle w:val="Numeroituluettelo"/>
      </w:pPr>
      <w:r>
        <w:t xml:space="preserve">Järjestelmä tallentaa tiedon siitä, että merkintä on </w:t>
      </w:r>
      <w:r w:rsidR="0018633A">
        <w:t>tallennettu</w:t>
      </w:r>
      <w:r>
        <w:t xml:space="preserve"> [V3]</w:t>
      </w:r>
      <w:r w:rsidR="000D00CA">
        <w:t>.</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3DDF3F04" w:rsidR="009777CF" w:rsidRPr="009777CF" w:rsidRDefault="009777CF" w:rsidP="009777CF">
      <w:pPr>
        <w:pStyle w:val="Leipteksti"/>
        <w:spacing w:after="0"/>
      </w:pPr>
      <w:r>
        <w:lastRenderedPageBreak/>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2BDA6472" w14:textId="0A8482D3" w:rsidR="009F703C" w:rsidRDefault="009F703C" w:rsidP="00DA739D">
      <w:pPr>
        <w:pStyle w:val="Otsikko2"/>
        <w:spacing w:before="240"/>
      </w:pPr>
      <w:r>
        <w:t>Lisätiedot</w:t>
      </w:r>
    </w:p>
    <w:p w14:paraId="1F88E13E" w14:textId="77777777" w:rsidR="009777CF" w:rsidRDefault="009777CF" w:rsidP="00DA739D">
      <w:pPr>
        <w:pStyle w:val="Leipteksti"/>
        <w:spacing w:before="24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6840F2C0" w14:textId="5429D044" w:rsidR="004A7F9E" w:rsidRDefault="009777CF" w:rsidP="0081689C">
      <w:pPr>
        <w:pStyle w:val="Leipteksti"/>
      </w:pPr>
      <w:r>
        <w:t xml:space="preserve">LT2 Ostopalveluratkaisun siirtymäaikana palvelutapahtuma on voitu </w:t>
      </w:r>
      <w:r w:rsidR="00493B53">
        <w:t>tallentaa</w:t>
      </w:r>
      <w:r>
        <w:t xml:space="preserve"> myös ilman ostopalvelun valtuutuksen tunnistetta. Ostopalvelun järjestäjän arkistoasiakirjat-rekisterissä on oltava kuitenkin ostopalvelun valtuutus, joka oikeuttaa ostopalvelun tuottajan </w:t>
      </w:r>
      <w:r w:rsidR="00493B53">
        <w:t>tallentamaan</w:t>
      </w:r>
      <w:r>
        <w:t xml:space="preserve"> ostopalvelun järjestäjän rekisteriin.</w:t>
      </w:r>
    </w:p>
    <w:p w14:paraId="1EADA251" w14:textId="5FC75005" w:rsidR="004A7F9E" w:rsidRDefault="004A7F9E" w:rsidP="004A7F9E">
      <w:pPr>
        <w:pStyle w:val="Leipteksti"/>
      </w:pPr>
      <w:r>
        <w:t xml:space="preserve">LT3 Toimintansa päättäneen rekisterinpitäjän rekisteriin </w:t>
      </w:r>
      <w:r w:rsidR="00493B53">
        <w:t>ei tallenneta</w:t>
      </w:r>
      <w:r>
        <w:t xml:space="preserve"> uutta tietoa, mutta tietoja voidaan tarvittaessa korjata. Toiminnan periaatteet on kuvattu dokumentissa </w:t>
      </w:r>
      <w:r w:rsidR="00977FB5">
        <w:t>Potilastietovarannon</w:t>
      </w:r>
      <w:r>
        <w:t xml:space="preserve">  toiminnalliset vaatimukset sosiaali- ja terveydenhuollon tietojärjestelmille [LM1].</w:t>
      </w:r>
    </w:p>
    <w:p w14:paraId="0638CCDB" w14:textId="2B84EDAD" w:rsidR="004A7F9E" w:rsidRDefault="004A7F9E" w:rsidP="004A7F9E">
      <w:pPr>
        <w:pStyle w:val="Leipteksti"/>
        <w:spacing w:after="0"/>
      </w:pPr>
      <w:r>
        <w:t>LT4 Organisaatiotiedot MR-sanomalla, kun järjestämisvastuullinen rekisterinpitäjä arkistoi toimintansa päättäneen rekisterinpitäjän rekisteriin:</w:t>
      </w:r>
    </w:p>
    <w:p w14:paraId="4C178F5A" w14:textId="77777777" w:rsidR="004A7F9E" w:rsidRDefault="004A7F9E"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3EE34676" w14:textId="77777777" w:rsidR="004A7F9E" w:rsidRDefault="004A7F9E" w:rsidP="00A642C1">
      <w:pPr>
        <w:pStyle w:val="Leipteksti"/>
        <w:numPr>
          <w:ilvl w:val="0"/>
          <w:numId w:val="34"/>
        </w:numPr>
        <w:spacing w:after="0"/>
      </w:pPr>
      <w:r>
        <w:t>Toimintansa päättäneen rekisterinpitäjän tiedot tulevat sanomatyyppiin asiakirjan rekisterinpitäjän tietoihin.</w:t>
      </w:r>
    </w:p>
    <w:p w14:paraId="301303BF" w14:textId="19BAF9EE" w:rsidR="004A7F9E" w:rsidRDefault="004A7F9E" w:rsidP="00A642C1">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290BA9A2" w14:textId="5E2CE199" w:rsidR="009F703C" w:rsidRDefault="00076B9B" w:rsidP="009777CF">
      <w:pPr>
        <w:pStyle w:val="Otsikko1"/>
      </w:pPr>
      <w:r>
        <w:br w:type="page"/>
      </w:r>
      <w:bookmarkStart w:id="87" w:name="_Toc216782560"/>
      <w:r w:rsidR="009777CF" w:rsidRPr="009777CF">
        <w:lastRenderedPageBreak/>
        <w:t>Korvaa hoitoasiakirja</w:t>
      </w:r>
      <w:bookmarkEnd w:id="87"/>
    </w:p>
    <w:p w14:paraId="3F777F66" w14:textId="67924ED4" w:rsidR="009F703C" w:rsidRDefault="009F703C" w:rsidP="009F703C">
      <w:pPr>
        <w:pStyle w:val="Otsikko2"/>
      </w:pPr>
      <w:r w:rsidRPr="009F703C">
        <w:t>Käyttötapauksen yleiskuvaus ja lopputulos</w:t>
      </w:r>
    </w:p>
    <w:p w14:paraId="017109E9" w14:textId="40B9F732" w:rsidR="009777CF" w:rsidRDefault="009777CF" w:rsidP="009777CF">
      <w:pPr>
        <w:pStyle w:val="Leipteksti"/>
      </w:pPr>
      <w:r>
        <w:t xml:space="preserve">Käyttötapaus kuvaa korvaavan hoitoasiakirjan muodostamisen tekniset periaatteet ja </w:t>
      </w:r>
      <w:r w:rsidR="00FB2EB2">
        <w:t>tallennus</w:t>
      </w:r>
      <w:r>
        <w:t>tilanteet:</w:t>
      </w:r>
    </w:p>
    <w:p w14:paraId="6895F16E" w14:textId="77777777" w:rsidR="009777CF" w:rsidRDefault="009777CF" w:rsidP="00CE128F">
      <w:pPr>
        <w:pStyle w:val="Leipteksti"/>
        <w:spacing w:after="0"/>
      </w:pPr>
      <w:r>
        <w:t>Asiakirjatyypin mukaan</w:t>
      </w:r>
    </w:p>
    <w:p w14:paraId="5B5BF53B" w14:textId="6475075C" w:rsidR="009777CF" w:rsidRDefault="009777CF" w:rsidP="00D54165">
      <w:pPr>
        <w:pStyle w:val="Leipteksti"/>
        <w:numPr>
          <w:ilvl w:val="0"/>
          <w:numId w:val="14"/>
        </w:numPr>
        <w:spacing w:after="0"/>
      </w:pPr>
      <w:r>
        <w:t xml:space="preserve">Kertomusteksti-muotoisen korvaavan hoitoasiakirjan </w:t>
      </w:r>
      <w:r w:rsidR="00FB2EB2">
        <w:t>tallennus</w:t>
      </w:r>
    </w:p>
    <w:p w14:paraId="71DBCFCB" w14:textId="4DDB48EF" w:rsidR="009777CF" w:rsidRDefault="009777CF" w:rsidP="00D54165">
      <w:pPr>
        <w:pStyle w:val="Leipteksti"/>
        <w:numPr>
          <w:ilvl w:val="0"/>
          <w:numId w:val="14"/>
        </w:numPr>
        <w:spacing w:after="0"/>
      </w:pPr>
      <w:r>
        <w:t xml:space="preserve">Lomakemuotoisen hoitoasiakirjan mitätöinti. Hoidollisten lomakeasiakirjojen korvaaminen on </w:t>
      </w:r>
      <w:r w:rsidR="00977FB5">
        <w:t>Potilastietovarannon</w:t>
      </w:r>
      <w:r>
        <w:t xml:space="preserve">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6502E45F" w:rsidR="009777CF" w:rsidRDefault="00FB2EB2" w:rsidP="009777CF">
      <w:pPr>
        <w:pStyle w:val="Leipteksti"/>
      </w:pPr>
      <w:r>
        <w:t>Tallennus</w:t>
      </w:r>
      <w:r w:rsidR="009777CF">
        <w:t xml:space="preserve">tilanteen mukaan (kaikissa </w:t>
      </w:r>
      <w:r>
        <w:t>tallennus</w:t>
      </w:r>
      <w:r w:rsidR="009777CF">
        <w:t xml:space="preserve">tilanteissa D, E ja F sekä kertomusteksti-muotoisen (A), lomakemuotoisen hoitoasiakirjan (B) että ylläpidettävän asiakirjan (C) </w:t>
      </w:r>
      <w:r>
        <w:t>tallennus</w:t>
      </w:r>
      <w:r w:rsidR="009777CF">
        <w:t xml:space="preserve"> on mahdollinen)</w:t>
      </w:r>
    </w:p>
    <w:p w14:paraId="7DE3D6DB" w14:textId="1AC36A5B" w:rsidR="009777CF" w:rsidRDefault="009777CF" w:rsidP="00D54165">
      <w:pPr>
        <w:pStyle w:val="Leipteksti"/>
        <w:numPr>
          <w:ilvl w:val="0"/>
          <w:numId w:val="14"/>
        </w:numPr>
        <w:spacing w:after="0"/>
      </w:pPr>
      <w:r>
        <w:t xml:space="preserve">Hoitoasiakirjan korvaaminen. Korvaavan hoitoasiakirjan </w:t>
      </w:r>
      <w:r w:rsidR="00FB2EB2">
        <w:t>tallennus</w:t>
      </w:r>
      <w:r>
        <w:t xml:space="preserve"> omaan rekisteriin.</w:t>
      </w:r>
    </w:p>
    <w:p w14:paraId="28B67B3B" w14:textId="1D4AA0F5" w:rsidR="009777CF" w:rsidRDefault="009777CF" w:rsidP="00D54165">
      <w:pPr>
        <w:pStyle w:val="Leipteksti"/>
        <w:numPr>
          <w:ilvl w:val="0"/>
          <w:numId w:val="14"/>
        </w:numPr>
        <w:spacing w:after="0"/>
      </w:pPr>
      <w:r>
        <w:t xml:space="preserve">Vanhan hoitoasiakirjan korvaaminen. Tarvittaessa korvaava vanha kertomusasiakirja voidaan </w:t>
      </w:r>
      <w:r w:rsidR="00493B53">
        <w:t>tallentaa</w:t>
      </w:r>
      <w:r>
        <w:t xml:space="preserve"> potilastietojärjestelmästä sanomarajapinnan kautta </w:t>
      </w:r>
      <w:r w:rsidR="007D5DCB">
        <w:t>Potilastietovarantoon</w:t>
      </w:r>
      <w:r>
        <w:t>.</w:t>
      </w:r>
    </w:p>
    <w:p w14:paraId="7BA26105" w14:textId="45BFA372"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7D32FC5C" w14:textId="61025363" w:rsidR="0075267D" w:rsidRDefault="0075267D" w:rsidP="0075267D">
      <w:pPr>
        <w:pStyle w:val="Leipteksti"/>
      </w:pPr>
      <w:r>
        <w:t>Käyttötapaus kuvaa myös hoitoasiakirjan korvaamisen toimintansa päättäneen terveydenhuollon yksityisen rekisterinpitäjän rekisteriin [LT3, LT4].</w:t>
      </w:r>
    </w:p>
    <w:p w14:paraId="63EE1DEF" w14:textId="764A3FC4" w:rsidR="0075267D" w:rsidRDefault="0075267D" w:rsidP="001C0A14">
      <w:pPr>
        <w:pStyle w:val="Leipteksti"/>
        <w:numPr>
          <w:ilvl w:val="0"/>
          <w:numId w:val="14"/>
        </w:numPr>
      </w:pPr>
      <w:r w:rsidRPr="0075267D">
        <w:lastRenderedPageBreak/>
        <w:t xml:space="preserve">Toimintansa päättäneen rekisterinpitäjän rekisterissä olevan hoitoasiakirjan korvaaminen yhteisliitttymismallissa, jos palvelunantajat ovat sopineet yhteisrekisterinpitäjyydestä. </w:t>
      </w:r>
      <w:r w:rsidR="0018633A">
        <w:t>Sanoman</w:t>
      </w:r>
      <w:r w:rsidRPr="0075267D">
        <w:t xml:space="preserve"> lähettävä organisaatio on yhteisliittymän isäntäorganisaatio. Asiakirja </w:t>
      </w:r>
      <w:r w:rsidR="00493B53">
        <w:t>tallennetaan</w:t>
      </w:r>
      <w:r w:rsidRPr="0075267D">
        <w:t xml:space="preserve"> toimintansa päättäneen rekisterinpitäjän rekisteriin. </w:t>
      </w:r>
      <w:r w:rsidR="00655584">
        <w:t>Käytettävä palvelupyyntö on PP1.</w:t>
      </w:r>
    </w:p>
    <w:p w14:paraId="054E7F9C" w14:textId="3D3B6570" w:rsidR="00655584" w:rsidRDefault="00655584" w:rsidP="001C0A14">
      <w:pPr>
        <w:pStyle w:val="Leipteksti"/>
        <w:numPr>
          <w:ilvl w:val="0"/>
          <w:numId w:val="14"/>
        </w:numPr>
      </w:pPr>
      <w:r>
        <w:t xml:space="preserve">Toimintansa päättäneen rekisterinpitäjän rekisterissä olevan vanhan hoitoasiakirjan korvaaminen järjestämisvastuun perusteella. </w:t>
      </w:r>
      <w:r w:rsidR="0018633A">
        <w:t>Sanoman</w:t>
      </w:r>
      <w:r>
        <w:t xml:space="preserve"> lähettävä organisaatio on järjestämisvastuullinen toimija eli hyvinvointialue tai Helsingin kaupunki. </w:t>
      </w:r>
      <w:r w:rsidR="0013030A">
        <w:t>Vanha a</w:t>
      </w:r>
      <w:r>
        <w:t xml:space="preserve">siakirja </w:t>
      </w:r>
      <w:r w:rsidR="00493B53">
        <w:t>tallennetaan</w:t>
      </w:r>
      <w:r>
        <w:t xml:space="preserve"> toimintansa päättäneen rekisterinpitäjän rekisteriin. Käytettävä palvelupyyntö on PP3711.</w:t>
      </w:r>
    </w:p>
    <w:p w14:paraId="1F70EDD0" w14:textId="72D1AF52" w:rsidR="009777CF" w:rsidRDefault="009777CF" w:rsidP="009777CF">
      <w:pPr>
        <w:pStyle w:val="Leipteksti"/>
      </w:pPr>
      <w:r>
        <w:t xml:space="preserve">Potilastietojärjestelmä muodostaa arkistoidulle hoitoasiakirjalle uuden version, kun yhtä tai useampaa asiakirjaan sisältyvistä merkinnöistä on muutettu (korjattu tai poistettu), tai asiakirjan mitätöivän version ja toimittaa sen </w:t>
      </w:r>
      <w:r w:rsidR="00977FB5">
        <w:t>Potilastietovarannon</w:t>
      </w:r>
      <w:r>
        <w:t xml:space="preserve"> </w:t>
      </w:r>
      <w:r w:rsidR="00493B53">
        <w:t>tallennettavaksi</w:t>
      </w:r>
      <w:r>
        <w:t>.</w:t>
      </w:r>
    </w:p>
    <w:p w14:paraId="4A5FF4BE" w14:textId="77777777" w:rsidR="009777CF" w:rsidRDefault="009777CF" w:rsidP="00CE128F">
      <w:pPr>
        <w:pStyle w:val="Leipteksti"/>
        <w:spacing w:after="0"/>
      </w:pPr>
      <w:r>
        <w:t>Lopputuloksena</w:t>
      </w:r>
    </w:p>
    <w:p w14:paraId="5E3CEEFE" w14:textId="3F83F774" w:rsidR="009777CF" w:rsidRDefault="009777CF" w:rsidP="00A642C1">
      <w:pPr>
        <w:pStyle w:val="Luettelokappale"/>
        <w:numPr>
          <w:ilvl w:val="0"/>
          <w:numId w:val="38"/>
        </w:numPr>
      </w:pPr>
      <w:r>
        <w:t xml:space="preserve">tilanteessa A (kertomusteksti) uusi asiakirjaversio on muodostettu ja se on korvannut asiakirjan edellisen version </w:t>
      </w:r>
      <w:r w:rsidR="007D5DCB">
        <w:t>Potilastietovarannossa</w:t>
      </w:r>
    </w:p>
    <w:p w14:paraId="62A97B89" w14:textId="71A91903" w:rsidR="009777CF" w:rsidRDefault="009777CF" w:rsidP="00A642C1">
      <w:pPr>
        <w:pStyle w:val="Luettelokappale"/>
        <w:numPr>
          <w:ilvl w:val="0"/>
          <w:numId w:val="38"/>
        </w:numPr>
      </w:pPr>
      <w:r>
        <w:t xml:space="preserve">tilanteessa B (lomakeasiakirja) mitätöivä asiakirja on </w:t>
      </w:r>
      <w:r w:rsidR="0018633A">
        <w:t>tallennettu</w:t>
      </w:r>
    </w:p>
    <w:p w14:paraId="1AF51AE0" w14:textId="684D9337" w:rsidR="009777CF" w:rsidRDefault="009777CF" w:rsidP="00A642C1">
      <w:pPr>
        <w:pStyle w:val="Luettelokappale"/>
        <w:numPr>
          <w:ilvl w:val="0"/>
          <w:numId w:val="38"/>
        </w:numPr>
      </w:pPr>
      <w:r>
        <w:t xml:space="preserve">tilanteessa C (ylläpidettävän asiakirjan versiointi) uusi ylläpidettävä asiakirja on </w:t>
      </w:r>
      <w:r w:rsidR="0018633A">
        <w:t>tallennettu</w:t>
      </w:r>
      <w:r>
        <w:t xml:space="preserve"> ja korvannut asiakirjan edellisen version Tiedonhallintapalvelussa.</w:t>
      </w:r>
    </w:p>
    <w:p w14:paraId="72E71200" w14:textId="5757D31B" w:rsidR="009777CF" w:rsidRPr="009777CF" w:rsidRDefault="009777CF" w:rsidP="00A642C1">
      <w:pPr>
        <w:pStyle w:val="Luettelokappale"/>
        <w:numPr>
          <w:ilvl w:val="0"/>
          <w:numId w:val="38"/>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1E723E77" w:rsidR="00CE128F" w:rsidRPr="00CE128F" w:rsidRDefault="00AD1EB6" w:rsidP="00CE128F">
      <w:pPr>
        <w:pStyle w:val="Numeroituluettelo"/>
      </w:pPr>
      <w:r>
        <w:t>Potilastietovaranto ja Kanta-viestinvälitys, jatkossa Potilastietovaranto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43A03B" w:rsidR="00CE128F" w:rsidRDefault="00CE128F" w:rsidP="00CE128F">
      <w:pPr>
        <w:pStyle w:val="Numeroituluettelo"/>
      </w:pPr>
      <w:r>
        <w:t xml:space="preserve">Tilanteessa C (ylläpidettävän asiakirjan versiointi): Tiedonhallintapalvelussa on potilasta koskeva ylläpidettävä asiakirja, joka on haettu Järjestelmään ja tietoja on </w:t>
      </w:r>
      <w:r>
        <w:lastRenderedPageBreak/>
        <w:t xml:space="preserve">muutettu Järjestelmässä. Uusi ylläpidettävä asiakirja </w:t>
      </w:r>
      <w:r w:rsidR="00493B53">
        <w:t>tallennetaan</w:t>
      </w:r>
      <w:r>
        <w:t xml:space="preserve"> korvaamatta aikaisemmin </w:t>
      </w:r>
      <w:r w:rsidR="0018633A">
        <w:t>tallennettu</w:t>
      </w:r>
      <w:r>
        <w:t>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00284800" w:rsidR="00CE128F" w:rsidRDefault="00CE128F" w:rsidP="00A642C1">
      <w:pPr>
        <w:pStyle w:val="Luettelokappale"/>
        <w:numPr>
          <w:ilvl w:val="0"/>
          <w:numId w:val="38"/>
        </w:numPr>
      </w:pPr>
      <w:r>
        <w:t xml:space="preserve">Ostopalvelun tuottajalla on tiedossa ostopalvelujen järjestäjän rekisteri, jota ostopalvelun valtuutus koskee ja johon asiakirjat </w:t>
      </w:r>
      <w:r w:rsidR="00493B53">
        <w:t>tallennetaan</w:t>
      </w:r>
    </w:p>
    <w:p w14:paraId="77CE52AE" w14:textId="53ACC540" w:rsidR="00CE128F" w:rsidRDefault="00CE128F" w:rsidP="00A642C1">
      <w:pPr>
        <w:pStyle w:val="Luettelokappale"/>
        <w:numPr>
          <w:ilvl w:val="0"/>
          <w:numId w:val="38"/>
        </w:numPr>
      </w:pPr>
      <w:r>
        <w:t xml:space="preserve">Ostopalvelun tuottajan hoitosuhteen potilaaseen todentava palvelutapahtuma on </w:t>
      </w:r>
      <w:r w:rsidR="0018633A">
        <w:t>tallennettu</w:t>
      </w:r>
      <w:r>
        <w:t xml:space="preserve"> ostopalvelun järjestäjän rekisteriin, ja siinä on yksilöity ostopalvelun valtuutus. [LT2]</w:t>
      </w:r>
    </w:p>
    <w:p w14:paraId="52BA0A72" w14:textId="1F0B1E8F" w:rsidR="0075267D" w:rsidRDefault="0075267D" w:rsidP="001C0A14">
      <w:pPr>
        <w:pStyle w:val="Numeroituluettelo"/>
        <w:spacing w:after="0"/>
      </w:pPr>
      <w:r>
        <w:t>Lisäksi tilanteessa G (</w:t>
      </w:r>
      <w:r w:rsidR="00FB2EB2">
        <w:t>tallennus</w:t>
      </w:r>
      <w:r>
        <w:t xml:space="preserve"> toimintansa päättäneen rekisterinpitäjän rekisteriin yhteisliittymismallissa):</w:t>
      </w:r>
    </w:p>
    <w:p w14:paraId="462FAC3A" w14:textId="63C66D90" w:rsidR="0075267D" w:rsidRDefault="0075267D"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3EB98BF9" w14:textId="3B11345B" w:rsidR="00655584" w:rsidRDefault="00655584" w:rsidP="00977FB5">
      <w:pPr>
        <w:pStyle w:val="Numeroituluettelo"/>
        <w:spacing w:after="0"/>
      </w:pPr>
      <w:r>
        <w:t xml:space="preserve">Lisäksi tilanteessa H (vanhan asiakirjan </w:t>
      </w:r>
      <w:r w:rsidR="00FB2EB2">
        <w:t>tallennus</w:t>
      </w:r>
      <w:r>
        <w:t xml:space="preserve"> toimintansa päättäneen rekisterinpitäjän rekisteriin järjestämisvatuun perusteella):</w:t>
      </w:r>
    </w:p>
    <w:p w14:paraId="6F3BAAF1" w14:textId="77777777" w:rsidR="00655584" w:rsidRPr="00083FB1" w:rsidRDefault="00655584" w:rsidP="00655584">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4E661ED4" w14:textId="77777777" w:rsidR="00655584" w:rsidRPr="009A30A4" w:rsidRDefault="00655584" w:rsidP="00977FB5">
      <w:pPr>
        <w:pStyle w:val="Luettelokappale"/>
        <w:spacing w:before="0"/>
        <w:ind w:left="2478"/>
      </w:pPr>
    </w:p>
    <w:p w14:paraId="36010246" w14:textId="675486DD" w:rsidR="0075267D" w:rsidRDefault="0075267D" w:rsidP="0075267D"/>
    <w:p w14:paraId="30C6B928" w14:textId="77777777" w:rsidR="0075267D" w:rsidRPr="00CE128F" w:rsidRDefault="0075267D" w:rsidP="001C0A14"/>
    <w:p w14:paraId="5BCDCF06" w14:textId="11809930" w:rsidR="009F703C" w:rsidRDefault="009F703C" w:rsidP="009F703C">
      <w:pPr>
        <w:pStyle w:val="Otsikko2"/>
      </w:pPr>
      <w:r w:rsidRPr="009F703C">
        <w:t>Normaali tapahtumankulku</w:t>
      </w:r>
    </w:p>
    <w:p w14:paraId="5DB3510C" w14:textId="1C4D0A49" w:rsidR="00CE128F" w:rsidRDefault="00CE128F" w:rsidP="00CE128F">
      <w:pPr>
        <w:pStyle w:val="Leipteksti"/>
      </w:pPr>
      <w:r>
        <w:t xml:space="preserve">Normaali tapahtumankulku kuvaa korjaavan hoitoasiakirjan </w:t>
      </w:r>
      <w:r w:rsidR="00D579CA">
        <w:t>tallennuksen</w:t>
      </w:r>
      <w:r>
        <w:t>.</w:t>
      </w:r>
    </w:p>
    <w:p w14:paraId="43391A18" w14:textId="3E841312" w:rsidR="00CE128F" w:rsidRDefault="00CE128F" w:rsidP="00CE128F">
      <w:pPr>
        <w:pStyle w:val="Numeroituluettelo"/>
        <w:spacing w:after="0"/>
      </w:pPr>
      <w:r>
        <w:t>Järjestelmä valitsee korvaavaan asiakirjaan tulevan sisällön [LM2]</w:t>
      </w:r>
    </w:p>
    <w:p w14:paraId="00AAD14E" w14:textId="6C1E258E" w:rsidR="00CE128F" w:rsidRDefault="00CE128F" w:rsidP="00A642C1">
      <w:pPr>
        <w:pStyle w:val="Luettelokappale"/>
        <w:numPr>
          <w:ilvl w:val="0"/>
          <w:numId w:val="38"/>
        </w:numPr>
      </w:pPr>
      <w:r>
        <w:t xml:space="preserve">Asiakirjan päivittäminen: Järjestelmä valitsee asiakirjan uuteen versioon edellisen asiakirjaversion muuttumattomat merkinnät sekä muutetut merkinnät käyttötapauksen </w:t>
      </w:r>
      <w:r w:rsidR="00493B53">
        <w:t>Tallenna</w:t>
      </w:r>
      <w:r>
        <w:t xml:space="preserve"> hoitoasiakirja normaalissa tapahtumankulussa kuvatuilla periaatteilla</w:t>
      </w:r>
    </w:p>
    <w:p w14:paraId="342C54DC" w14:textId="1AAB7602" w:rsidR="00CE128F" w:rsidRDefault="00CE128F" w:rsidP="00D54165">
      <w:pPr>
        <w:pStyle w:val="Luettelokappale"/>
        <w:numPr>
          <w:ilvl w:val="1"/>
          <w:numId w:val="5"/>
        </w:numPr>
      </w:pPr>
      <w:r>
        <w:t xml:space="preserve">Mikäli yksi tai useampi muutetuista merkinnöistä on sellainen, että sitä ei voida liittää enää samaan asiakirjaan muuttumattomien merkintöjen kanssa, käsittely tässä käyttötapauksessa päättyy. Merkinnöistä muodostetaan ja </w:t>
      </w:r>
      <w:r w:rsidR="00493B53">
        <w:t>tallennetaan</w:t>
      </w:r>
      <w:r>
        <w:t xml:space="preserve"> uusi alkuperäinen asiakirja käyttötapauksen </w:t>
      </w:r>
      <w:r w:rsidR="00493B53">
        <w:t>Tallenna</w:t>
      </w:r>
      <w:r>
        <w:t xml:space="preserve"> hoitoasiakirja mukaisesti.</w:t>
      </w:r>
    </w:p>
    <w:p w14:paraId="23C04641" w14:textId="6462B4A7" w:rsidR="00CE128F" w:rsidRDefault="00CE128F" w:rsidP="00A642C1">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-osassa on aina potilaan tunnistetiedot, mutta varsinaista hoitoon liittyvää asiakirjasisältöä mitätöivässä asiakirjassa ei ole.</w:t>
      </w:r>
    </w:p>
    <w:p w14:paraId="2253F1C9" w14:textId="7BE8882B" w:rsidR="00CE128F" w:rsidRDefault="00CE128F" w:rsidP="00A642C1">
      <w:pPr>
        <w:pStyle w:val="Luettelokappale"/>
        <w:numPr>
          <w:ilvl w:val="0"/>
          <w:numId w:val="38"/>
        </w:numPr>
      </w:pPr>
      <w:r>
        <w:lastRenderedPageBreak/>
        <w:t>Tilanteessa B (lomakeasiakirja):</w:t>
      </w:r>
    </w:p>
    <w:p w14:paraId="096F76C4" w14:textId="6B78A14C" w:rsidR="00CE128F" w:rsidRDefault="00CE128F" w:rsidP="00D54165">
      <w:pPr>
        <w:pStyle w:val="Luettelokappale"/>
        <w:numPr>
          <w:ilvl w:val="1"/>
          <w:numId w:val="5"/>
        </w:numPr>
      </w:pPr>
      <w:r>
        <w:t xml:space="preserve">Järjestelmä arkistoi muokatusta sisällöstä uuden lomakeasiakirjan käyttötapauksen </w:t>
      </w:r>
      <w:r w:rsidR="00493B53">
        <w:t>Tallenna</w:t>
      </w:r>
      <w:r>
        <w:t xml:space="preserve"> hoitoasiakirja mukaisesti.</w:t>
      </w:r>
    </w:p>
    <w:p w14:paraId="142BE4A8" w14:textId="3DA05824" w:rsidR="00CE128F" w:rsidRDefault="00CE128F" w:rsidP="00D54165">
      <w:pPr>
        <w:pStyle w:val="Luettelokappale"/>
        <w:numPr>
          <w:ilvl w:val="1"/>
          <w:numId w:val="5"/>
        </w:numPr>
      </w:pPr>
      <w:r>
        <w:t xml:space="preserve">Järjestelmä tuottaa alkuperäiselle lomakeasiakirjalle uuden korvaavan (mitätöivän) asiakirjaversion, joka </w:t>
      </w:r>
      <w:proofErr w:type="spellStart"/>
      <w:r>
        <w:t>body</w:t>
      </w:r>
      <w:proofErr w:type="spellEnd"/>
      <w:r>
        <w:t>-osa on ns. tyhjä</w:t>
      </w:r>
      <w:r w:rsidR="000C05D1">
        <w:t xml:space="preserve"> (ei lomakerakenteita). </w:t>
      </w:r>
      <w:r w:rsidR="00FB2EB2">
        <w:t>Tallennus</w:t>
      </w:r>
      <w:r>
        <w:t xml:space="preserve"> tapahtuu tämän käyttötapauksen mukaisesti.</w:t>
      </w:r>
    </w:p>
    <w:p w14:paraId="72EFB9A3" w14:textId="55B5723B" w:rsidR="00CE128F" w:rsidRDefault="00CE128F" w:rsidP="00A642C1">
      <w:pPr>
        <w:pStyle w:val="Luettelokappale"/>
        <w:numPr>
          <w:ilvl w:val="0"/>
          <w:numId w:val="38"/>
        </w:numPr>
      </w:pPr>
      <w:r>
        <w:t>Tilanteessa C (ylläpidettävän asiakirjan versiointi): Järjestelmä tuottaa ylläpidettävän asiakirjan pohjana olevan asiakirjan tiedoista ja muutetuista tiedoista.</w:t>
      </w:r>
    </w:p>
    <w:p w14:paraId="71B19809" w14:textId="46BA2776" w:rsidR="00CE128F" w:rsidRDefault="00CE128F" w:rsidP="00CE128F">
      <w:pPr>
        <w:pStyle w:val="Numeroituluettelo"/>
        <w:spacing w:after="0"/>
      </w:pPr>
      <w:r>
        <w:t xml:space="preserve">Järjestelmä muodostaa valituista merkinnöistä korvaavan CDA R2 -asiakirjan käyttötapauksen </w:t>
      </w:r>
      <w:r w:rsidR="00493B53">
        <w:t>Tallenna</w:t>
      </w:r>
      <w:r>
        <w:t xml:space="preserve"> hoitoasiakirja kuvattujen periaatteiden mukaisesti [V1, LM2].</w:t>
      </w:r>
    </w:p>
    <w:p w14:paraId="45229691" w14:textId="79D7CCE8" w:rsidR="00CE128F" w:rsidRDefault="00CE128F" w:rsidP="00A642C1">
      <w:pPr>
        <w:pStyle w:val="Luettelokappale"/>
        <w:numPr>
          <w:ilvl w:val="0"/>
          <w:numId w:val="38"/>
        </w:numPr>
      </w:pPr>
      <w:r>
        <w:t>Asiakirjan päivittäminen:</w:t>
      </w:r>
    </w:p>
    <w:p w14:paraId="5AF717E9" w14:textId="0ED36935" w:rsidR="00CE128F" w:rsidRDefault="00CE128F"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A642C1">
      <w:pPr>
        <w:pStyle w:val="Luettelokappale"/>
        <w:numPr>
          <w:ilvl w:val="0"/>
          <w:numId w:val="38"/>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7C2BDA78" w14:textId="11D1A6E5" w:rsidR="00CE128F" w:rsidRDefault="00CE128F" w:rsidP="00A642C1">
      <w:pPr>
        <w:pStyle w:val="Luettelokappale"/>
        <w:numPr>
          <w:ilvl w:val="0"/>
          <w:numId w:val="38"/>
        </w:numPr>
      </w:pPr>
      <w:r>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w:t>
      </w:r>
      <w:proofErr w:type="spellStart"/>
      <w:r>
        <w:t>setId</w:t>
      </w:r>
      <w:proofErr w:type="spellEnd"/>
      <w:r>
        <w:t>)</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6AA87A0" w14:textId="22CC417C" w:rsidR="00CE128F" w:rsidRDefault="00CE128F" w:rsidP="00A642C1">
      <w:pPr>
        <w:pStyle w:val="Luettelokappale"/>
        <w:numPr>
          <w:ilvl w:val="0"/>
          <w:numId w:val="38"/>
        </w:numPr>
      </w:pPr>
      <w:r>
        <w:t>Lisäksi tilanteessa C (ylläpidettävän asiakirjan versiointi)</w:t>
      </w:r>
    </w:p>
    <w:p w14:paraId="2721C2A5" w14:textId="5A5448F8" w:rsidR="00CE128F" w:rsidRDefault="00CE128F" w:rsidP="00D54165">
      <w:pPr>
        <w:pStyle w:val="Luettelokappale"/>
        <w:numPr>
          <w:ilvl w:val="1"/>
          <w:numId w:val="5"/>
        </w:numPr>
      </w:pPr>
      <w:r>
        <w:lastRenderedPageBreak/>
        <w:t>asiakirja saa uuden yksilöintitunnuksen ja uuden alkuperäisen asiakirjan yksilöintitunnuksen (</w:t>
      </w:r>
      <w:proofErr w:type="spellStart"/>
      <w:r>
        <w:t>setId</w:t>
      </w:r>
      <w:proofErr w:type="spellEnd"/>
      <w:r>
        <w:t>)</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0AEE21C8" w14:textId="1829AC9B" w:rsidR="00CE128F" w:rsidRDefault="00CE128F" w:rsidP="00A642C1">
      <w:pPr>
        <w:pStyle w:val="Luettelokappale"/>
        <w:numPr>
          <w:ilvl w:val="0"/>
          <w:numId w:val="38"/>
        </w:numPr>
      </w:pPr>
      <w:r>
        <w:t>Lisäksi tilanteessa E (vanhat asiakirjat)</w:t>
      </w:r>
    </w:p>
    <w:p w14:paraId="6C92B5DE" w14:textId="2DD96828" w:rsidR="00CE128F" w:rsidRDefault="00CE128F" w:rsidP="00D54165">
      <w:pPr>
        <w:pStyle w:val="Luettelokappale"/>
        <w:numPr>
          <w:ilvl w:val="1"/>
          <w:numId w:val="5"/>
        </w:numPr>
      </w:pPr>
      <w:r>
        <w:t xml:space="preserve">Vanhan (PDF/A-, </w:t>
      </w:r>
      <w:proofErr w:type="spellStart"/>
      <w:r>
        <w:t>text</w:t>
      </w:r>
      <w:proofErr w:type="spellEnd"/>
      <w:r>
        <w:t>/</w:t>
      </w:r>
      <w:proofErr w:type="spellStart"/>
      <w:r>
        <w:t>plain</w:t>
      </w:r>
      <w:proofErr w:type="spellEnd"/>
      <w:r>
        <w:t xml:space="preserve">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A642C1">
      <w:pPr>
        <w:pStyle w:val="Luettelokappale"/>
        <w:numPr>
          <w:ilvl w:val="0"/>
          <w:numId w:val="38"/>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24FF66CF" w:rsidR="00CE128F" w:rsidRDefault="00CE128F" w:rsidP="00CE128F">
      <w:pPr>
        <w:pStyle w:val="Numeroituluettelo"/>
        <w:spacing w:after="0"/>
      </w:pPr>
      <w:r>
        <w:t xml:space="preserve">Järjestelmä arkistoi asiakirjan alikäyttötapauksen </w:t>
      </w:r>
      <w:r w:rsidR="00493B53">
        <w:t>Tallenna</w:t>
      </w:r>
      <w:r>
        <w:t xml:space="preserve"> asiakirja mukaisesti. [V4]</w:t>
      </w:r>
    </w:p>
    <w:p w14:paraId="4061AF51" w14:textId="5FE82B73" w:rsidR="00CE128F" w:rsidRDefault="00CE128F" w:rsidP="00A642C1">
      <w:pPr>
        <w:pStyle w:val="Luettelokappale"/>
        <w:numPr>
          <w:ilvl w:val="0"/>
          <w:numId w:val="38"/>
        </w:numPr>
      </w:pPr>
      <w:r>
        <w:t>MR-sanoma on RCMR_IN100016FI01 (poikkeuksena tilanne C, jossa käytetään RCMR_IN100002FI01)</w:t>
      </w:r>
    </w:p>
    <w:p w14:paraId="7E8F9A9A" w14:textId="6ED99370" w:rsidR="00CE128F" w:rsidRDefault="00CE128F" w:rsidP="00A642C1">
      <w:pPr>
        <w:pStyle w:val="Luettelokappale"/>
        <w:numPr>
          <w:ilvl w:val="0"/>
          <w:numId w:val="38"/>
        </w:numPr>
      </w:pPr>
      <w:r>
        <w:t>Palvelupyyntö on [LK3]</w:t>
      </w:r>
    </w:p>
    <w:p w14:paraId="662B0087" w14:textId="71E24C02" w:rsidR="00CE128F" w:rsidRDefault="00CE128F" w:rsidP="00D54165">
      <w:pPr>
        <w:pStyle w:val="Luettelokappale"/>
        <w:numPr>
          <w:ilvl w:val="1"/>
          <w:numId w:val="5"/>
        </w:numPr>
      </w:pPr>
      <w:r>
        <w:t>tilanteessa D (</w:t>
      </w:r>
      <w:r w:rsidR="00FB2EB2">
        <w:t>tallennus</w:t>
      </w:r>
      <w:r>
        <w:t xml:space="preserve">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087547F" w:rsidR="00CE128F" w:rsidRDefault="00CE128F" w:rsidP="00D54165">
      <w:pPr>
        <w:pStyle w:val="Luettelokappale"/>
        <w:numPr>
          <w:ilvl w:val="1"/>
          <w:numId w:val="5"/>
        </w:numPr>
      </w:pPr>
      <w:r>
        <w:t>tilanteessa F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53C88B22" w14:textId="405C2E19" w:rsidR="00CE128F" w:rsidRDefault="00CE128F" w:rsidP="00D54165">
      <w:pPr>
        <w:pStyle w:val="Luettelokappale"/>
        <w:numPr>
          <w:ilvl w:val="1"/>
          <w:numId w:val="5"/>
        </w:numPr>
      </w:pPr>
      <w:r>
        <w:t>tilanteessa F (potilaskohtainen ostopalvelu): PP13, Tuottajan asiakirjojen arkistointi järjestäjän rekisteriin Potilastiedon arkistoon potilaskohtaisessa ostopalvelussa</w:t>
      </w:r>
    </w:p>
    <w:p w14:paraId="579BE2A5" w14:textId="21433374" w:rsidR="0013030A" w:rsidRDefault="0013030A" w:rsidP="0013030A">
      <w:pPr>
        <w:pStyle w:val="Luettelokappale"/>
        <w:numPr>
          <w:ilvl w:val="1"/>
          <w:numId w:val="5"/>
        </w:numPr>
      </w:pPr>
      <w:r>
        <w:t>tilanteessa G</w:t>
      </w:r>
      <w:r w:rsidRPr="0013030A">
        <w:t xml:space="preserve"> </w:t>
      </w:r>
      <w:r>
        <w:t>(</w:t>
      </w:r>
      <w:r w:rsidR="00FB2EB2">
        <w:t>tallennus</w:t>
      </w:r>
      <w:r>
        <w:t xml:space="preserve"> toimintansa päättäneen rekisterinpitäjän rekisteriin yhteisliittymismallissa): PP1, Palvelunantajan omien asiakirjojen arkistointi</w:t>
      </w:r>
    </w:p>
    <w:p w14:paraId="1252BB0C" w14:textId="65595C1D" w:rsidR="0013030A" w:rsidRDefault="0013030A" w:rsidP="0013030A">
      <w:pPr>
        <w:pStyle w:val="Luettelokappale"/>
        <w:numPr>
          <w:ilvl w:val="1"/>
          <w:numId w:val="5"/>
        </w:numPr>
      </w:pPr>
      <w:r>
        <w:t xml:space="preserve">tilanteessa H (vanhat asiakirjat): PP3711, </w:t>
      </w:r>
      <w:r w:rsidRPr="00FA0EDF">
        <w:t>Vanhojen potilasasiakirjojen arkistointi toimintansa päättäneen rekisterinpitäjän rekisteriin</w:t>
      </w:r>
      <w:r>
        <w:t xml:space="preserve"> </w:t>
      </w:r>
    </w:p>
    <w:p w14:paraId="2B613CDE" w14:textId="0ADE6C71" w:rsidR="0013030A" w:rsidRDefault="0013030A" w:rsidP="00977FB5">
      <w:pPr>
        <w:pStyle w:val="Luettelokappale"/>
        <w:ind w:left="3198"/>
      </w:pPr>
    </w:p>
    <w:p w14:paraId="4F8E850C" w14:textId="035D247D" w:rsidR="00CE128F" w:rsidRDefault="00CE128F" w:rsidP="00A642C1">
      <w:pPr>
        <w:pStyle w:val="Luettelokappale"/>
        <w:numPr>
          <w:ilvl w:val="0"/>
          <w:numId w:val="38"/>
        </w:numPr>
      </w:pPr>
      <w:r>
        <w:lastRenderedPageBreak/>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001445E0" w:rsidR="00CE128F" w:rsidRDefault="00CE128F" w:rsidP="00CE128F">
      <w:pPr>
        <w:pStyle w:val="Numeroituluettelo"/>
      </w:pPr>
      <w:r>
        <w:t xml:space="preserve">Järjestelmä tallentaa tiedon siitä, että merkintä on </w:t>
      </w:r>
      <w:r w:rsidR="0018633A">
        <w:t>tallennettu</w:t>
      </w:r>
      <w:r>
        <w:t>.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016DE1C1" w:rsidR="00CE128F" w:rsidRPr="00CE128F" w:rsidRDefault="00CE128F" w:rsidP="00CE128F">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4E371879" w14:textId="79892902" w:rsidR="0075267D" w:rsidRDefault="00CE128F" w:rsidP="0081689C">
      <w:pPr>
        <w:pStyle w:val="Leipteksti"/>
      </w:pPr>
      <w:r>
        <w:t xml:space="preserve">LT2 Ostopalveluratkaisun siirtymäaikana palvelutapahtuma on voitu </w:t>
      </w:r>
      <w:r w:rsidR="00493B53">
        <w:t>tallentaa</w:t>
      </w:r>
      <w:r>
        <w:t xml:space="preserve"> myös ilman ostopalvelun valtuutuksen tunnistetta. Ostopalvelun järjestäjän arkistoasiakirjat-rekisterissä </w:t>
      </w:r>
      <w:r>
        <w:lastRenderedPageBreak/>
        <w:t xml:space="preserve">on oltava kuitenkin ostopalvelun valtuutus, joka oikeuttaa ostopalvelun tuottajan </w:t>
      </w:r>
      <w:r w:rsidR="00493B53">
        <w:t>tallentamaan</w:t>
      </w:r>
      <w:r>
        <w:t xml:space="preserve"> ostopalvelun järjestäjän rekisteriin.</w:t>
      </w:r>
    </w:p>
    <w:p w14:paraId="32B2B9B7" w14:textId="769AA9A9" w:rsidR="0075267D" w:rsidRDefault="0075267D" w:rsidP="0075267D">
      <w:pPr>
        <w:pStyle w:val="Leipteksti"/>
      </w:pPr>
      <w:r>
        <w:t xml:space="preserve">LT3 Toimintansa päättäneen rekisterinpitäjän rekisteriin </w:t>
      </w:r>
      <w:r w:rsidR="00493B53">
        <w:t>ei tallenneta</w:t>
      </w:r>
      <w:r>
        <w:t xml:space="preserve"> uutta tietoa, mutta tietoja voidaan tarvittaessa korjata. Toiminnan periaatteet on kuvattu dokumentissa </w:t>
      </w:r>
      <w:r w:rsidR="00977FB5">
        <w:t>Potilastietovarannon</w:t>
      </w:r>
      <w:r>
        <w:t xml:space="preserve">  toiminnalliset vaatimukset sosiaali- ja terveydenhuollon tietojärjestelmille [LM1].</w:t>
      </w:r>
    </w:p>
    <w:p w14:paraId="0D8B8091" w14:textId="77777777" w:rsidR="0075267D" w:rsidRDefault="0075267D" w:rsidP="0075267D">
      <w:pPr>
        <w:pStyle w:val="Leipteksti"/>
        <w:spacing w:after="0"/>
      </w:pPr>
      <w:r>
        <w:t>LT4 Organisaatiotiedot MR-sanomalla, kun järjestämisvastuullinen rekisterinpitäjä arkistoi toimintansa päättäneen rekisterinpitäjän rekisteriin:</w:t>
      </w:r>
    </w:p>
    <w:p w14:paraId="3BD00169" w14:textId="77777777" w:rsidR="0075267D" w:rsidRDefault="0075267D"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35D2DE9B" w14:textId="77777777" w:rsidR="0075267D" w:rsidRDefault="0075267D" w:rsidP="00A642C1">
      <w:pPr>
        <w:pStyle w:val="Leipteksti"/>
        <w:numPr>
          <w:ilvl w:val="0"/>
          <w:numId w:val="34"/>
        </w:numPr>
        <w:spacing w:after="0"/>
      </w:pPr>
      <w:r>
        <w:t>Toimintansa päättäneen rekisterinpitäjän tiedot tulevat sanomatyyppiin asiakirjan rekisterinpitäjän tietoihin.</w:t>
      </w:r>
    </w:p>
    <w:p w14:paraId="75B2A264" w14:textId="6FD30E52" w:rsidR="0075267D" w:rsidRDefault="0075267D" w:rsidP="00A642C1">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3FE6100F" w14:textId="54AEBA8A" w:rsidR="00CE128F" w:rsidRPr="00CE128F" w:rsidRDefault="00076B9B" w:rsidP="0081689C">
      <w:pPr>
        <w:pStyle w:val="Leipteksti"/>
      </w:pPr>
      <w:r>
        <w:br w:type="page"/>
      </w:r>
    </w:p>
    <w:p w14:paraId="7F3C0798" w14:textId="2D80520E" w:rsidR="009F703C" w:rsidRDefault="00341AFC" w:rsidP="00341AFC">
      <w:pPr>
        <w:pStyle w:val="Otsikko1"/>
      </w:pPr>
      <w:bookmarkStart w:id="88" w:name="_Toc216782561"/>
      <w:r w:rsidRPr="00341AFC">
        <w:lastRenderedPageBreak/>
        <w:t>K</w:t>
      </w:r>
      <w:r>
        <w:t xml:space="preserve">orvaa </w:t>
      </w:r>
      <w:r w:rsidR="00AC710C">
        <w:t>Tahdonilmaisupalvelu</w:t>
      </w:r>
      <w:r>
        <w:t>n asiakirja</w:t>
      </w:r>
      <w:bookmarkEnd w:id="88"/>
    </w:p>
    <w:p w14:paraId="3CFC605C" w14:textId="0213EDC0" w:rsidR="009F703C" w:rsidRDefault="009F703C" w:rsidP="009F703C">
      <w:pPr>
        <w:pStyle w:val="Otsikko2"/>
      </w:pPr>
      <w:r w:rsidRPr="009F703C">
        <w:t>Käyttötapauksen yleiskuvaus ja lopputulos</w:t>
      </w:r>
    </w:p>
    <w:p w14:paraId="1C0C22E6" w14:textId="39C689FA"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w:t>
      </w:r>
      <w:r w:rsidR="00493B53">
        <w:t>tallennetaan</w:t>
      </w:r>
      <w:r>
        <w:t xml:space="preserve">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75414FE" w:rsidR="008010F8" w:rsidRDefault="008010F8">
      <w:pPr>
        <w:pStyle w:val="Leipteksti"/>
        <w:numPr>
          <w:ilvl w:val="0"/>
          <w:numId w:val="15"/>
        </w:numPr>
        <w:spacing w:after="0"/>
      </w:pPr>
      <w:r>
        <w:t>Potilastie</w:t>
      </w:r>
      <w:r w:rsidR="00977FB5">
        <w:t>tojen</w:t>
      </w:r>
      <w:r w:rsidR="006C2388">
        <w:t xml:space="preserve"> luovutuskielto ja luovutuskiellon peruutus (KIE)</w:t>
      </w:r>
      <w:r w:rsidR="00F17F93">
        <w:t xml:space="preserve"> </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6C3CA409" w:rsidR="006C2388" w:rsidRDefault="00C07048" w:rsidP="00BC106E">
      <w:pPr>
        <w:pStyle w:val="Leipteksti"/>
        <w:numPr>
          <w:ilvl w:val="0"/>
          <w:numId w:val="15"/>
        </w:numPr>
        <w:spacing w:after="0"/>
      </w:pPr>
      <w:r>
        <w:t xml:space="preserve">Hoitotahto </w:t>
      </w:r>
      <w:r w:rsidR="006C2388">
        <w:t>(TAH)</w:t>
      </w:r>
    </w:p>
    <w:p w14:paraId="6D6DD69E" w14:textId="35E0364F" w:rsidR="00AC75F4" w:rsidRDefault="00AC75F4" w:rsidP="00D937A5">
      <w:pPr>
        <w:pStyle w:val="Leipteksti"/>
        <w:numPr>
          <w:ilvl w:val="0"/>
          <w:numId w:val="15"/>
        </w:numPr>
        <w:spacing w:after="0"/>
      </w:pPr>
      <w:r w:rsidRPr="00AC75F4">
        <w:t>Tutkimusaineistolöydöstä koskeva yhteydenottokielto</w:t>
      </w:r>
      <w:r>
        <w:t xml:space="preserve"> (YKIE)</w:t>
      </w:r>
    </w:p>
    <w:p w14:paraId="75905235" w14:textId="5A960B6D" w:rsidR="004960B5" w:rsidRDefault="004960B5" w:rsidP="004960B5">
      <w:pPr>
        <w:pStyle w:val="Leipteksti"/>
        <w:numPr>
          <w:ilvl w:val="0"/>
          <w:numId w:val="15"/>
        </w:numPr>
      </w:pPr>
      <w:r w:rsidRPr="004960B5">
        <w:t>Eurooppalaisen potilasyhteenvedon informointi ja suostumus</w:t>
      </w:r>
      <w:r>
        <w:t xml:space="preserve"> (PSSUO)</w:t>
      </w:r>
    </w:p>
    <w:p w14:paraId="1BE1DACD" w14:textId="42997D8D" w:rsidR="006C2388" w:rsidRDefault="00AC710C" w:rsidP="006C2388">
      <w:pPr>
        <w:pStyle w:val="Leipteksti"/>
        <w:spacing w:after="0"/>
      </w:pPr>
      <w:r>
        <w:t>Tahdonilmaisupalveluun</w:t>
      </w:r>
      <w:r w:rsidR="006C2388">
        <w:t xml:space="preserve"> </w:t>
      </w:r>
      <w:r w:rsidR="00493B53">
        <w:t>tallennettavat</w:t>
      </w:r>
      <w:r w:rsidR="006C2388">
        <w:t xml:space="preserve"> asiakirjat ovat </w:t>
      </w:r>
      <w:r w:rsidR="008010F8">
        <w:t xml:space="preserve">Tahdonilmaisupalvelun </w:t>
      </w:r>
      <w:r w:rsidR="006C2388">
        <w:t xml:space="preserve">ylläpidettäviä asiakirjoja, joita </w:t>
      </w:r>
      <w:r w:rsidR="007D5DCB">
        <w:t>Potilastietovarantoon</w:t>
      </w:r>
      <w:r w:rsidR="006C2388">
        <w:t xml:space="preserve"> liittyneet organisaatiot voivat ylläpitää.</w:t>
      </w:r>
    </w:p>
    <w:p w14:paraId="74058D15" w14:textId="6E201FC9" w:rsidR="003F6100" w:rsidRDefault="008010F8" w:rsidP="00A642C1">
      <w:pPr>
        <w:pStyle w:val="Luettelokappale"/>
        <w:numPr>
          <w:ilvl w:val="0"/>
          <w:numId w:val="38"/>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5C24824E" w14:textId="77777777" w:rsidR="009B6E64" w:rsidRDefault="006C2388" w:rsidP="00A642C1">
      <w:pPr>
        <w:pStyle w:val="Luettelokappale"/>
        <w:numPr>
          <w:ilvl w:val="0"/>
          <w:numId w:val="38"/>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p>
    <w:p w14:paraId="799A08EA" w14:textId="4691A125" w:rsidR="000C4805" w:rsidRDefault="003F6100" w:rsidP="00A642C1">
      <w:pPr>
        <w:pStyle w:val="Luettelokappale"/>
        <w:numPr>
          <w:ilvl w:val="0"/>
          <w:numId w:val="38"/>
        </w:numPr>
      </w:pPr>
      <w:r w:rsidRPr="000C4805">
        <w:t xml:space="preserve"> </w:t>
      </w:r>
      <w:r w:rsidR="009B6E64">
        <w:t>K</w:t>
      </w:r>
      <w:r w:rsidR="00F613F6">
        <w:t>anta-informointi</w:t>
      </w:r>
      <w:r w:rsidR="004627ED">
        <w:t xml:space="preserve"> (KINFO)</w:t>
      </w:r>
      <w:r w:rsidR="00F613F6">
        <w:t xml:space="preserve">- </w:t>
      </w:r>
      <w:r w:rsidR="009B6E64">
        <w:t xml:space="preserve">ja </w:t>
      </w:r>
      <w:r w:rsidR="004627ED">
        <w:t>Potilastie</w:t>
      </w:r>
      <w:r w:rsidR="00977FB5">
        <w:t>tojen</w:t>
      </w:r>
      <w:r w:rsidR="004627ED">
        <w:t xml:space="preserve"> kielto</w:t>
      </w:r>
      <w:r w:rsidR="00F613F6">
        <w:t xml:space="preserve"> ja kiellon peruutus (</w:t>
      </w:r>
      <w:proofErr w:type="gramStart"/>
      <w:r w:rsidR="00F613F6">
        <w:t xml:space="preserve">KIE) </w:t>
      </w:r>
      <w:r w:rsidR="004627ED">
        <w:t xml:space="preserve"> –</w:t>
      </w:r>
      <w:proofErr w:type="gramEnd"/>
      <w:r>
        <w:t>asiakirj</w:t>
      </w:r>
      <w:r w:rsidR="00F613F6">
        <w:t>ojen</w:t>
      </w:r>
      <w:r>
        <w:t xml:space="preserve"> ensimmäisen version </w:t>
      </w:r>
      <w:r w:rsidRPr="000C4805">
        <w:t>mitätöinti on mahdollinen siten, että versiot siirretään käytöstä poistettujen asiakirjojen rekisteriin.</w:t>
      </w:r>
      <w:r w:rsidR="006C2388">
        <w:t xml:space="preserve"> </w:t>
      </w:r>
      <w:r>
        <w:t>[LT1</w:t>
      </w:r>
      <w:r w:rsidR="005B07BF">
        <w:t>, LT3</w:t>
      </w:r>
      <w:r>
        <w:t>]</w:t>
      </w:r>
    </w:p>
    <w:p w14:paraId="6EBBF71C" w14:textId="2B40EF46" w:rsidR="009F6D33" w:rsidRDefault="009F6D33" w:rsidP="00A642C1">
      <w:pPr>
        <w:pStyle w:val="Luettelokappale"/>
        <w:numPr>
          <w:ilvl w:val="0"/>
          <w:numId w:val="38"/>
        </w:numPr>
      </w:pPr>
      <w:bookmarkStart w:id="89" w:name="_Hlk143687600"/>
      <w:r>
        <w:t>Luovutusluvan (SUO)</w:t>
      </w:r>
      <w:r w:rsidR="00F613F6">
        <w:t xml:space="preserve"> </w:t>
      </w:r>
      <w:r>
        <w:t xml:space="preserve">mitätöinti on mahdollista siten, että </w:t>
      </w:r>
      <w:r w:rsidR="007A0C4C">
        <w:t>vanhat</w:t>
      </w:r>
      <w:r>
        <w:t xml:space="preserve"> versiot siirretään käytöstä poistettujen asiakirjojen rekisteriin.</w:t>
      </w:r>
      <w:r w:rsidR="00F815FA">
        <w:t xml:space="preserve"> 1.1.2024 alkaen</w:t>
      </w:r>
      <w:r w:rsidR="00165542">
        <w:t xml:space="preserve"> korvaavassa asiakirjassa on huomioitava, että </w:t>
      </w:r>
      <w:r w:rsidR="00F815FA">
        <w:t>Luovutuslu</w:t>
      </w:r>
      <w:r w:rsidR="00860E8D">
        <w:t>vasta on käytössä uusi tekstiversio, joka ilmaistaan Lomakkeen omistajan määrittelyversio –kentässä</w:t>
      </w:r>
      <w:r w:rsidR="00E72044">
        <w:t>.</w:t>
      </w:r>
      <w:r w:rsidR="00F613F6">
        <w:t xml:space="preserve"> [LT1</w:t>
      </w:r>
      <w:r w:rsidR="00F815FA">
        <w:t>, LT4</w:t>
      </w:r>
      <w:r w:rsidR="00F613F6">
        <w:t>]</w:t>
      </w:r>
      <w:r>
        <w:t xml:space="preserve"> </w:t>
      </w:r>
    </w:p>
    <w:bookmarkEnd w:id="89"/>
    <w:p w14:paraId="4293BCE5" w14:textId="58E32B8F" w:rsidR="006C2388" w:rsidRDefault="009F6D33" w:rsidP="00A642C1">
      <w:pPr>
        <w:pStyle w:val="Luettelokappale"/>
        <w:numPr>
          <w:ilvl w:val="0"/>
          <w:numId w:val="38"/>
        </w:numPr>
      </w:pPr>
      <w:r>
        <w:t>L</w:t>
      </w:r>
      <w:r w:rsidR="006C2388">
        <w:t xml:space="preserve">ääkemääräyksen kiellolla </w:t>
      </w:r>
      <w:r w:rsidR="000C4805">
        <w:t xml:space="preserve">(RKIE) on </w:t>
      </w:r>
      <w:r w:rsidR="006C2388">
        <w:t>käytössä vain syykoodi 1.</w:t>
      </w:r>
      <w:r w:rsidR="00BF5B60">
        <w:t xml:space="preserve"> [LT5]</w:t>
      </w:r>
    </w:p>
    <w:p w14:paraId="44016B53" w14:textId="011BB944" w:rsidR="006B7DAF" w:rsidRDefault="006C2388" w:rsidP="00A642C1">
      <w:pPr>
        <w:pStyle w:val="Luettelokappale"/>
        <w:numPr>
          <w:ilvl w:val="0"/>
          <w:numId w:val="38"/>
        </w:numPr>
      </w:pPr>
      <w:r>
        <w:t>Tahdonilmaisujen asiakirjoilla</w:t>
      </w:r>
      <w:r w:rsidR="00AC75F4">
        <w:t xml:space="preserve"> </w:t>
      </w:r>
      <w:r>
        <w:t xml:space="preserve">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w:t>
      </w:r>
    </w:p>
    <w:p w14:paraId="01B5B633" w14:textId="1F9F1536" w:rsidR="006B7DAF" w:rsidRDefault="006B7DAF" w:rsidP="00A642C1">
      <w:pPr>
        <w:pStyle w:val="Luettelokappale"/>
        <w:numPr>
          <w:ilvl w:val="1"/>
          <w:numId w:val="38"/>
        </w:numPr>
        <w:spacing w:before="0"/>
      </w:pPr>
      <w:r>
        <w:lastRenderedPageBreak/>
        <w:t>Elinluovutustahdon (ELIN) ja hoitotahdon (TAH) mitätöinnissä k</w:t>
      </w:r>
      <w:r w:rsidR="006C2388">
        <w:t>äytettävissä ovat korvauksen syyt 1 ja 2</w:t>
      </w:r>
    </w:p>
    <w:p w14:paraId="6B04FC4E" w14:textId="34FD723D" w:rsidR="006C2388" w:rsidRDefault="006B7DAF" w:rsidP="00A642C1">
      <w:pPr>
        <w:pStyle w:val="Luettelokappale"/>
        <w:numPr>
          <w:ilvl w:val="1"/>
          <w:numId w:val="38"/>
        </w:numPr>
        <w:spacing w:before="0"/>
      </w:pPr>
      <w:r>
        <w:t xml:space="preserve">Yhteydenottokiellon (YKIE) mitätöinnissä käytettävissä ovat korvauksen syyt 1 ja 4. </w:t>
      </w:r>
    </w:p>
    <w:p w14:paraId="2A13EB19" w14:textId="77777777" w:rsidR="006C2388" w:rsidRDefault="006C2388" w:rsidP="00BC106E"/>
    <w:p w14:paraId="51948E54" w14:textId="7609637B"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w:t>
      </w:r>
      <w:r w:rsidR="0018633A">
        <w:t>tallennettu</w:t>
      </w:r>
      <w:r>
        <w:t xml:space="preserve"> uusi voimassa oleva versio (lomakeasiakirja) tai mitätöivä versio (tyhjä asiakirja).</w:t>
      </w:r>
    </w:p>
    <w:p w14:paraId="390972ED" w14:textId="1143D911" w:rsidR="009F703C" w:rsidRDefault="009F703C" w:rsidP="009F703C">
      <w:pPr>
        <w:pStyle w:val="Otsikko2"/>
      </w:pPr>
      <w:r w:rsidRPr="009F703C">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368B392" w:rsidR="006C2388" w:rsidRDefault="00AD1EB6" w:rsidP="006C2388">
      <w:pPr>
        <w:pStyle w:val="Numeroituluettelo"/>
      </w:pPr>
      <w:r>
        <w:t>Potilastietovaranto ja Kanta-viestinvälitys, jatkossa Potilastietovaranto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6A198929"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r w:rsidR="00CF31F2">
        <w:t xml:space="preserve"> </w:t>
      </w:r>
      <w:r w:rsidR="00CF31F2">
        <w:br/>
      </w:r>
      <w:r w:rsidR="00CF31F2" w:rsidRPr="00BC106E">
        <w:rPr>
          <w:rStyle w:val="Voimakas"/>
          <w:b w:val="0"/>
        </w:rPr>
        <w:t>Huom. Kun luovutuksenhallinnan asiakirjat on haettu järjestelmähaulla PP25 järjestelmään ja kyseessä on Kanta-informoinnin version päivitys, Kanta-informointi-asiakirjaa ei ole välttämätöntä hakea uudelleen palvelupyynnöllä PP24.</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A642C1">
      <w:pPr>
        <w:pStyle w:val="Luettelokappale"/>
        <w:numPr>
          <w:ilvl w:val="0"/>
          <w:numId w:val="38"/>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3BD45F28" w:rsidR="006C2388" w:rsidRDefault="006C2388" w:rsidP="00A642C1">
      <w:pPr>
        <w:pStyle w:val="Luettelokappale"/>
        <w:numPr>
          <w:ilvl w:val="0"/>
          <w:numId w:val="38"/>
        </w:numPr>
      </w:pPr>
      <w:r>
        <w:t xml:space="preserve">Asiakirjan päivittäminen: Järjestelmä muodostaa merkinnästä </w:t>
      </w:r>
      <w:r w:rsidR="00493B53">
        <w:t xml:space="preserve">Kantaan tallennettavan CDA </w:t>
      </w:r>
      <w:r>
        <w:t xml:space="preserve">R2 -asiakirjan käyttötapauksen </w:t>
      </w:r>
      <w:r w:rsidR="00493B53">
        <w:t>Tallenna</w:t>
      </w:r>
      <w:r>
        <w:t xml:space="preserve"> asiakirja </w:t>
      </w:r>
      <w:r w:rsidR="00AC710C">
        <w:t>Tahdonilmaisupalveluun</w:t>
      </w:r>
      <w:r>
        <w:t xml:space="preserve"> mukaisesti [V1, LM2].</w:t>
      </w:r>
    </w:p>
    <w:p w14:paraId="557E6F4A" w14:textId="6CF3776F" w:rsidR="006C2388" w:rsidRDefault="006C2388" w:rsidP="00A642C1">
      <w:pPr>
        <w:pStyle w:val="Luettelokappale"/>
        <w:numPr>
          <w:ilvl w:val="0"/>
          <w:numId w:val="38"/>
        </w:numPr>
      </w:pPr>
      <w:r>
        <w:lastRenderedPageBreak/>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A642C1">
      <w:pPr>
        <w:pStyle w:val="Luettelokappale"/>
        <w:numPr>
          <w:ilvl w:val="0"/>
          <w:numId w:val="38"/>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w:t>
      </w:r>
      <w:proofErr w:type="spellStart"/>
      <w:r>
        <w:t>setId</w:t>
      </w:r>
      <w:proofErr w:type="spellEnd"/>
      <w:r>
        <w:t>)</w:t>
      </w:r>
    </w:p>
    <w:p w14:paraId="78CABFED" w14:textId="4C321C82" w:rsidR="006C2388" w:rsidRDefault="006C2388"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1E548" w14:textId="0C59E7D1" w:rsidR="006C2388" w:rsidRDefault="006C2388" w:rsidP="006C2388">
      <w:pPr>
        <w:pStyle w:val="Numeroituluettelo"/>
      </w:pPr>
      <w:r>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47F353F7" w:rsidR="006C2388" w:rsidRDefault="006C2388" w:rsidP="006C2388">
      <w:pPr>
        <w:pStyle w:val="Numeroituluettelo"/>
        <w:spacing w:after="0"/>
      </w:pPr>
      <w:r>
        <w:t xml:space="preserve">Järjestelmä arkistoi asiakirjan alikäyttötapauksen </w:t>
      </w:r>
      <w:r w:rsidR="00493B53">
        <w:t>Tallenna</w:t>
      </w:r>
      <w:r>
        <w:t xml:space="preserve"> asiakirja mukaisesti välittömästi asiakirjan muodostamisen jälkeen. [V4] </w:t>
      </w:r>
    </w:p>
    <w:p w14:paraId="244572A2" w14:textId="1D2B868E" w:rsidR="006C2388" w:rsidRDefault="006C2388" w:rsidP="00A642C1">
      <w:pPr>
        <w:pStyle w:val="Luettelokappale"/>
        <w:numPr>
          <w:ilvl w:val="0"/>
          <w:numId w:val="38"/>
        </w:numPr>
      </w:pPr>
      <w:r>
        <w:t>MR-sanoma on RCMR_IN100016 FI01</w:t>
      </w:r>
    </w:p>
    <w:p w14:paraId="174B689A" w14:textId="0EC0A16F" w:rsidR="006C2388" w:rsidRDefault="006C2388" w:rsidP="00A642C1">
      <w:pPr>
        <w:pStyle w:val="Luettelokappale"/>
        <w:numPr>
          <w:ilvl w:val="0"/>
          <w:numId w:val="38"/>
        </w:numPr>
      </w:pPr>
      <w:r>
        <w:t xml:space="preserve">Palvelupyyntö on PP23, </w:t>
      </w:r>
      <w:r w:rsidR="00AC710C">
        <w:t>Tahdonilmaisupalveluun</w:t>
      </w:r>
      <w:r>
        <w:t xml:space="preserve"> tallennus [LK3]</w:t>
      </w:r>
    </w:p>
    <w:p w14:paraId="42F894D1" w14:textId="15B22EDF" w:rsidR="006C2388" w:rsidRDefault="006C2388" w:rsidP="00A642C1">
      <w:pPr>
        <w:pStyle w:val="Luettelokappale"/>
        <w:numPr>
          <w:ilvl w:val="0"/>
          <w:numId w:val="38"/>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02C14071" w:rsidR="006C2388" w:rsidRDefault="006C2388" w:rsidP="00D54165">
      <w:pPr>
        <w:pStyle w:val="Luettelokappale"/>
        <w:numPr>
          <w:ilvl w:val="1"/>
          <w:numId w:val="5"/>
        </w:numPr>
      </w:pPr>
      <w:r>
        <w:t xml:space="preserve">tilanteessa </w:t>
      </w:r>
      <w:r w:rsidR="006E1D02">
        <w:t>E</w:t>
      </w:r>
      <w:r w:rsidR="00F17F93">
        <w:t xml:space="preserve"> </w:t>
      </w:r>
      <w:r>
        <w:t xml:space="preserve">(elinluovutustahto) ja </w:t>
      </w:r>
      <w:r w:rsidR="006E1D02">
        <w:t>F</w:t>
      </w:r>
      <w:r>
        <w:t xml:space="preserve"> (hoitotahto) asiakirjan mitätöiminen: 2, mitätöinti</w:t>
      </w:r>
    </w:p>
    <w:p w14:paraId="6DDC2C32" w14:textId="7169427C" w:rsidR="00F14496" w:rsidRDefault="00F14496" w:rsidP="00F14496">
      <w:pPr>
        <w:pStyle w:val="Luettelokappale"/>
        <w:numPr>
          <w:ilvl w:val="1"/>
          <w:numId w:val="5"/>
        </w:numPr>
      </w:pPr>
      <w:r>
        <w:t xml:space="preserve">tilanteessa A (Kanta-informointi), </w:t>
      </w:r>
      <w:r w:rsidR="007A29A4">
        <w:t>C</w:t>
      </w:r>
      <w:r w:rsidR="00F17F93">
        <w:t xml:space="preserve"> </w:t>
      </w:r>
      <w:r>
        <w:t>(Potilastie</w:t>
      </w:r>
      <w:r w:rsidR="00977FB5">
        <w:t>tojen</w:t>
      </w:r>
      <w:r>
        <w:t xml:space="preserve">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1F09AACA" w14:textId="7BCB4AE6" w:rsidR="007A0C4C" w:rsidRDefault="007A0C4C" w:rsidP="00921BD8">
      <w:pPr>
        <w:pStyle w:val="Luettelokappale"/>
        <w:numPr>
          <w:ilvl w:val="1"/>
          <w:numId w:val="5"/>
        </w:numPr>
      </w:pPr>
      <w:r>
        <w:t>tilanteessa B (Luovutuslupa)</w:t>
      </w:r>
      <w:r w:rsidR="00921BD8">
        <w:t>,</w:t>
      </w:r>
      <w:r w:rsidR="006B7DAF">
        <w:t xml:space="preserve"> G (</w:t>
      </w:r>
      <w:r w:rsidR="006B7DAF" w:rsidRPr="006B7DAF">
        <w:t>Tutkimusaineistolöydöstä koskeva yhteydenottokielto</w:t>
      </w:r>
      <w:r w:rsidR="006B7DAF">
        <w:t>)</w:t>
      </w:r>
      <w:r w:rsidR="00921BD8">
        <w:t xml:space="preserve"> ja H (</w:t>
      </w:r>
      <w:r w:rsidR="00921BD8" w:rsidRPr="00921BD8">
        <w:t>Eurooppalaisen potilasyhteenvedon informointi ja suostumus</w:t>
      </w:r>
      <w:r w:rsidR="00921BD8">
        <w:t>)</w:t>
      </w:r>
      <w:r w:rsidR="006B7DAF">
        <w:t xml:space="preserve"> </w:t>
      </w:r>
      <w:r>
        <w:t>asiakirjan versioiden mitätöiminen: 4, mitätöinti siten, että vanhat versiot merkitään käytöstä poistetuiksi [LT1]</w:t>
      </w:r>
    </w:p>
    <w:p w14:paraId="6FB26C6F" w14:textId="3CA8491D" w:rsidR="006C2388" w:rsidRDefault="006C2388" w:rsidP="00D54165">
      <w:pPr>
        <w:pStyle w:val="Luettelokappale"/>
        <w:numPr>
          <w:ilvl w:val="1"/>
          <w:numId w:val="5"/>
        </w:numPr>
      </w:pPr>
      <w:r>
        <w:t>muut korvauksen syyt eivät ole sallittuja</w:t>
      </w:r>
    </w:p>
    <w:p w14:paraId="2AF6DD41" w14:textId="5D2B2578" w:rsidR="006C2388" w:rsidRDefault="006C2388" w:rsidP="006C2388">
      <w:pPr>
        <w:pStyle w:val="Numeroituluettelo"/>
      </w:pPr>
      <w:r>
        <w:t xml:space="preserve">Järjestelmä tallentaa tiedon siitä, että merkintä on </w:t>
      </w:r>
      <w:r w:rsidR="0018633A">
        <w:t>tallennettu</w:t>
      </w:r>
      <w:r>
        <w:t>.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2169E31F" w:rsidR="006C2388" w:rsidRDefault="000C05D1" w:rsidP="000C05D1">
      <w:pPr>
        <w:pStyle w:val="Numeroituluettelo"/>
      </w:pPr>
      <w:r>
        <w:lastRenderedPageBreak/>
        <w:t xml:space="preserve">Tilanteessa </w:t>
      </w:r>
      <w:r w:rsidR="007A29A4">
        <w:t>C</w:t>
      </w:r>
      <w:r w:rsidR="00F17F93">
        <w:t xml:space="preserve"> </w:t>
      </w:r>
      <w:r>
        <w:t>(Potilastie</w:t>
      </w:r>
      <w:r w:rsidR="00977FB5">
        <w:t>toje</w:t>
      </w:r>
      <w:r>
        <w:t xml:space="preserve">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r w:rsidR="00F17F93">
        <w:t xml:space="preserve"> </w:t>
      </w:r>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6024BFD0" w:rsidR="006C2388" w:rsidRPr="006C2388" w:rsidRDefault="006C2388" w:rsidP="00320A54">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1C6592A7" w14:textId="351F5B85" w:rsidR="003F6100" w:rsidRDefault="003F6100" w:rsidP="009F703C">
      <w:pPr>
        <w:pStyle w:val="Otsikko2"/>
      </w:pPr>
      <w:r>
        <w:t>Lisätiedot</w:t>
      </w:r>
    </w:p>
    <w:p w14:paraId="2194A8BB" w14:textId="1BC3A1AD" w:rsidR="001E1146" w:rsidRDefault="003F6100" w:rsidP="004751B1">
      <w:pPr>
        <w:pStyle w:val="Leipteksti"/>
      </w:pPr>
      <w:r>
        <w:t xml:space="preserve">LT1 Luovutustenhallinnan asiakirjojen </w:t>
      </w:r>
      <w:r w:rsidR="007A0C4C">
        <w:t xml:space="preserve">Kanta-informointi (KINFO) ja Potilastiedon </w:t>
      </w:r>
      <w:r w:rsidR="00D579CA">
        <w:t>tallennuksen</w:t>
      </w:r>
      <w:r w:rsidR="007A0C4C">
        <w:t xml:space="preserve"> luovutuskielto ja luovutuskiellon peruutus (KIE) </w:t>
      </w:r>
      <w:r>
        <w:t>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Luovutuslu</w:t>
      </w:r>
      <w:r w:rsidR="00CC0D85">
        <w:t>van</w:t>
      </w:r>
      <w:r w:rsidR="000B6C92">
        <w:t xml:space="preserve"> (SUO) </w:t>
      </w:r>
      <w:r w:rsidR="00CC0D85">
        <w:t>mitätöintiä (korvauksen syy 4) ei ole rajattu asiakirjan ensimmäiseen versioon.</w:t>
      </w:r>
      <w:r w:rsidR="00F613F6">
        <w:t xml:space="preserve"> </w:t>
      </w:r>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lastRenderedPageBreak/>
        <w:t>Informointi</w:t>
      </w:r>
      <w:r>
        <w:t xml:space="preserve"> (näkymätunnus 332, näkymälyhenne INFO)</w:t>
      </w:r>
    </w:p>
    <w:p w14:paraId="27F3EE60" w14:textId="1AC668E3" w:rsidR="001E1146" w:rsidRDefault="001E1146" w:rsidP="001E1146">
      <w:pPr>
        <w:pStyle w:val="Leipteksti"/>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46E13CBC" w14:textId="5DA817F9" w:rsidR="000A67ED" w:rsidRDefault="000A67ED" w:rsidP="00BC106E">
      <w:pPr>
        <w:pStyle w:val="Leipteksti"/>
        <w:spacing w:after="0"/>
      </w:pPr>
      <w:r>
        <w:t xml:space="preserve">LT3 </w:t>
      </w:r>
      <w:r w:rsidRPr="000A67ED">
        <w:t>Potilastie</w:t>
      </w:r>
      <w:r w:rsidR="00977FB5">
        <w:t>tojen</w:t>
      </w:r>
      <w:r w:rsidRPr="000A67ED">
        <w:t xml:space="preserve"> luovutuskielto ja luovutuskiellon peruutus (KIE)</w:t>
      </w:r>
    </w:p>
    <w:p w14:paraId="2898F7D2" w14:textId="7A220904" w:rsidR="005B07BF" w:rsidRDefault="00B90C6B" w:rsidP="005B07BF">
      <w:pPr>
        <w:pStyle w:val="Leipteksti"/>
      </w:pPr>
      <w:r>
        <w:t>L</w:t>
      </w:r>
      <w:r w:rsidR="000A67ED">
        <w:t xml:space="preserve">omakkeen </w:t>
      </w:r>
      <w:r w:rsidR="000A67ED" w:rsidRPr="000A67ED">
        <w:t>Potilastie</w:t>
      </w:r>
      <w:r w:rsidR="00977FB5">
        <w:t>tojen</w:t>
      </w:r>
      <w:r w:rsidR="000A67ED" w:rsidRPr="000A67ED">
        <w:t xml:space="preserve"> luovutuskielto </w:t>
      </w:r>
      <w:r w:rsidR="000A67ED">
        <w:t xml:space="preserve">ja luovutuskiellon peruutus </w:t>
      </w:r>
      <w:r w:rsidR="005B07BF">
        <w:t xml:space="preserve">version </w:t>
      </w:r>
      <w:r w:rsidR="000A67ED" w:rsidRPr="000A67ED">
        <w:t>1.2.246.537.6.12.2002.331.20120110</w:t>
      </w:r>
      <w:r w:rsidR="000A67ED">
        <w:t xml:space="preserve"> käyttö päättyy Kanta-palveluissa, mutta</w:t>
      </w:r>
      <w:r w:rsidR="005B07BF">
        <w:t xml:space="preserve"> siirtymäaikana</w:t>
      </w:r>
      <w:r w:rsidR="000A67ED">
        <w:t xml:space="preserve"> </w:t>
      </w:r>
      <w:r w:rsidR="005B07BF">
        <w:t xml:space="preserve"> sitä voi käyttää rinnakkain </w:t>
      </w:r>
      <w:r w:rsidR="001F0271">
        <w:t>lomakkeen 1.1.2024 käyttöön tulevan</w:t>
      </w:r>
      <w:r w:rsidR="005B07BF">
        <w:t xml:space="preserve"> version </w:t>
      </w:r>
      <w:r w:rsidR="005B07BF" w:rsidRPr="000A67ED">
        <w:t>1.</w:t>
      </w:r>
      <w:r w:rsidR="005B07BF">
        <w:t xml:space="preserve">2.246.537.6.12.2002.331.20240101 kanssa. </w:t>
      </w:r>
    </w:p>
    <w:p w14:paraId="7CFBB3C3" w14:textId="349D6D5A" w:rsidR="000A67ED" w:rsidRDefault="005B07BF">
      <w:pPr>
        <w:pStyle w:val="Leipteksti"/>
      </w:pPr>
      <w:r>
        <w:t xml:space="preserve">Korvaustilanteessa lomakkeen versiolla 20120110 </w:t>
      </w:r>
      <w:r w:rsidR="0018633A">
        <w:t>tallennettu</w:t>
      </w:r>
      <w:r>
        <w:t xml:space="preserve">ja kieltoja voi versioida 20240101-version lomakkeella. Lomakkeen versiolla 20240101 </w:t>
      </w:r>
      <w:r w:rsidR="0018633A">
        <w:t>tallennettu</w:t>
      </w:r>
      <w:r>
        <w:t>ja kieltoja ei voi versioida 20120110 -version lomakkeella.</w:t>
      </w:r>
    </w:p>
    <w:p w14:paraId="045B38D1" w14:textId="77777777" w:rsidR="00F815FA" w:rsidRDefault="00F815FA" w:rsidP="00896325">
      <w:pPr>
        <w:pStyle w:val="Leipteksti"/>
        <w:spacing w:after="0"/>
      </w:pPr>
      <w:r>
        <w:t xml:space="preserve">LT4 </w:t>
      </w:r>
      <w:r w:rsidRPr="00F815FA">
        <w:t>Luovutuslupa (SUO)</w:t>
      </w:r>
    </w:p>
    <w:p w14:paraId="560F9813" w14:textId="774CE986" w:rsidR="00BF5B60" w:rsidRDefault="00165542" w:rsidP="00896325">
      <w:pPr>
        <w:pStyle w:val="Leipteksti"/>
        <w:spacing w:after="0"/>
      </w:pPr>
      <w:r w:rsidRPr="00165542">
        <w:t xml:space="preserve">1.1.2024 alkaen Luovutuslupa laajenee kattamaan luovutukset myös </w:t>
      </w:r>
      <w:r w:rsidR="00977FB5">
        <w:t>Potilastietovarannon</w:t>
      </w:r>
      <w:r w:rsidRPr="00165542">
        <w:t xml:space="preserve">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r w:rsidR="00D3673E">
        <w:t>.</w:t>
      </w:r>
    </w:p>
    <w:p w14:paraId="5CA7C26C" w14:textId="77777777" w:rsidR="00BF5B60" w:rsidRDefault="00BF5B60" w:rsidP="00896325">
      <w:pPr>
        <w:pStyle w:val="Leipteksti"/>
        <w:spacing w:after="0"/>
      </w:pPr>
    </w:p>
    <w:p w14:paraId="2F49E367" w14:textId="77777777" w:rsidR="00BF5B60" w:rsidRDefault="00BF5B60" w:rsidP="00BF5B60">
      <w:pPr>
        <w:pStyle w:val="Leipteksti"/>
        <w:spacing w:after="0"/>
      </w:pPr>
      <w:r>
        <w:t>LT5 Lääkemääräystietojen luovutuskielto (RKIE)</w:t>
      </w:r>
    </w:p>
    <w:p w14:paraId="40A5A4D5" w14:textId="3E4DA6EA" w:rsidR="00BF5B60" w:rsidRDefault="00BF5B60" w:rsidP="00BF5B60">
      <w:pPr>
        <w:pStyle w:val="Leipteksti"/>
      </w:pPr>
      <w:r>
        <w:t>09/2026 alkaen Lääkemääräyksen kieltoasiakirjasta on käytössä kaksi versiota, jotka molemmat on julkaistu koodistopalvelussa. Versio 1.2.246.537.6.12.2002.370.2014 on poistuva lomakeversio, jota on mahdollista käyttää 1.10.2027 saakka. Jos järjestelmä tukee sähköisen lääkemääräyksen versiota 5.0.0 tai uudempaa, tulee järjestelmän tallentaa Lääkemääräyksen kieltoasiakirja korvaustilanteissakin lomakeversiolla 1.2.246.537.6.12.2002.370.2025</w:t>
      </w:r>
      <w:r w:rsidR="00F91EDD">
        <w:t>01</w:t>
      </w:r>
      <w:r>
        <w:t>.</w:t>
      </w:r>
    </w:p>
    <w:p w14:paraId="20CFD084" w14:textId="2E698B8E" w:rsidR="00320A54" w:rsidRPr="00320A54" w:rsidRDefault="00BF5B60" w:rsidP="00BF5B60">
      <w:pPr>
        <w:pStyle w:val="Leipteksti"/>
        <w:spacing w:after="0"/>
      </w:pPr>
      <w:r>
        <w:t xml:space="preserve">Korvaustilanteessa lomakkeen versiolla 2014 </w:t>
      </w:r>
      <w:r w:rsidR="0018633A">
        <w:t>tallennettu</w:t>
      </w:r>
      <w:r>
        <w:t>ja kieltoja voi versioida 2025</w:t>
      </w:r>
      <w:r w:rsidR="00F91EDD">
        <w:t>01</w:t>
      </w:r>
      <w:r>
        <w:t xml:space="preserve"> -version lomakkeella. Lomakkeen versiolla 2025</w:t>
      </w:r>
      <w:r w:rsidR="00F91EDD">
        <w:t>01</w:t>
      </w:r>
      <w:r>
        <w:t xml:space="preserve"> </w:t>
      </w:r>
      <w:r w:rsidR="0018633A">
        <w:t>tallennettu</w:t>
      </w:r>
      <w:r>
        <w:t>ja kieltoja ei voi versioida 2014 -version lomakkeella. Jos järjestelmä yrittää korvata kieltolomaketta vanhemmalla versiolla mitä versiopuun viimeisin kieltolomake on, antaa tahdonilmaisupalvelu virheilmoituksen.</w:t>
      </w:r>
      <w:r w:rsidR="00076B9B">
        <w:br w:type="page"/>
      </w:r>
    </w:p>
    <w:p w14:paraId="43F86856" w14:textId="52CF1859" w:rsidR="009F703C" w:rsidRDefault="00320A54" w:rsidP="00320A54">
      <w:pPr>
        <w:pStyle w:val="Otsikko1"/>
        <w:spacing w:before="220"/>
      </w:pPr>
      <w:bookmarkStart w:id="90" w:name="_Toc256000067"/>
      <w:bookmarkStart w:id="91" w:name="_Toc37062051"/>
      <w:bookmarkStart w:id="92" w:name="_Toc216782562"/>
      <w:r>
        <w:lastRenderedPageBreak/>
        <w:t>Korvaa arkistoasiakirja</w:t>
      </w:r>
      <w:bookmarkEnd w:id="90"/>
      <w:bookmarkEnd w:id="91"/>
      <w:bookmarkEnd w:id="92"/>
    </w:p>
    <w:p w14:paraId="2BC77F2A" w14:textId="7E067429" w:rsidR="009F703C" w:rsidRDefault="009F703C" w:rsidP="009F703C">
      <w:pPr>
        <w:pStyle w:val="Otsikko2"/>
      </w:pPr>
      <w:r w:rsidRPr="009F703C">
        <w:t>Käyttötapauksen yleiskuvaus ja lopputulos</w:t>
      </w:r>
    </w:p>
    <w:p w14:paraId="53D9652E" w14:textId="6CC31A22" w:rsidR="00932E0D" w:rsidRDefault="00932E0D" w:rsidP="00932E0D">
      <w:pPr>
        <w:pStyle w:val="Leipteksti"/>
      </w:pPr>
      <w:r>
        <w:t xml:space="preserve">Käyttötapaus kuvaa arkistoasiakirja-tyyppisen asiakirjan korvaavan version </w:t>
      </w:r>
      <w:r w:rsidR="00D579CA">
        <w:t>tallennuksen</w:t>
      </w:r>
      <w:r>
        <w:t xml:space="preserve">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5AF511A2" w:rsidR="00932E0D" w:rsidRDefault="00932E0D" w:rsidP="00C33701">
      <w:pPr>
        <w:pStyle w:val="Merkittyluettelo"/>
        <w:spacing w:after="0"/>
      </w:pPr>
      <w:r>
        <w:t>Ostopalvelun valtuutus (</w:t>
      </w:r>
      <w:r w:rsidR="0019618B">
        <w:t xml:space="preserve">näkymälyhenne </w:t>
      </w:r>
      <w:r>
        <w:t>OSVA) korvataan tämän käyttötapauksen mukaisesti</w:t>
      </w:r>
      <w:r w:rsidR="00D9267E">
        <w:t xml:space="preserve"> [LT1]</w:t>
      </w:r>
      <w:r>
        <w:t xml:space="preserve">. </w:t>
      </w:r>
    </w:p>
    <w:p w14:paraId="49A28E38" w14:textId="672D2261"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r w:rsidR="00F17F93">
        <w:t xml:space="preserve"> </w:t>
      </w:r>
      <w:r w:rsidR="00197E20">
        <w:t>rekisteri</w:t>
      </w:r>
      <w:r>
        <w:t xml:space="preserve">tasoinen: </w:t>
      </w:r>
      <w:r w:rsidR="00197E20">
        <w:t>rekisteri</w:t>
      </w:r>
      <w:r>
        <w:t>tasoisessa ostopalvelun valtuutuksessa ei yksilöidä potilasta.</w:t>
      </w:r>
    </w:p>
    <w:p w14:paraId="7C36D155" w14:textId="40F090B0" w:rsidR="00932E0D" w:rsidRDefault="00932E0D" w:rsidP="00D54165">
      <w:pPr>
        <w:pStyle w:val="Leipteksti"/>
        <w:numPr>
          <w:ilvl w:val="0"/>
          <w:numId w:val="16"/>
        </w:numPr>
      </w:pPr>
      <w:r>
        <w:t xml:space="preserve">Ostopalvelun tuottaja voi päivittää ostopalvelun valtuutukselle tuottaja-tiedon tietyin rajoituksin ja </w:t>
      </w:r>
      <w:r w:rsidR="00493B53">
        <w:t>tallentaa</w:t>
      </w:r>
      <w:r>
        <w:t xml:space="preserve"> sen ostopalvelun järjestäjän arkistoasiakirjat-rekisteriin.  </w:t>
      </w:r>
    </w:p>
    <w:p w14:paraId="5E09A5A9" w14:textId="0D6C0AC1" w:rsidR="00932E0D" w:rsidRDefault="00932E0D" w:rsidP="00932E0D">
      <w:pPr>
        <w:pStyle w:val="Merkittyluettelo"/>
      </w:pPr>
      <w:r>
        <w:t>Luovutusilmoituksesta (</w:t>
      </w:r>
      <w:r w:rsidR="0019618B">
        <w:t xml:space="preserve">näkymälyhenne </w:t>
      </w:r>
      <w:r>
        <w:t xml:space="preserve">LILM) ei voi </w:t>
      </w:r>
      <w:r w:rsidR="00493B53">
        <w:t>tallentaa</w:t>
      </w:r>
      <w:r>
        <w:t xml:space="preserve"> korvaavaa versiota. Luovutusilmoitus mitätöidään tarvittaessa arkistonhoitajan käyttöliittymästä.</w:t>
      </w:r>
    </w:p>
    <w:p w14:paraId="58A33D55" w14:textId="64B398A5" w:rsidR="00932E0D" w:rsidRPr="00932E0D" w:rsidRDefault="00932E0D" w:rsidP="00932E0D">
      <w:pPr>
        <w:pStyle w:val="Leipteksti"/>
      </w:pPr>
      <w:r>
        <w:t xml:space="preserve">Käyttötapauksen lopputuloksena arkistoasiakirjasta on </w:t>
      </w:r>
      <w:r w:rsidR="0018633A">
        <w:t>tallennettu</w:t>
      </w:r>
      <w:r>
        <w:t xml:space="preserve"> </w:t>
      </w:r>
      <w:r w:rsidR="007D5DCB">
        <w:t>Potilastietovarantoon</w:t>
      </w:r>
      <w:r>
        <w:t xml:space="preserve"> uusi voimassa oleva versio (lomakeasiakirja) tai mitätöivä versio (tyhjä asiakirja) ja potilastietojärjestelmässä on </w:t>
      </w:r>
      <w:r w:rsidR="0018633A">
        <w:t>Kantaan tallennuksesta</w:t>
      </w:r>
      <w:r>
        <w:t>.</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1E828E72" w:rsidR="00291159" w:rsidRPr="00291159" w:rsidRDefault="00AD1EB6" w:rsidP="00291159">
      <w:pPr>
        <w:pStyle w:val="Numeroituluettelo"/>
      </w:pPr>
      <w:r>
        <w:t>Potilastietovaranto ja Kanta-viestinvälitys, jatkossa Potilastietovaranto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498CC17F" w:rsidR="00291159" w:rsidRDefault="00291159" w:rsidP="00A642C1">
      <w:pPr>
        <w:pStyle w:val="Luettelokappale"/>
        <w:numPr>
          <w:ilvl w:val="0"/>
          <w:numId w:val="38"/>
        </w:numPr>
      </w:pPr>
      <w:r>
        <w:t>potilasta ei yksilöidä, kun kyseessä on</w:t>
      </w:r>
      <w:r w:rsidR="00F17F93">
        <w:t xml:space="preserve"> </w:t>
      </w:r>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650B209C" w:rsidR="00291159" w:rsidRDefault="00291159" w:rsidP="00291159">
      <w:pPr>
        <w:pStyle w:val="Numeroituluettelo"/>
      </w:pPr>
      <w:r>
        <w:t xml:space="preserve">Järjestelmässä tallennetaan merkintä arkistoasiakirjan </w:t>
      </w:r>
      <w:r w:rsidR="00493B53">
        <w:t>Kantaan tallennetavasta</w:t>
      </w:r>
      <w:r>
        <w:t xml:space="preserve">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0CCC28C2" w:rsidR="00291159" w:rsidRDefault="00291159" w:rsidP="00A642C1">
      <w:pPr>
        <w:pStyle w:val="Luettelokappale"/>
        <w:numPr>
          <w:ilvl w:val="0"/>
          <w:numId w:val="38"/>
        </w:numPr>
      </w:pPr>
      <w:r>
        <w:t xml:space="preserve">Asiakirjan päivittäminen: Järjestelmä muodostaa merkinnästä </w:t>
      </w:r>
      <w:r w:rsidR="00493B53">
        <w:t xml:space="preserve">Kantaan tallennettavan CDA </w:t>
      </w:r>
      <w:r>
        <w:t xml:space="preserve">R2 -asiakirjan käyttötapauksessa </w:t>
      </w:r>
      <w:r w:rsidR="00493B53">
        <w:t>Tallenna</w:t>
      </w:r>
      <w:r>
        <w:t xml:space="preserve"> arkistoasiakirja kuvattujen periaatteiden mukaisesti. Poikkeuksena ostopalvelun tuottaja voi </w:t>
      </w:r>
      <w:r w:rsidR="00493B53">
        <w:t>tallentaa</w:t>
      </w:r>
      <w:r>
        <w:t xml:space="preserve"> ostopalvelun järjestäjän rekisteriin [V1].</w:t>
      </w:r>
    </w:p>
    <w:p w14:paraId="2BFEFE86" w14:textId="4936B496" w:rsidR="00291159" w:rsidRDefault="00291159" w:rsidP="00A642C1">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A642C1">
      <w:pPr>
        <w:pStyle w:val="Luettelokappale"/>
        <w:numPr>
          <w:ilvl w:val="0"/>
          <w:numId w:val="38"/>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w:t>
      </w:r>
      <w:proofErr w:type="spellStart"/>
      <w:r>
        <w:t>setId</w:t>
      </w:r>
      <w:proofErr w:type="spellEnd"/>
      <w:r>
        <w:t>)</w:t>
      </w:r>
    </w:p>
    <w:p w14:paraId="20192189" w14:textId="77D58E9D" w:rsidR="00291159" w:rsidRDefault="00291159" w:rsidP="00D54165">
      <w:pPr>
        <w:pStyle w:val="Luettelokappale"/>
        <w:numPr>
          <w:ilvl w:val="1"/>
          <w:numId w:val="5"/>
        </w:numPr>
      </w:pPr>
      <w:r>
        <w:t>asiakirjan versionumero kasvaa yhdellä</w:t>
      </w:r>
    </w:p>
    <w:p w14:paraId="7F285085" w14:textId="1F329E17" w:rsidR="00291159" w:rsidRDefault="00291159"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6F8B1" w14:textId="77777777" w:rsidR="003C40C1" w:rsidRDefault="003C40C1" w:rsidP="003C40C1">
      <w:pPr>
        <w:pStyle w:val="Luettelokappale"/>
        <w:numPr>
          <w:ilvl w:val="1"/>
          <w:numId w:val="5"/>
        </w:numPr>
      </w:pPr>
      <w:r>
        <w:t>ostopalvelun valtuutuksen tunniste (</w:t>
      </w:r>
      <w:proofErr w:type="spellStart"/>
      <w:r>
        <w:t>codeId</w:t>
      </w:r>
      <w:proofErr w:type="spellEnd"/>
      <w:r>
        <w:t xml:space="preserve"> 2) -tieto ei muutu [LT2]</w:t>
      </w:r>
    </w:p>
    <w:p w14:paraId="73E78DC7" w14:textId="77777777" w:rsidR="003C40C1" w:rsidRDefault="003C40C1" w:rsidP="00735C21">
      <w:pPr>
        <w:ind w:left="2838"/>
      </w:pP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5FB0AA8D" w:rsidR="00291159" w:rsidRDefault="00291159" w:rsidP="00291159">
      <w:pPr>
        <w:pStyle w:val="Numeroituluettelo"/>
        <w:spacing w:after="0"/>
      </w:pPr>
      <w:r>
        <w:t xml:space="preserve">Järjestelmä arkistoi asiakirjan alikäyttötapauksen </w:t>
      </w:r>
      <w:r w:rsidR="00493B53">
        <w:t>Tallenna</w:t>
      </w:r>
      <w:r>
        <w:t xml:space="preserve"> asiakirja mukaisesti välittömästi asiakirjan muodostamisen jälkeen. [V4] </w:t>
      </w:r>
    </w:p>
    <w:p w14:paraId="6E48FA77" w14:textId="37B528AE" w:rsidR="00291159" w:rsidRDefault="00291159" w:rsidP="00A642C1">
      <w:pPr>
        <w:pStyle w:val="Luettelokappale"/>
        <w:numPr>
          <w:ilvl w:val="0"/>
          <w:numId w:val="38"/>
        </w:numPr>
      </w:pPr>
      <w:r>
        <w:t>MR-sanoma on RCMR_IN100016 FI01</w:t>
      </w:r>
    </w:p>
    <w:p w14:paraId="00BD996D" w14:textId="79D776A7" w:rsidR="00291159" w:rsidRDefault="00291159" w:rsidP="00A642C1">
      <w:pPr>
        <w:pStyle w:val="Luettelokappale"/>
        <w:numPr>
          <w:ilvl w:val="0"/>
          <w:numId w:val="38"/>
        </w:numPr>
      </w:pPr>
      <w:r>
        <w:t>Palvelupyyntö on PP32, Arkistoasiakirjojen arkistointi</w:t>
      </w:r>
    </w:p>
    <w:p w14:paraId="04B3972F" w14:textId="28532C69" w:rsidR="00291159" w:rsidRDefault="00291159" w:rsidP="00A642C1">
      <w:pPr>
        <w:pStyle w:val="Luettelokappale"/>
        <w:numPr>
          <w:ilvl w:val="0"/>
          <w:numId w:val="38"/>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0A367A74" w:rsidR="00291159" w:rsidRDefault="00291159" w:rsidP="00291159">
      <w:pPr>
        <w:pStyle w:val="Numeroituluettelo"/>
      </w:pPr>
      <w:r>
        <w:t xml:space="preserve">Järjestelmä tallentaa tiedon siitä, että merkintä on </w:t>
      </w:r>
      <w:r w:rsidR="0018633A">
        <w:t>tallennettu</w:t>
      </w:r>
      <w:r>
        <w:t>.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606D089C" w:rsidR="00291159" w:rsidRDefault="00291159" w:rsidP="00291159">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3F56A83E" w14:textId="77777777" w:rsidR="003321D9" w:rsidRPr="00291159" w:rsidRDefault="003321D9" w:rsidP="00291159">
      <w:pPr>
        <w:pStyle w:val="Leipteksti"/>
        <w:spacing w:after="0"/>
      </w:pPr>
    </w:p>
    <w:p w14:paraId="598CE241" w14:textId="0FE2613A" w:rsidR="003321D9" w:rsidRDefault="003321D9" w:rsidP="003321D9">
      <w:pPr>
        <w:pStyle w:val="Otsikko2"/>
      </w:pPr>
      <w:r>
        <w:t>Lisätietoja</w:t>
      </w:r>
    </w:p>
    <w:p w14:paraId="7199B772" w14:textId="77777777" w:rsidR="003321D9" w:rsidRDefault="003321D9" w:rsidP="003321D9">
      <w:pPr>
        <w:pStyle w:val="Leipteksti"/>
      </w:pPr>
      <w:r>
        <w:t>LT1 Ostopalvelun valtuutuksen lomakerakenne</w:t>
      </w:r>
    </w:p>
    <w:p w14:paraId="311F800F" w14:textId="77777777" w:rsidR="003321D9" w:rsidRDefault="003321D9" w:rsidP="00735C21">
      <w:pPr>
        <w:pStyle w:val="Leipteksti"/>
        <w:spacing w:after="0"/>
      </w:pPr>
      <w:r>
        <w:t>Ostopalvelun valtuutuksesta (näkymälyhenne OSVA, näkymätunnus 362) on käytössä kaksi versiota, jotka molemmat on julkaistu koodistopalvelussa:</w:t>
      </w:r>
    </w:p>
    <w:p w14:paraId="20808BCE" w14:textId="679E0A0E" w:rsidR="003321D9" w:rsidRDefault="003321D9">
      <w:pPr>
        <w:pStyle w:val="Leipteksti"/>
        <w:spacing w:after="0"/>
      </w:pPr>
      <w:r>
        <w:t>eArkisto/Lomake - Ostopalvelun valtuutus 20140331 (1.2.246.537.6.12.2002.362.20140311)</w:t>
      </w:r>
    </w:p>
    <w:p w14:paraId="7AB8B912" w14:textId="29DC0D6A" w:rsidR="003321D9" w:rsidRDefault="003321D9">
      <w:pPr>
        <w:pStyle w:val="Leipteksti"/>
        <w:spacing w:after="0"/>
      </w:pPr>
      <w:r>
        <w:t>eArkisto/Lomake - Ostopalvelun valtuutus 20200101 (1.2.246.537.6.12.2002.362.20200101)</w:t>
      </w:r>
    </w:p>
    <w:p w14:paraId="79FB5473" w14:textId="39E3C1C7" w:rsidR="003321D9" w:rsidRDefault="003321D9" w:rsidP="003321D9">
      <w:pPr>
        <w:pStyle w:val="Leipteksti"/>
        <w:spacing w:after="0"/>
      </w:pPr>
    </w:p>
    <w:p w14:paraId="718DCED3" w14:textId="733A0E40" w:rsidR="003321D9" w:rsidRDefault="003321D9" w:rsidP="003321D9">
      <w:pPr>
        <w:pStyle w:val="Leipteksti"/>
        <w:spacing w:after="0"/>
      </w:pPr>
      <w:r w:rsidRPr="003321D9">
        <w:t xml:space="preserve">Korvaustilanteessa lomakkeen versiolla </w:t>
      </w:r>
      <w:r>
        <w:t>20140331</w:t>
      </w:r>
      <w:r w:rsidRPr="003321D9">
        <w:t xml:space="preserve"> </w:t>
      </w:r>
      <w:r w:rsidR="0018633A">
        <w:t>tallennettu</w:t>
      </w:r>
      <w:r w:rsidRPr="003321D9">
        <w:t xml:space="preserve">ja </w:t>
      </w:r>
      <w:r>
        <w:t>ostopalvelun valtuutuksia</w:t>
      </w:r>
      <w:r w:rsidRPr="003321D9">
        <w:t xml:space="preserve"> voi versioida </w:t>
      </w:r>
      <w:r>
        <w:t xml:space="preserve"> 20200101 </w:t>
      </w:r>
      <w:r w:rsidRPr="003321D9">
        <w:t xml:space="preserve">-version lomakkeella. Lomakkeen versiolla </w:t>
      </w:r>
      <w:r>
        <w:t>20200101</w:t>
      </w:r>
      <w:r w:rsidRPr="003321D9">
        <w:t xml:space="preserve"> </w:t>
      </w:r>
      <w:r w:rsidR="0018633A">
        <w:t>tallennettu</w:t>
      </w:r>
      <w:r w:rsidRPr="003321D9">
        <w:t xml:space="preserve">ja </w:t>
      </w:r>
      <w:r>
        <w:t>ostopalvelun valtuutuksia</w:t>
      </w:r>
      <w:r w:rsidRPr="003321D9">
        <w:t xml:space="preserve"> ei voi versioida </w:t>
      </w:r>
      <w:r>
        <w:t>20140331</w:t>
      </w:r>
      <w:r w:rsidRPr="003321D9">
        <w:t xml:space="preserve"> -version lomakkeella.</w:t>
      </w:r>
    </w:p>
    <w:p w14:paraId="0F110B29" w14:textId="4CDFD2C6" w:rsidR="003C40C1" w:rsidRDefault="003C40C1" w:rsidP="003321D9">
      <w:pPr>
        <w:pStyle w:val="Leipteksti"/>
        <w:spacing w:after="0"/>
      </w:pPr>
    </w:p>
    <w:p w14:paraId="147643D5" w14:textId="77777777" w:rsidR="003C40C1" w:rsidRDefault="003C40C1" w:rsidP="003C40C1">
      <w:pPr>
        <w:pStyle w:val="Leipteksti"/>
      </w:pPr>
      <w:r>
        <w:t>LT2 Ostopalvelun valtuutuksen lomakkeen tietokentän tunnisteen (codeId) 2 käyttö</w:t>
      </w:r>
    </w:p>
    <w:p w14:paraId="1814F914" w14:textId="77777777" w:rsidR="003C40C1" w:rsidRDefault="003C40C1" w:rsidP="003C40C1">
      <w:pPr>
        <w:pStyle w:val="Leipteksti"/>
        <w:spacing w:after="0"/>
      </w:pPr>
      <w:r>
        <w:t>Ostopalvelun valtuutuksen tunniste on ostopalvelun valtuutus -asiakirjan lomakesisällössä annettu yksilöivä tunniste (eArkisto/Lomake - Ostopalvelun valtuutus 1.2.246.537.6.12.2002.362, codeId 2), joka saa arvon seuraavasti ja joka ei muutu versioitaessa asiakirjaa:</w:t>
      </w:r>
    </w:p>
    <w:p w14:paraId="77A43EAB" w14:textId="77777777" w:rsidR="003C40C1" w:rsidRDefault="003C40C1" w:rsidP="003C40C1">
      <w:pPr>
        <w:pStyle w:val="Leipteksti"/>
        <w:spacing w:after="0"/>
      </w:pPr>
      <w:r>
        <w:t>-  Osva-lomakkeen versio 1.2.246.537.6.12.2002.362.20140311: Ostopalvelun valtuutus asiakirjan setId</w:t>
      </w:r>
    </w:p>
    <w:p w14:paraId="73050E1E" w14:textId="77777777" w:rsidR="003C40C1" w:rsidRPr="003321D9" w:rsidRDefault="003C40C1" w:rsidP="003C40C1">
      <w:pPr>
        <w:pStyle w:val="Leipteksti"/>
        <w:spacing w:after="0"/>
      </w:pPr>
      <w:r>
        <w:t xml:space="preserve">-  Osva2-lomakkeen versio 1.2.246.537.6.12.2002.362. 20200101: Ostopalvelun valtuutus -asiakirjan setId tai valtuutukselle (versiossa 1) generoitu yksilöivä tunnus </w:t>
      </w:r>
    </w:p>
    <w:p w14:paraId="41A5E606" w14:textId="77777777" w:rsidR="003C40C1" w:rsidRPr="003321D9" w:rsidRDefault="003C40C1" w:rsidP="003321D9">
      <w:pPr>
        <w:pStyle w:val="Leipteksti"/>
        <w:spacing w:after="0"/>
      </w:pPr>
    </w:p>
    <w:p w14:paraId="4535E1AC" w14:textId="32AC02AC" w:rsidR="009F703C" w:rsidRDefault="00076B9B" w:rsidP="00291159">
      <w:pPr>
        <w:pStyle w:val="Otsikko1"/>
        <w:spacing w:before="220"/>
      </w:pPr>
      <w:r>
        <w:br w:type="page"/>
      </w:r>
      <w:bookmarkStart w:id="93" w:name="_Toc191902108"/>
      <w:bookmarkStart w:id="94" w:name="_Toc216167923"/>
      <w:bookmarkStart w:id="95" w:name="_Toc37062058"/>
      <w:bookmarkStart w:id="96" w:name="_Toc216782563"/>
      <w:bookmarkEnd w:id="93"/>
      <w:bookmarkEnd w:id="94"/>
      <w:r w:rsidR="00291159">
        <w:lastRenderedPageBreak/>
        <w:t>Hae potilasasiakirjoja (PPB</w:t>
      </w:r>
      <w:r w:rsidR="003504FB">
        <w:t>, PPB11</w:t>
      </w:r>
      <w:r w:rsidR="00291159">
        <w:t>)</w:t>
      </w:r>
      <w:bookmarkEnd w:id="95"/>
      <w:bookmarkEnd w:id="96"/>
    </w:p>
    <w:p w14:paraId="3F1F4FC3" w14:textId="28811B0C" w:rsidR="009F703C" w:rsidRDefault="009F703C" w:rsidP="009F703C">
      <w:pPr>
        <w:pStyle w:val="Otsikko2"/>
      </w:pPr>
      <w:r w:rsidRPr="009F703C">
        <w:t>Käyttötapauksen yleiskuvaus ja lopputulos</w:t>
      </w:r>
    </w:p>
    <w:p w14:paraId="2554DCC0" w14:textId="25AD0F0F" w:rsidR="00291159" w:rsidRDefault="00291159" w:rsidP="00291159">
      <w:pPr>
        <w:pStyle w:val="Leipteksti"/>
      </w:pPr>
      <w:r>
        <w:t xml:space="preserve">Käyttötapaus kuvaa hoito- ja/tai palvelutapahtuma-asiakirjojen tai niiden kuvailutietojen haun </w:t>
      </w:r>
      <w:r w:rsidR="001B2B7D">
        <w:t>Potilastietovarannosta</w:t>
      </w:r>
      <w:r>
        <w:t xml:space="preserve"> terveydenhuollon palvelunantajien rekistereistä kyselyparametrien mukaisesti huomioiden </w:t>
      </w:r>
      <w:r w:rsidR="008D11BE">
        <w:t xml:space="preserve">luovutustenhallinnan </w:t>
      </w:r>
      <w:r>
        <w:t xml:space="preserve">tiedot ja potilaan asettamat luovutuskiellot. </w:t>
      </w:r>
    </w:p>
    <w:p w14:paraId="3C6B2542" w14:textId="251E325C" w:rsidR="00291159" w:rsidRDefault="00291159" w:rsidP="00291159">
      <w:pPr>
        <w:pStyle w:val="Leipteksti"/>
      </w:pPr>
      <w:r>
        <w:t xml:space="preserve">Palvelupyyntö PPB on yleinen potilasasiakirjojen haun palvelupyyntö, joka palauttaa tiedot mahdollisimman laajasti. </w:t>
      </w:r>
      <w:r w:rsidR="007D5DCB">
        <w:t xml:space="preserve">Potilastietovaranto </w:t>
      </w:r>
      <w:r>
        <w:t xml:space="preserve">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24958086" w:rsidR="00291159" w:rsidRDefault="007D5DCB" w:rsidP="00291159">
      <w:pPr>
        <w:pStyle w:val="Leipteksti"/>
        <w:spacing w:after="0"/>
      </w:pPr>
      <w:r>
        <w:t xml:space="preserve">Potilastietovaranto </w:t>
      </w:r>
      <w:r w:rsidR="00291159">
        <w:t>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3F99B053" w14:textId="0875D48B" w:rsidR="00835286" w:rsidRDefault="00291159" w:rsidP="00B65798">
      <w:pPr>
        <w:pStyle w:val="Leipteksti"/>
        <w:numPr>
          <w:ilvl w:val="0"/>
          <w:numId w:val="17"/>
        </w:numPr>
        <w:spacing w:after="0"/>
      </w:pPr>
      <w:r>
        <w:t xml:space="preserve">Haku omasta potilasrekisteristä: Kyselysanomassa ei ole annettu hoitosuhteen todentavaa palvelutapahtumaa. Haussa palautuu hakevan organisaation oman rekisterin tiedot. </w:t>
      </w:r>
    </w:p>
    <w:p w14:paraId="2B677C8A" w14:textId="176F9A61" w:rsidR="00381E2F" w:rsidRPr="00381E2F" w:rsidRDefault="003504FB" w:rsidP="00697349">
      <w:pPr>
        <w:pStyle w:val="Leipteksti"/>
        <w:ind w:left="1778"/>
      </w:pPr>
      <w:r>
        <w:br/>
      </w:r>
      <w:r w:rsidR="00381E2F">
        <w:t>Käyttötapaus kattaa myös haun toimintansa päättäneen terveydenhuollon yksityisen rekisterinpitäjän rekisteristä</w:t>
      </w:r>
      <w:r w:rsidR="00B642EF">
        <w:t xml:space="preserve"> [LT4]</w:t>
      </w:r>
      <w:r w:rsidR="00381E2F">
        <w:t>.</w:t>
      </w:r>
    </w:p>
    <w:p w14:paraId="13B07175" w14:textId="4BFAFBAB" w:rsidR="00381E2F" w:rsidRDefault="00381E2F" w:rsidP="003504FB">
      <w:pPr>
        <w:pStyle w:val="Leipteksti"/>
        <w:numPr>
          <w:ilvl w:val="0"/>
          <w:numId w:val="17"/>
        </w:numPr>
      </w:pPr>
      <w:r>
        <w:lastRenderedPageBreak/>
        <w:t>Haku toimintansa päättäneen rekisterinpitäjän rekisteristä järjestämisvastuun perusteella. Kyselysanomassa ei ole annettu hoitosuhteen todentavaa palvelutapahtumaa. Sanoman lähettävä organisaatio on järjestämisvastuullinen toimija eli hyvinvointialue tai Helsingin kaupunki. Palvelupyyntö on PPB11.</w:t>
      </w:r>
      <w:r w:rsidR="006C2945">
        <w:t xml:space="preserve"> Palvelupyyntö ei ole käytössä hätätilanteessa eikä ennakkohakuna.</w:t>
      </w:r>
    </w:p>
    <w:p w14:paraId="6B4C73A5" w14:textId="7C637694" w:rsidR="00291159" w:rsidRDefault="00835286" w:rsidP="00D54165">
      <w:pPr>
        <w:pStyle w:val="Leipteksti"/>
        <w:numPr>
          <w:ilvl w:val="0"/>
          <w:numId w:val="17"/>
        </w:numPr>
      </w:pPr>
      <w:r>
        <w:t xml:space="preserve">Haku toimintansa päättäneen </w:t>
      </w:r>
      <w:r w:rsidR="00381E2F">
        <w:t>rekisterinpit</w:t>
      </w:r>
      <w:r w:rsidR="001F022D">
        <w:t>ä</w:t>
      </w:r>
      <w:r w:rsidR="00381E2F">
        <w:t>jän</w:t>
      </w:r>
      <w:r>
        <w:t xml:space="preserve"> rekisteristä yhteisliittymismallissa, jos palvelunantajat ovat sopineet yhteisrekisterinpitä</w:t>
      </w:r>
      <w:r w:rsidR="002463EA">
        <w:t>j</w:t>
      </w:r>
      <w:r>
        <w:t>yydestä.</w:t>
      </w:r>
      <w:r w:rsidRPr="00835286">
        <w:t xml:space="preserve"> </w:t>
      </w:r>
      <w:r>
        <w:t xml:space="preserve">Kyselysanomassa ei ole annettu hoitosuhteen todentavaa palvelutapahtumaa, ja sanomassa on ilmoitettava erityinen syy koodiarvolla 17. </w:t>
      </w:r>
      <w:r w:rsidR="00381E2F">
        <w:t xml:space="preserve">Palvelupyyntö on PPB. </w:t>
      </w:r>
      <w:r>
        <w:t xml:space="preserve">Haussa palautuu </w:t>
      </w:r>
      <w:r w:rsidR="002463EA">
        <w:t>toimintansa päättäneen</w:t>
      </w:r>
      <w:r>
        <w:t xml:space="preserve"> organisaation rekisterin tiedot.</w:t>
      </w:r>
      <w:r w:rsidR="00B65798">
        <w:t xml:space="preserve"> </w:t>
      </w:r>
      <w:r>
        <w:br/>
      </w:r>
    </w:p>
    <w:p w14:paraId="6EFD6CC3" w14:textId="77777777" w:rsidR="00291159" w:rsidRDefault="00291159" w:rsidP="00291159">
      <w:pPr>
        <w:pStyle w:val="Leipteksti"/>
        <w:spacing w:after="0"/>
      </w:pPr>
      <w:r>
        <w:t>Hakutilanteen lisäksi pääteltävät tiedot:</w:t>
      </w:r>
    </w:p>
    <w:p w14:paraId="520E86A1" w14:textId="59336BBC" w:rsidR="00291159" w:rsidRDefault="004A60EA" w:rsidP="00D54165">
      <w:pPr>
        <w:pStyle w:val="Leipteksti"/>
        <w:numPr>
          <w:ilvl w:val="0"/>
          <w:numId w:val="17"/>
        </w:numPr>
        <w:spacing w:after="0"/>
      </w:pPr>
      <w:r>
        <w:t>H</w:t>
      </w:r>
      <w:r w:rsidR="00291159">
        <w:t xml:space="preserve">aku </w:t>
      </w:r>
      <w:r w:rsidR="001B2B7D">
        <w:t>Potilastietovarannosta</w:t>
      </w:r>
      <w:r w:rsidR="00291159">
        <w:t xml:space="preserve"> hätätilanteessa [LT1]: Kyselysanomassa on annettu kyselyn erityinen syy, ’Hätähaku’. </w:t>
      </w:r>
      <w:r w:rsidR="00291159" w:rsidRPr="00291159">
        <w:t>Tiedot palautuvat, vaikka</w:t>
      </w:r>
      <w:r w:rsidR="00C073B7">
        <w:t xml:space="preserve"> </w:t>
      </w:r>
      <w:r w:rsidR="00A22A48">
        <w:t xml:space="preserve">informointi ja </w:t>
      </w:r>
      <w:r w:rsidR="00E96EEC">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A642C1">
      <w:pPr>
        <w:pStyle w:val="Luettelokappale"/>
        <w:numPr>
          <w:ilvl w:val="0"/>
          <w:numId w:val="38"/>
        </w:numPr>
      </w:pPr>
      <w:r>
        <w:t>Haetaan yhden potilaan tiedot. Asiakirjoja voidaan hakea henkilötunnuksella tai tilapäisellä yksilöintitunnuksella</w:t>
      </w:r>
    </w:p>
    <w:p w14:paraId="3AD5829E" w14:textId="5313CA22" w:rsidR="00291159" w:rsidRDefault="00291159" w:rsidP="00A642C1">
      <w:pPr>
        <w:pStyle w:val="Luettelokappale"/>
        <w:numPr>
          <w:ilvl w:val="0"/>
          <w:numId w:val="38"/>
        </w:numPr>
      </w:pPr>
      <w:r>
        <w:t xml:space="preserve">Haku kohdistuu lähtökohtaisesti kaikkien terveydenhuollon palvelunantajien rekistereihin </w:t>
      </w:r>
    </w:p>
    <w:p w14:paraId="2C00ABE2" w14:textId="6FB4B3DC" w:rsidR="00291159" w:rsidRDefault="007D5DCB" w:rsidP="00A642C1">
      <w:pPr>
        <w:pStyle w:val="Luettelokappale"/>
        <w:numPr>
          <w:ilvl w:val="0"/>
          <w:numId w:val="38"/>
        </w:numPr>
      </w:pPr>
      <w:r>
        <w:t xml:space="preserve">Potilastietovaranto </w:t>
      </w:r>
      <w:r w:rsidR="00291159">
        <w:t>rajaa haun kyselyn lähettäjän omaan rekisteriin, jos potilaalla on tilapäinen henkilötunnus.</w:t>
      </w:r>
    </w:p>
    <w:p w14:paraId="30CED7B1" w14:textId="56E43532" w:rsidR="00291159" w:rsidRDefault="007D5DCB" w:rsidP="00A642C1">
      <w:pPr>
        <w:pStyle w:val="Luettelokappale"/>
        <w:numPr>
          <w:ilvl w:val="0"/>
          <w:numId w:val="38"/>
        </w:numPr>
      </w:pPr>
      <w:r>
        <w:t xml:space="preserve">Potilastietovaranto </w:t>
      </w:r>
      <w:r w:rsidR="00291159">
        <w:t>rajaa haun kyselyn lähettäjän omaan rekisteriin, jos kyselysanomassa ei välitetä hoitosuhteen todentavaa palvelutapahtumaa (tilanne E</w:t>
      </w:r>
      <w:r w:rsidR="001F022D">
        <w:t>) tai toimintansa päättäneen organisaation rekisteriin (tilanne</w:t>
      </w:r>
      <w:r w:rsidR="00B65798">
        <w:t xml:space="preserve"> </w:t>
      </w:r>
      <w:r w:rsidR="00381E2F">
        <w:t xml:space="preserve">F </w:t>
      </w:r>
      <w:r w:rsidR="00B65798">
        <w:t xml:space="preserve">ja </w:t>
      </w:r>
      <w:r w:rsidR="00381E2F">
        <w:t>G</w:t>
      </w:r>
      <w:r w:rsidR="00291159">
        <w:t>).</w:t>
      </w:r>
    </w:p>
    <w:p w14:paraId="3F00FAD1" w14:textId="20487D9B" w:rsidR="00DD612E" w:rsidRDefault="007D5DCB" w:rsidP="00A642C1">
      <w:pPr>
        <w:pStyle w:val="Luettelokappale"/>
        <w:numPr>
          <w:ilvl w:val="0"/>
          <w:numId w:val="38"/>
        </w:numPr>
      </w:pPr>
      <w:r>
        <w:t xml:space="preserve">Potilastietovaranto </w:t>
      </w:r>
      <w:r w:rsidR="00DD612E">
        <w:t>rajaa haun kyselyn lähettäjän</w:t>
      </w:r>
      <w:r w:rsidR="00F17F93">
        <w:t xml:space="preserve"> </w:t>
      </w:r>
      <w:r w:rsidR="00DD612E">
        <w:t>omaan rekisteriin, jos haetaan asiakirjojen kaikki versiot</w:t>
      </w:r>
      <w:r w:rsidR="00F17F93">
        <w:t xml:space="preserve"> </w:t>
      </w:r>
      <w:r w:rsidR="00DD612E">
        <w:t>(2) [LK6].</w:t>
      </w:r>
    </w:p>
    <w:p w14:paraId="0A356BEF" w14:textId="71985523" w:rsidR="00291159" w:rsidRDefault="00291159" w:rsidP="00A642C1">
      <w:pPr>
        <w:pStyle w:val="Luettelokappale"/>
        <w:numPr>
          <w:ilvl w:val="0"/>
          <w:numId w:val="38"/>
        </w:numPr>
      </w:pPr>
      <w:r>
        <w:lastRenderedPageBreak/>
        <w:t xml:space="preserve">Jos potilas ei ole </w:t>
      </w:r>
      <w:r w:rsidR="00E96EEC">
        <w:t>antanut luovutuslupaa</w:t>
      </w:r>
      <w:r>
        <w:t xml:space="preserve"> eikä kyseessä ole hätähaku, </w:t>
      </w:r>
      <w:r w:rsidR="007D5DCB">
        <w:t xml:space="preserve">Potilastietovaranto </w:t>
      </w:r>
      <w:r>
        <w:t xml:space="preserve">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39715FE8" w:rsidR="00AA7DE5" w:rsidRDefault="00C070D9" w:rsidP="00AA7DE5">
      <w:pPr>
        <w:pStyle w:val="Luettelokappale"/>
        <w:numPr>
          <w:ilvl w:val="2"/>
          <w:numId w:val="5"/>
        </w:numPr>
        <w:spacing w:before="120"/>
      </w:pPr>
      <w:r>
        <w:t xml:space="preserve">31.12.2022 asti: </w:t>
      </w:r>
      <w:r w:rsidR="00AA7DE5">
        <w:t xml:space="preserve">Jos kyselyn lähettäjä kuuluu sairaanhoitopiirin yhteisrekisteriin ja potilasta on informoitu ko. sairaanhoitopiirin yhteisestä potilastietorekisteristä, </w:t>
      </w:r>
      <w:r w:rsidR="007D5DCB">
        <w:t xml:space="preserve">Potilastietovaranto </w:t>
      </w:r>
      <w:r w:rsidR="00AA7DE5">
        <w:t>rajaa haun yhteisrekisteriin, johon kyselyn lähettäjä kuuluu</w:t>
      </w:r>
      <w:r w:rsidR="00805180">
        <w:t xml:space="preserve"> </w:t>
      </w:r>
    </w:p>
    <w:p w14:paraId="06335DE6" w14:textId="3BD2EA1B" w:rsidR="00C070D9" w:rsidRDefault="00C070D9" w:rsidP="00C070D9">
      <w:pPr>
        <w:pStyle w:val="Luettelokappale"/>
        <w:numPr>
          <w:ilvl w:val="2"/>
          <w:numId w:val="5"/>
        </w:numPr>
        <w:spacing w:before="120"/>
      </w:pPr>
      <w:r>
        <w:t>1.1.2023 alkaen: Jos kyselyn lähettäjä kuuluu Uudenmaan maakunnan hyvinvointialueeseen, Helsingin kaupunkiin tai</w:t>
      </w:r>
      <w:r w:rsidRPr="00C070D9">
        <w:t xml:space="preserve"> HUS-yhtymä</w:t>
      </w:r>
      <w:r>
        <w:t>ä</w:t>
      </w:r>
      <w:r w:rsidRPr="00C070D9">
        <w:t>n</w:t>
      </w:r>
      <w:r>
        <w:t>,</w:t>
      </w:r>
      <w:r w:rsidR="00702C8B">
        <w:t xml:space="preserve"> </w:t>
      </w:r>
      <w:r w:rsidR="007D5DCB">
        <w:t xml:space="preserve">Potilastietovaranto </w:t>
      </w:r>
      <w:r w:rsidR="00702C8B">
        <w:t xml:space="preserve">rajaa haun edellä mainittujen palvelunantajien rekistereihin, mikäli potilasta on </w:t>
      </w:r>
      <w:r w:rsidRPr="00C070D9">
        <w:t>informoitu</w:t>
      </w:r>
      <w:r w:rsidR="00702C8B">
        <w:t xml:space="preserve"> Uudenmaan väliaikaisesta tiedonsaantioikeudesta</w:t>
      </w:r>
      <w:r w:rsidR="00BD3175">
        <w:t xml:space="preserve"> </w:t>
      </w:r>
      <w:r w:rsidR="00A23055">
        <w:t>[LT2</w:t>
      </w:r>
      <w:r w:rsidR="00543DA2">
        <w:t>, LT3</w:t>
      </w:r>
      <w:r w:rsidR="00A23055">
        <w:t>]</w:t>
      </w:r>
      <w:r w:rsidRPr="00C070D9">
        <w:t>.</w:t>
      </w:r>
    </w:p>
    <w:p w14:paraId="6685ABA3" w14:textId="369FE89E" w:rsidR="00AA7DE5" w:rsidRDefault="00AA7DE5" w:rsidP="00B402BD">
      <w:pPr>
        <w:pStyle w:val="Luettelokappale"/>
        <w:numPr>
          <w:ilvl w:val="2"/>
          <w:numId w:val="5"/>
        </w:numPr>
        <w:spacing w:before="120"/>
      </w:pPr>
      <w:r>
        <w:t xml:space="preserve">Muuten </w:t>
      </w:r>
      <w:r w:rsidR="007D5DCB">
        <w:t xml:space="preserve">Potilastietovaranto </w:t>
      </w:r>
      <w:r>
        <w:t>rajaa haun kyselyn lähettäjän omaan rekisteriin</w:t>
      </w:r>
    </w:p>
    <w:p w14:paraId="587A60D1" w14:textId="6B403F97" w:rsidR="009E461E" w:rsidRDefault="009E461E">
      <w:pPr>
        <w:pStyle w:val="Luettelokappale"/>
        <w:numPr>
          <w:ilvl w:val="1"/>
          <w:numId w:val="5"/>
        </w:numPr>
        <w:spacing w:before="120"/>
      </w:pPr>
      <w:r>
        <w:t xml:space="preserve">tilanteessa D (ostopalvelu) </w:t>
      </w:r>
      <w:r w:rsidR="007D5DCB">
        <w:t xml:space="preserve">Potilastietovaranto </w:t>
      </w:r>
      <w:r>
        <w:t>rajaa haun palvelunjärjestäjän rekisteriin</w:t>
      </w:r>
    </w:p>
    <w:p w14:paraId="62952A24" w14:textId="6E44A766" w:rsidR="00291159" w:rsidRDefault="00AD1EB6" w:rsidP="00A642C1">
      <w:pPr>
        <w:pStyle w:val="Luettelokappale"/>
        <w:numPr>
          <w:ilvl w:val="0"/>
          <w:numId w:val="38"/>
        </w:numPr>
      </w:pPr>
      <w:r>
        <w:t xml:space="preserve">Potilastietovaranto </w:t>
      </w:r>
      <w:r w:rsidR="00291159">
        <w:t>rajaa hakutuloksen potilaan mahdollisesti asettamien luovutuskieltojen mukaisesti.</w:t>
      </w:r>
    </w:p>
    <w:p w14:paraId="5D4CA4C0" w14:textId="77777777" w:rsidR="00291159" w:rsidRDefault="00291159" w:rsidP="00291159">
      <w:pPr>
        <w:pStyle w:val="Luettelokappale"/>
        <w:ind w:left="2478"/>
      </w:pPr>
    </w:p>
    <w:p w14:paraId="7BF75187" w14:textId="3BD9F2A5" w:rsidR="00291159" w:rsidRPr="00291159" w:rsidRDefault="00291159" w:rsidP="00291159">
      <w:pPr>
        <w:pStyle w:val="Leipteksti"/>
      </w:pPr>
      <w:r>
        <w:t xml:space="preserve">Käyttötapauksen lopputuloksena hakeva potilastietojärjestelmä on vastaanottanut </w:t>
      </w:r>
      <w:r w:rsidR="00977FB5">
        <w:t>Potilastietovarannon</w:t>
      </w:r>
      <w:r>
        <w:t xml:space="preserve">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2EC24C0E" w:rsidR="00291159" w:rsidRPr="00291159" w:rsidRDefault="00AD1EB6" w:rsidP="00291159">
      <w:pPr>
        <w:pStyle w:val="Numeroituluettelo"/>
      </w:pPr>
      <w:r>
        <w:t>Potilastietovaranto ja Kanta-viestinvälitys, jatkossa Potilastietovaranto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A642C1">
      <w:pPr>
        <w:pStyle w:val="Luettelokappale"/>
        <w:numPr>
          <w:ilvl w:val="0"/>
          <w:numId w:val="38"/>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A988861" w:rsidR="00291159" w:rsidRDefault="00291159" w:rsidP="00291159">
      <w:pPr>
        <w:pStyle w:val="Numeroituluettelo"/>
      </w:pPr>
      <w:r>
        <w:t xml:space="preserve">Tilanteessa C hoitosuhteen todentava palvelutapahtuma on </w:t>
      </w:r>
      <w:r w:rsidR="0018633A">
        <w:t>tallennettu</w:t>
      </w:r>
      <w:r>
        <w:t xml:space="preserve"> hakevan organisaation omaan rekisteriin. </w:t>
      </w:r>
    </w:p>
    <w:p w14:paraId="0CE5FD87" w14:textId="56068A2B" w:rsidR="00291159" w:rsidRDefault="00291159" w:rsidP="00291159">
      <w:pPr>
        <w:pStyle w:val="Numeroituluettelo"/>
        <w:spacing w:after="0"/>
      </w:pPr>
      <w:r>
        <w:lastRenderedPageBreak/>
        <w:t xml:space="preserve">Tilanteessa D (haku ostopalvelutilanteessa) hoitosuhteen todentava palvelutapahtuma on </w:t>
      </w:r>
      <w:r w:rsidR="0018633A">
        <w:t>tallennettu</w:t>
      </w:r>
      <w:r>
        <w:t xml:space="preserve"> ostopalvelun järjestäjän rekisteriin, ja siinä on yksilöity ostopalvelun valtuutus. [LT1]</w:t>
      </w:r>
    </w:p>
    <w:p w14:paraId="6E3BCE13" w14:textId="02C0C850" w:rsidR="00291159" w:rsidRDefault="00291159" w:rsidP="00A642C1">
      <w:pPr>
        <w:pStyle w:val="Luettelokappale"/>
        <w:numPr>
          <w:ilvl w:val="0"/>
          <w:numId w:val="38"/>
        </w:numPr>
      </w:pPr>
      <w:r>
        <w:t xml:space="preserve">Yksilöidyssä ostopalvelun valtuutuksessa on valtuutettu se rekisteri, johon palvelutapahtuma on </w:t>
      </w:r>
      <w:r w:rsidR="0018633A">
        <w:t>tallennettu</w:t>
      </w:r>
      <w:r>
        <w:t>, sill</w:t>
      </w:r>
      <w:r w:rsidR="008953B7">
        <w:t>e</w:t>
      </w:r>
      <w:r w:rsidR="00F17F93">
        <w:t xml:space="preserve"> </w:t>
      </w:r>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09052982" w:rsidR="00291159" w:rsidRDefault="00291159" w:rsidP="00291159">
      <w:pPr>
        <w:pStyle w:val="Numeroituluettelo"/>
      </w:pPr>
      <w:r>
        <w:t xml:space="preserve">Jos kyseessä on sivutetun hakutuloksen jatkohaku, järjestelmällä on tiedossa </w:t>
      </w:r>
      <w:r w:rsidR="00AD1EB6">
        <w:t>Potilastietovarannon</w:t>
      </w:r>
      <w:r>
        <w:t xml:space="preserve"> palauttamat tiedot jatkohakua varten [LM4].</w:t>
      </w:r>
    </w:p>
    <w:p w14:paraId="03D19442" w14:textId="40BB4636" w:rsidR="00381E2F" w:rsidRDefault="00381E2F" w:rsidP="00381E2F">
      <w:pPr>
        <w:pStyle w:val="Numeroituluettelo"/>
        <w:spacing w:after="0"/>
      </w:pPr>
      <w:r>
        <w:t xml:space="preserve">Lisäksi tilanteessa </w:t>
      </w:r>
      <w:r w:rsidR="00B642EF">
        <w:t>F</w:t>
      </w:r>
      <w:r>
        <w:t xml:space="preserve"> (haku toimintansa päättäneen rekisterinpitäjän rekisteristä </w:t>
      </w:r>
      <w:r w:rsidR="00B642EF">
        <w:t>järjestämisvastuun perusteella</w:t>
      </w:r>
      <w:r>
        <w:t>):</w:t>
      </w:r>
    </w:p>
    <w:p w14:paraId="34C850D4" w14:textId="00EC3C98" w:rsidR="00381E2F" w:rsidRDefault="00B642EF"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r w:rsidR="00381E2F">
        <w:t>.</w:t>
      </w:r>
    </w:p>
    <w:p w14:paraId="09E27C77" w14:textId="4730C37C" w:rsidR="00B65798" w:rsidRDefault="00B65798" w:rsidP="00B65798">
      <w:pPr>
        <w:pStyle w:val="Numeroituluettelo"/>
        <w:spacing w:after="0"/>
      </w:pPr>
      <w:r>
        <w:t xml:space="preserve">Lisäksi tilanteessa </w:t>
      </w:r>
      <w:r w:rsidR="00381E2F">
        <w:t>G</w:t>
      </w:r>
      <w:r>
        <w:t xml:space="preserve"> (haku toimintansa päättäneen rekisterinpitäjän rekisteristä yhteisliittymismallissa):</w:t>
      </w:r>
    </w:p>
    <w:p w14:paraId="50CDA590" w14:textId="77777777" w:rsidR="00B65798" w:rsidRDefault="00B65798"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40CAFDA1" w14:textId="77777777" w:rsidR="00B65798" w:rsidRPr="00291159" w:rsidRDefault="00B65798" w:rsidP="00B642EF">
      <w:pPr>
        <w:pStyle w:val="Numeroituluettelo"/>
        <w:numPr>
          <w:ilvl w:val="0"/>
          <w:numId w:val="0"/>
        </w:numPr>
      </w:pP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A642C1">
      <w:pPr>
        <w:pStyle w:val="Luettelokappale"/>
        <w:numPr>
          <w:ilvl w:val="0"/>
          <w:numId w:val="38"/>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t>tilanteessa B (asiakirjat): RCMR_IN100031FI01</w:t>
      </w:r>
    </w:p>
    <w:p w14:paraId="35B25832" w14:textId="2004E43C" w:rsidR="00291159" w:rsidRDefault="00291159" w:rsidP="00A642C1">
      <w:pPr>
        <w:pStyle w:val="Luettelokappale"/>
        <w:numPr>
          <w:ilvl w:val="0"/>
          <w:numId w:val="38"/>
        </w:numPr>
      </w:pPr>
      <w:r>
        <w:t>Palvelupyyntö on PPB [LK3]</w:t>
      </w:r>
      <w:r w:rsidR="00B642EF">
        <w:br/>
        <w:t xml:space="preserve">Poikkeus tilanteessa F: PPB11, </w:t>
      </w:r>
      <w:r w:rsidR="00B642EF" w:rsidRPr="00B642EF">
        <w:t>Potilasasiakirjojen haku toimintansa päättäneen rekisterinpitäjän rekisteristä</w:t>
      </w:r>
      <w:r w:rsidR="006C2945">
        <w:t xml:space="preserve"> [LT</w:t>
      </w:r>
      <w:r w:rsidR="006B43C0">
        <w:t>5</w:t>
      </w:r>
      <w:r w:rsidR="006C2945">
        <w:t>]</w:t>
      </w:r>
      <w:r w:rsidR="00B642EF">
        <w:t>.</w:t>
      </w:r>
    </w:p>
    <w:p w14:paraId="15EE3901" w14:textId="3C0065D3" w:rsidR="00291159" w:rsidRDefault="00291159" w:rsidP="00A642C1">
      <w:pPr>
        <w:pStyle w:val="Luettelokappale"/>
        <w:numPr>
          <w:ilvl w:val="0"/>
          <w:numId w:val="38"/>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lastRenderedPageBreak/>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0EF8EA34" w:rsidR="00291159" w:rsidRDefault="00291159" w:rsidP="00D54165">
      <w:pPr>
        <w:pStyle w:val="Luettelokappale"/>
        <w:numPr>
          <w:ilvl w:val="1"/>
          <w:numId w:val="5"/>
        </w:numPr>
      </w:pPr>
      <w:r>
        <w:t xml:space="preserve">Palvelutapahtuma voi puuttua, mutta tällöin </w:t>
      </w:r>
      <w:r w:rsidR="00AD1EB6">
        <w:t xml:space="preserve">Potilastietovaranto </w:t>
      </w:r>
      <w:r>
        <w:t>rajaa haun kyselyn lähettäjän rekisteriin (tilanne E</w:t>
      </w:r>
      <w:r w:rsidR="00381E2F">
        <w:t>, F</w:t>
      </w:r>
      <w:r w:rsidR="003639BA">
        <w:t xml:space="preserve"> ja </w:t>
      </w:r>
      <w:r w:rsidR="00381E2F">
        <w:t>G</w:t>
      </w:r>
      <w:r>
        <w:t>)</w:t>
      </w:r>
    </w:p>
    <w:p w14:paraId="0FD7800D" w14:textId="5FDF5ACC" w:rsidR="00291159" w:rsidRDefault="00291159" w:rsidP="00A642C1">
      <w:pPr>
        <w:pStyle w:val="Luettelokappale"/>
        <w:numPr>
          <w:ilvl w:val="0"/>
          <w:numId w:val="38"/>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r w:rsidR="00F17F93">
        <w:t xml:space="preserve"> </w:t>
      </w:r>
      <w:r w:rsidR="00DD612E">
        <w:t>asiakirjoista</w:t>
      </w:r>
      <w:r>
        <w:t xml:space="preserve">. </w:t>
      </w:r>
    </w:p>
    <w:p w14:paraId="59583961" w14:textId="0BEF565B" w:rsidR="00291159" w:rsidRDefault="00291159" w:rsidP="00A642C1">
      <w:pPr>
        <w:pStyle w:val="Luettelokappale"/>
        <w:numPr>
          <w:ilvl w:val="0"/>
          <w:numId w:val="38"/>
        </w:numPr>
      </w:pPr>
      <w:r>
        <w:t xml:space="preserve">Lisäksi tilanteessa A (kuvailutiedot): kuvailutietojen haun kohdistus asiakirja- </w:t>
      </w:r>
      <w:r w:rsidR="00EB40B9">
        <w:t xml:space="preserve">tai </w:t>
      </w:r>
      <w:r>
        <w:t>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77D09AAD" w:rsidR="00291159" w:rsidRDefault="00291159" w:rsidP="00A642C1">
      <w:pPr>
        <w:pStyle w:val="Luettelokappale"/>
        <w:numPr>
          <w:ilvl w:val="0"/>
          <w:numId w:val="38"/>
        </w:numPr>
      </w:pPr>
      <w:r>
        <w:t xml:space="preserve">Tilanteessa B (asiakirjat): Kyselysanomassa ei välitetä ’kuvailutietojen haun kohdistus asiakirja- </w:t>
      </w:r>
      <w:r w:rsidR="00EB40B9">
        <w:t xml:space="preserve">tai </w:t>
      </w:r>
      <w:r>
        <w:t>palvelutapahtumatasolle’ –tietoa.</w:t>
      </w:r>
    </w:p>
    <w:p w14:paraId="6EEC8F87" w14:textId="3BE1553C" w:rsidR="003639BA" w:rsidRDefault="003639BA" w:rsidP="00A642C1">
      <w:pPr>
        <w:pStyle w:val="Luettelokappale"/>
        <w:numPr>
          <w:ilvl w:val="0"/>
          <w:numId w:val="38"/>
        </w:numPr>
      </w:pPr>
      <w:r>
        <w:t xml:space="preserve">Tilanteessa </w:t>
      </w:r>
      <w:r w:rsidR="00B642EF">
        <w:t>G</w:t>
      </w:r>
      <w:r>
        <w:t xml:space="preserve"> (haku toimintansa päättäneen rekisteristä yhteisliittymistilanteessa): Hakusanomalla on ilmoitettava erityinen syy koodiarvolla 17 </w:t>
      </w:r>
      <w:r w:rsidRPr="00631841">
        <w:t>”</w:t>
      </w:r>
      <w:r w:rsidR="006E7AAF" w:rsidRPr="00631841">
        <w:t xml:space="preserve">Toimintansa päättäneen </w:t>
      </w:r>
      <w:r w:rsidR="006E7AAF">
        <w:t>palvelunantajan asiakasrekisterin käsittely</w:t>
      </w:r>
      <w:r w:rsidRPr="00631841">
        <w:t xml:space="preserve">”. </w:t>
      </w:r>
      <w:r>
        <w:t>[LK8]</w:t>
      </w:r>
    </w:p>
    <w:p w14:paraId="516161CC" w14:textId="0BD9A213" w:rsidR="00291159" w:rsidRDefault="00291159" w:rsidP="00A642C1">
      <w:pPr>
        <w:pStyle w:val="Luettelokappale"/>
        <w:numPr>
          <w:ilvl w:val="0"/>
          <w:numId w:val="38"/>
        </w:numPr>
      </w:pPr>
      <w:r>
        <w:t xml:space="preserve">Tilanteessa </w:t>
      </w:r>
      <w:r w:rsidR="00381E2F">
        <w:t>H</w:t>
      </w:r>
      <w:r w:rsidR="00B65798">
        <w:t xml:space="preserve"> </w:t>
      </w:r>
      <w:r>
        <w:t>(hätähaku) kyselysanomaan tulee tuottaa tieto kyselyn perusteena olevasta erityisestä syystä. Erityiseksi syyksi laitetaan ’Hätähaku’ [LK8]</w:t>
      </w:r>
    </w:p>
    <w:p w14:paraId="1FF1AE45" w14:textId="372B5D63" w:rsidR="00291159" w:rsidRDefault="00291159" w:rsidP="00A642C1">
      <w:pPr>
        <w:pStyle w:val="Luettelokappale"/>
        <w:numPr>
          <w:ilvl w:val="0"/>
          <w:numId w:val="38"/>
        </w:numPr>
      </w:pPr>
      <w:r>
        <w:t xml:space="preserve">Tilanne </w:t>
      </w:r>
      <w:r w:rsidR="00381E2F">
        <w:t>I</w:t>
      </w:r>
      <w:r w:rsidR="00B65798">
        <w:t xml:space="preserve"> </w:t>
      </w:r>
      <w:r>
        <w:t>(ennakkohaku): Kaikki hakutilanteet on mahdollista käynnistää järjestelmän tekemänä ennakkohakuna. Ennakkohaussa ei välitetä kyselyn käynnistäneen ammattihenkilön tietoja.</w:t>
      </w:r>
    </w:p>
    <w:p w14:paraId="15B75AC5" w14:textId="35844787" w:rsidR="00291159" w:rsidRDefault="00291159" w:rsidP="00A642C1">
      <w:pPr>
        <w:pStyle w:val="Luettelokappale"/>
        <w:numPr>
          <w:ilvl w:val="0"/>
          <w:numId w:val="38"/>
        </w:numPr>
      </w:pPr>
      <w:r>
        <w:t>Hakuparametrit: voidaan käyttää palvelupyynnöllä käytössä olevia parametreja [LM4]</w:t>
      </w:r>
    </w:p>
    <w:p w14:paraId="3621F8E8" w14:textId="16AB1C01" w:rsidR="00291159" w:rsidRDefault="00291159" w:rsidP="00D54165">
      <w:pPr>
        <w:pStyle w:val="Luettelokappale"/>
        <w:numPr>
          <w:ilvl w:val="1"/>
          <w:numId w:val="5"/>
        </w:numPr>
      </w:pPr>
      <w:r>
        <w:t>Pakollinen</w:t>
      </w:r>
      <w:r w:rsidR="00F17F93">
        <w:t xml:space="preserve"> </w:t>
      </w:r>
      <w:r>
        <w:t>parametri henkilötunnus</w:t>
      </w:r>
      <w:r w:rsidR="00260500">
        <w:t xml:space="preserve"> tai tilapäinen yksilöintitunnus</w:t>
      </w:r>
    </w:p>
    <w:p w14:paraId="06BA1C7C" w14:textId="16339F99" w:rsidR="006B43C0" w:rsidRDefault="00E72817" w:rsidP="00A642C1">
      <w:pPr>
        <w:pStyle w:val="Luettelokappale"/>
        <w:numPr>
          <w:ilvl w:val="0"/>
          <w:numId w:val="38"/>
        </w:numPr>
      </w:pPr>
      <w:r>
        <w:t>Poikkeukset parametreihin</w:t>
      </w:r>
      <w:r w:rsidR="006B43C0">
        <w:t xml:space="preserve"> tilanteessa F (palvelupyyntö PPB11, haku toimintansa päättäneen rekistereistä järjestämisvastuun perusteella):</w:t>
      </w:r>
    </w:p>
    <w:p w14:paraId="4B39633A" w14:textId="20D2B36A" w:rsidR="006B43C0" w:rsidRDefault="006B43C0" w:rsidP="00A642C1">
      <w:pPr>
        <w:pStyle w:val="Luettelokappale"/>
        <w:numPr>
          <w:ilvl w:val="1"/>
          <w:numId w:val="38"/>
        </w:numPr>
      </w:pPr>
      <w:r>
        <w:t>Pakollinen parametri rekisteri: toimintansa päättäneen rekisterinpitäjän rekisteri.</w:t>
      </w:r>
      <w:r w:rsidR="00E72817">
        <w:br/>
      </w:r>
      <w:r>
        <w:t>Parametri ei voi toistua.</w:t>
      </w:r>
    </w:p>
    <w:p w14:paraId="73A0916B" w14:textId="2683F8F7" w:rsidR="006B43C0" w:rsidRDefault="006B43C0" w:rsidP="00A642C1">
      <w:pPr>
        <w:pStyle w:val="Luettelokappale"/>
        <w:numPr>
          <w:ilvl w:val="1"/>
          <w:numId w:val="38"/>
        </w:numPr>
      </w:pPr>
      <w:r>
        <w:t>Pakollinen parametri rekisterinpitäjä: toimintansa päättäneen rekisterinpitäjän tunniste.</w:t>
      </w:r>
      <w:r>
        <w:br/>
      </w:r>
      <w:r w:rsidR="00E72817">
        <w:lastRenderedPageBreak/>
        <w:t>P</w:t>
      </w:r>
      <w:r>
        <w:t xml:space="preserve">arametrissa on käytettävä </w:t>
      </w:r>
      <w:proofErr w:type="spellStart"/>
      <w:r>
        <w:t>templateId-tarkennetta</w:t>
      </w:r>
      <w:proofErr w:type="spellEnd"/>
      <w:r>
        <w:t xml:space="preserve"> </w:t>
      </w:r>
      <w:r>
        <w:rPr>
          <w:rFonts w:ascii="Arial" w:hAnsi="Arial" w:cs="Arial"/>
          <w:color w:val="000000"/>
          <w:szCs w:val="20"/>
          <w:highlight w:val="white"/>
        </w:rPr>
        <w:t>1.2.246.537.6.12.999.33.1</w:t>
      </w:r>
      <w:r>
        <w:rPr>
          <w:rFonts w:ascii="Arial" w:hAnsi="Arial" w:cs="Arial"/>
          <w:color w:val="000000"/>
          <w:szCs w:val="20"/>
        </w:rPr>
        <w:t xml:space="preserve">. Parametri ei voi toistua. </w:t>
      </w:r>
    </w:p>
    <w:p w14:paraId="438A3142" w14:textId="6D27A13D" w:rsidR="006B43C0" w:rsidRDefault="00E72817" w:rsidP="00E72817">
      <w:pPr>
        <w:pStyle w:val="Luettelokappale"/>
        <w:numPr>
          <w:ilvl w:val="1"/>
          <w:numId w:val="5"/>
        </w:numPr>
      </w:pPr>
      <w:r>
        <w:t>P</w:t>
      </w:r>
      <w:r w:rsidR="006B43C0">
        <w:t xml:space="preserve">oikkeus rekisterin tarkenne -parametrin käyttöön: </w:t>
      </w:r>
      <w:r w:rsidR="006B43C0">
        <w:br/>
        <w:t xml:space="preserve">Jos haku kohdistuu rekisteriin 4, Työterveyshuolto, ja rekisterin tarkenne on annettu, haku rajautuu rekisterin </w:t>
      </w:r>
      <w:proofErr w:type="spellStart"/>
      <w:r w:rsidR="006B43C0">
        <w:t>tarkenteen</w:t>
      </w:r>
      <w:proofErr w:type="spellEnd"/>
      <w:r w:rsidR="006B43C0">
        <w:t xml:space="preserve"> mukaiseen työterveyden rekisteriin. Parametri ei voi toistua. </w:t>
      </w:r>
      <w:r w:rsidR="006B43C0">
        <w:br/>
        <w:t xml:space="preserve">Jos haku kohdistuu rekisteriin 4, Työterveyshuolto, ja rekisterin </w:t>
      </w:r>
      <w:proofErr w:type="spellStart"/>
      <w:r w:rsidR="006B43C0">
        <w:t>tarkennetta</w:t>
      </w:r>
      <w:proofErr w:type="spellEnd"/>
      <w:r w:rsidR="006B43C0">
        <w:t xml:space="preserve"> ei anneta, haku kohdistuu kaikkiin rekisterinpitäjän työterveyden rekistereihin. </w:t>
      </w:r>
    </w:p>
    <w:p w14:paraId="50569EBE" w14:textId="1BB6E230" w:rsidR="00291159" w:rsidRDefault="00291159" w:rsidP="00A642C1">
      <w:pPr>
        <w:pStyle w:val="Luettelokappale"/>
        <w:numPr>
          <w:ilvl w:val="0"/>
          <w:numId w:val="38"/>
        </w:numPr>
      </w:pPr>
      <w:r>
        <w:t xml:space="preserve">Kyselyssä voidaan antaa tieto, kuinka monta hakutulosta halutaan palautettavaksi yhdellä sivulla. Mikäli sivukooksi annetaan Arkistossa määriteltyä sivun ylärajaa suurempi arvo, </w:t>
      </w:r>
      <w:r w:rsidR="00AD1EB6">
        <w:t xml:space="preserve">Potilastietovaranto </w:t>
      </w:r>
      <w:r>
        <w:t>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A642C1">
      <w:pPr>
        <w:pStyle w:val="Luettelokappale"/>
        <w:numPr>
          <w:ilvl w:val="0"/>
          <w:numId w:val="38"/>
        </w:numPr>
      </w:pPr>
      <w:r>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15AA786F" w:rsidR="00291159" w:rsidRDefault="00291159" w:rsidP="00A642C1">
      <w:pPr>
        <w:pStyle w:val="Luettelokappale"/>
        <w:numPr>
          <w:ilvl w:val="0"/>
          <w:numId w:val="38"/>
        </w:numPr>
      </w:pPr>
      <w:r>
        <w:t xml:space="preserve">Tilanne </w:t>
      </w:r>
      <w:r w:rsidR="00381E2F">
        <w:t>H</w:t>
      </w:r>
      <w:r>
        <w:t xml:space="preserve">: Hätähakutilanteessa palautetaan lisäksi potilaan tekemät tahdonilmaisut: hoitotahto ja elinluovutustahto. Tahdonilmaisuja ei kuitenkaan palauteta, jos 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A642C1">
      <w:pPr>
        <w:pStyle w:val="Luettelokappale"/>
        <w:numPr>
          <w:ilvl w:val="0"/>
          <w:numId w:val="38"/>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rsidP="00A642C1">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4EE63850" w:rsidR="00291159" w:rsidRDefault="00291159" w:rsidP="00A642C1">
      <w:pPr>
        <w:pStyle w:val="Luettelokappale"/>
        <w:numPr>
          <w:ilvl w:val="0"/>
          <w:numId w:val="38"/>
        </w:numPr>
      </w:pPr>
      <w:r>
        <w:t xml:space="preserve">Jos haun tulosta ei pystytä palauttamaan kokonaisuudessaan yhdellä hakukerralla, </w:t>
      </w:r>
      <w:r w:rsidR="00AD1EB6">
        <w:t xml:space="preserve">Potilastietovaranto </w:t>
      </w:r>
      <w:r>
        <w:t>palauttaa sivutetun vastauksen sekä tiedot jatkokyselyä varten [LM4]</w:t>
      </w:r>
    </w:p>
    <w:p w14:paraId="56D1C8E5" w14:textId="3C3401A7" w:rsidR="00291159" w:rsidRDefault="00291159" w:rsidP="00A642C1">
      <w:pPr>
        <w:pStyle w:val="Luettelokappale"/>
        <w:numPr>
          <w:ilvl w:val="0"/>
          <w:numId w:val="38"/>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lastRenderedPageBreak/>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DA739D">
      <w:pPr>
        <w:pStyle w:val="Otsikko2"/>
        <w:spacing w:before="240"/>
      </w:pPr>
      <w:r>
        <w:t>Lisätiedot</w:t>
      </w:r>
    </w:p>
    <w:p w14:paraId="7C51B434" w14:textId="3FF12FB7" w:rsidR="00A23055" w:rsidRDefault="00B972D2" w:rsidP="0081689C">
      <w:pPr>
        <w:pStyle w:val="Leipteksti"/>
      </w:pPr>
      <w:r w:rsidRPr="00B972D2">
        <w:t xml:space="preserve">LT1 Ostopalveluratkaisun siirtymäaikana palvelutapahtuma on voitu </w:t>
      </w:r>
      <w:r w:rsidR="00493B53">
        <w:t>tallentaa</w:t>
      </w:r>
      <w:r w:rsidRPr="00B972D2">
        <w:t xml:space="preserve"> myös ilman ostopalvelun valtuutuksen tunnistetta. Ostopalvelun järjestäjän arkistoasiakirjat-rekisterissä on oltava kuitenkin ostopalvelun valtuutus, jossa on valtuutettu hakua tekevä palveluntuottaja käyttämään rekisteriä, johon palvelutapahtuma on </w:t>
      </w:r>
      <w:r w:rsidR="0018633A">
        <w:t>tallennettu</w:t>
      </w:r>
      <w:r w:rsidRPr="00B972D2">
        <w:t>.</w:t>
      </w:r>
    </w:p>
    <w:p w14:paraId="77112CE8" w14:textId="10B832B1" w:rsidR="009F2F14" w:rsidRDefault="00A23055" w:rsidP="00B402BD">
      <w:pPr>
        <w:pStyle w:val="Leipteksti"/>
      </w:pPr>
      <w:r>
        <w:t xml:space="preserve">LT2 </w:t>
      </w:r>
      <w:r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Pr="00A23055">
        <w:t>. Tämän mahdollistaa Uudenmaan väliaikainen tiedonsaantioikeus (HE 18/2022 vp, 64 a §), joka pohjautuu terveydenhuoltolain 1326/2010 9 §:n mukaista sairaanhoitopiirin alueen yhteisrekisteriä koskevaan potilastietojen käsittelyä koskevaan sääntelyyn.</w:t>
      </w:r>
      <w:r>
        <w:t xml:space="preserve"> </w:t>
      </w:r>
      <w:r w:rsidRPr="00B402BD">
        <w:t>Uudenmaan hyvinvointialueiden, Helsingin kaupungin ja HUS-yhtymän omalle henkilöstölleen tuottama työterveyshuolto ei kuulu väliaikaisen tiedonsaantioikeuden piiriin.</w:t>
      </w:r>
    </w:p>
    <w:p w14:paraId="3C415A69" w14:textId="16F70DCC" w:rsidR="00911A9F" w:rsidRDefault="00543DA2">
      <w:pPr>
        <w:pStyle w:val="Leipteksti"/>
      </w:pPr>
      <w:r>
        <w:t>LT3 1.1.2023 alkaen: Jos hakijana on hyvinvointialue, joka ei kuulu Uudenmaan maakuntaan, haku rajataan hakijan omaan rekisteriin.</w:t>
      </w:r>
    </w:p>
    <w:p w14:paraId="1ED908C7" w14:textId="79BE80E6" w:rsidR="00B642EF" w:rsidRDefault="00B642EF">
      <w:pPr>
        <w:pStyle w:val="Leipteksti"/>
      </w:pPr>
      <w:r>
        <w:t xml:space="preserve">LT4 Toimintansa päättäneen rekisterinpitäjän rekisteriin </w:t>
      </w:r>
      <w:r w:rsidR="00493B53">
        <w:t>ei tallenneta</w:t>
      </w:r>
      <w:r>
        <w:t xml:space="preserve"> uutta tietoa, mutta </w:t>
      </w:r>
      <w:r w:rsidR="006C2945">
        <w:t xml:space="preserve">järjestämisvastuullinen toimija tai yhteisrekisterinpidosta sopinut palvelunantaja voi hakea </w:t>
      </w:r>
      <w:r>
        <w:t>tietoja tietopyyntöjä tai asiakirjan korjaamista varten</w:t>
      </w:r>
      <w:r w:rsidR="006C2945">
        <w:t xml:space="preserve"> luovutuksenhallinta ja luovutuskiellot ohittaen</w:t>
      </w:r>
      <w:r>
        <w:t xml:space="preserve">. Toiminnan periaatteet on kuvattu dokumentissa </w:t>
      </w:r>
      <w:r w:rsidR="00977FB5">
        <w:t>Potilastietovarannon</w:t>
      </w:r>
      <w:r>
        <w:t xml:space="preserve">  toiminnalliset vaatimukset sosiaali- ja terveydenhuollon tietojärjestelmille [LM1]. Toimintansa päättäneen rekisterinpitäjän tiedot palautuvat muissa hakutilanteissa normaalein luovutussäännöin. </w:t>
      </w:r>
    </w:p>
    <w:p w14:paraId="76EB70F5" w14:textId="27D8CBB4" w:rsidR="006C2945" w:rsidRDefault="006C2945" w:rsidP="006C2945">
      <w:pPr>
        <w:pStyle w:val="Leipteksti"/>
        <w:spacing w:after="0"/>
      </w:pPr>
      <w:r>
        <w:t>LT5 Organisaatiotiedot MR-sanomalla, kun järjestämisvastuullinen rekisterinpitäjä hakee tietoja toimintansa päättäneen rekisterinpitäjän rekisteristä:</w:t>
      </w:r>
    </w:p>
    <w:p w14:paraId="415955D3" w14:textId="77777777" w:rsidR="006C2945" w:rsidRDefault="006C2945" w:rsidP="00A642C1">
      <w:pPr>
        <w:pStyle w:val="Leipteksti"/>
        <w:numPr>
          <w:ilvl w:val="0"/>
          <w:numId w:val="34"/>
        </w:numPr>
        <w:spacing w:before="240" w:after="0"/>
      </w:pPr>
      <w:r>
        <w:lastRenderedPageBreak/>
        <w:t xml:space="preserve">Järjestämisvastuullisen toimijan tiedot tulevat liityntäpisteen, sanoman lähettäjän ja kontrollikehyksen tietoihin. </w:t>
      </w:r>
    </w:p>
    <w:p w14:paraId="1B3E4C02" w14:textId="2CC94D88" w:rsidR="006C2945" w:rsidRDefault="006B43C0" w:rsidP="00A642C1">
      <w:pPr>
        <w:pStyle w:val="Leipteksti"/>
        <w:numPr>
          <w:ilvl w:val="0"/>
          <w:numId w:val="34"/>
        </w:numPr>
        <w:spacing w:after="0"/>
      </w:pPr>
      <w:r>
        <w:t>Toimintansa päättäneen rekisterinpitäjän tiedot tulevat kyselyparametreihin</w:t>
      </w:r>
      <w:r w:rsidR="006C2945">
        <w:t>.</w:t>
      </w:r>
    </w:p>
    <w:p w14:paraId="7FBAEEE3" w14:textId="59BC3164" w:rsidR="00624CEA" w:rsidRDefault="00076B9B" w:rsidP="00472797">
      <w:r>
        <w:br w:type="page"/>
      </w:r>
    </w:p>
    <w:p w14:paraId="2802401F" w14:textId="110E83C7" w:rsidR="009F703C" w:rsidRDefault="00B972D2" w:rsidP="00E417F4">
      <w:pPr>
        <w:pStyle w:val="Otsikko1"/>
      </w:pPr>
      <w:bookmarkStart w:id="97" w:name="_Toc37062066"/>
      <w:bookmarkStart w:id="98" w:name="_Toc216782564"/>
      <w:r>
        <w:lastRenderedPageBreak/>
        <w:t>Hae oman rekisterin asiakirjoja</w:t>
      </w:r>
      <w:bookmarkEnd w:id="97"/>
      <w:bookmarkEnd w:id="98"/>
    </w:p>
    <w:p w14:paraId="7962BD00" w14:textId="573DDDD8" w:rsidR="009F703C" w:rsidRDefault="009F703C" w:rsidP="009F703C">
      <w:pPr>
        <w:pStyle w:val="Otsikko2"/>
      </w:pPr>
      <w:r w:rsidRPr="009F703C">
        <w:t>Käyttötapauksen yleiskuvaus ja lopputulos</w:t>
      </w:r>
    </w:p>
    <w:p w14:paraId="13B06FAA" w14:textId="24633918" w:rsidR="004F013D" w:rsidRDefault="004F013D" w:rsidP="004F013D">
      <w:pPr>
        <w:pStyle w:val="Leipteksti"/>
      </w:pPr>
      <w:r>
        <w:t xml:space="preserve">Käyttötapaus kuvaa hakevan organisaation omassa rekisterissä olevien hoito- ja/tai palvelutapahtuma-asiakirjojen tai niiden kuvailutietojen hakutilanteet </w:t>
      </w:r>
      <w:r w:rsidR="001B2B7D">
        <w:t>Potilastietovarannosta</w:t>
      </w:r>
      <w:r>
        <w:t>:</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77643456" w14:textId="2830EAF8" w:rsidR="00E81082" w:rsidRDefault="00E81082" w:rsidP="00E81082">
      <w:pPr>
        <w:pStyle w:val="Leipteksti"/>
      </w:pPr>
      <w:r>
        <w:t>Käyttötapaus kattaa myös haun toimintansa päättäneen terveydenhuollon yksityisen rekisterinpitäjän rekisteristä [LT1, LT2].</w:t>
      </w:r>
    </w:p>
    <w:p w14:paraId="6F1203D2" w14:textId="1F6957C2" w:rsidR="00E81082" w:rsidRDefault="00E81082" w:rsidP="001C0A14">
      <w:pPr>
        <w:pStyle w:val="Leipteksti"/>
        <w:numPr>
          <w:ilvl w:val="0"/>
          <w:numId w:val="18"/>
        </w:numPr>
      </w:pPr>
      <w:r>
        <w:t>Haku toimintansa päättäneen rekisterinpit</w:t>
      </w:r>
      <w:r w:rsidR="001F022D">
        <w:t>ä</w:t>
      </w:r>
      <w:r>
        <w:t>jän rekisteristä yhteisliittymismallissa, jos palvelunantajat ovat sopineet yhteisrekisterinpitäyydestä.</w:t>
      </w:r>
      <w:r w:rsidRPr="00835286">
        <w:t xml:space="preserve"> </w:t>
      </w:r>
      <w:r>
        <w:t>Kyselysanomassa ei ole annettu hoitosuhteen todentavaa palvelutapahtumaa, ja sanomassa on ilmoitettava erityinen syy koodiarvolla 17. Palvelupyyntö on PP</w:t>
      </w:r>
      <w:r w:rsidR="001F022D">
        <w:t>2</w:t>
      </w:r>
      <w:r>
        <w:t xml:space="preserve">. Haussa palautuu </w:t>
      </w:r>
      <w:r w:rsidR="002463EA">
        <w:t xml:space="preserve">toimintansa päättäneen </w:t>
      </w:r>
      <w:r>
        <w:t>organisaation rekisterin tiedot.</w:t>
      </w:r>
    </w:p>
    <w:p w14:paraId="27586B72" w14:textId="38DED638" w:rsidR="001F022D" w:rsidRPr="00381E2F" w:rsidRDefault="001F022D" w:rsidP="001F022D">
      <w:pPr>
        <w:pStyle w:val="Leipteksti"/>
        <w:numPr>
          <w:ilvl w:val="0"/>
          <w:numId w:val="18"/>
        </w:numPr>
      </w:pPr>
      <w:r>
        <w:t>Vanhojen asiakirjojen haku toimintansa päättäneen rekisterinpitäjän rekisteristä järjestämisvastuun perusteella. Sanoman lähettävä organisaatio on järjestämisvastuullinen toimija eli hyvinvointialue tai Helsingin kaupunki. Palvelupyyntö on PP3611. Haussa palautuu toimintansa päättäneen organisaation rekisterin tiedot.</w:t>
      </w:r>
    </w:p>
    <w:p w14:paraId="3102E55D" w14:textId="1025715A" w:rsidR="004F013D" w:rsidRDefault="004F013D" w:rsidP="004F013D">
      <w:pPr>
        <w:pStyle w:val="Leipteksti"/>
        <w:spacing w:after="0"/>
      </w:pPr>
      <w:r>
        <w:lastRenderedPageBreak/>
        <w:t>Haku rajautuu tässä käyttötapauksessa potilaan ja hakijan mukaan:</w:t>
      </w:r>
    </w:p>
    <w:p w14:paraId="5725F9B9" w14:textId="653FCC2D" w:rsidR="004F013D" w:rsidRDefault="004F013D" w:rsidP="00A642C1">
      <w:pPr>
        <w:pStyle w:val="Luettelokappale"/>
        <w:numPr>
          <w:ilvl w:val="0"/>
          <w:numId w:val="38"/>
        </w:numPr>
      </w:pPr>
      <w:r>
        <w:t xml:space="preserve">Haetaan yhden potilaan tiedot: Omasta rekisteristä asiakirjoja voidaan hakea henkilötunnuksella tai tilapäisellä yksilöintitunnuksella. Jos tietoja haetaan tilapäisellä yksilöintitunnuksella, </w:t>
      </w:r>
      <w:r w:rsidR="007D5DCB">
        <w:t xml:space="preserve">Potilastietovaranto </w:t>
      </w:r>
      <w:r>
        <w:t>palauttaa vain sellaisia asiakirjoja</w:t>
      </w:r>
      <w:r w:rsidR="001F022D">
        <w:t>,</w:t>
      </w:r>
      <w:r>
        <w:t xml:space="preserve"> joihin ei ole kirjattu virallista henkilötunnusta.</w:t>
      </w:r>
    </w:p>
    <w:p w14:paraId="66EA1F59" w14:textId="2C0A06D6" w:rsidR="004F013D" w:rsidRDefault="001F022D" w:rsidP="00A642C1">
      <w:pPr>
        <w:pStyle w:val="Luettelokappale"/>
        <w:numPr>
          <w:ilvl w:val="0"/>
          <w:numId w:val="38"/>
        </w:numPr>
      </w:pPr>
      <w:r>
        <w:t xml:space="preserve">Tilanteessa C ja D: </w:t>
      </w:r>
      <w:r w:rsidR="004F013D">
        <w:t xml:space="preserve">Haetaan tiedot hakijan omasta rekisteristä: </w:t>
      </w:r>
      <w:r w:rsidR="007D5DCB">
        <w:t xml:space="preserve">Potilastietovaranto </w:t>
      </w:r>
      <w:r w:rsidR="004F013D">
        <w:t>rajaa haun hakevan rekisterinpitäjän tiet</w:t>
      </w:r>
      <w:r w:rsidR="00954EA6">
        <w:t>t</w:t>
      </w:r>
      <w:r w:rsidR="004F013D">
        <w:t>yyn rekisteriin, työterveyshuollon tilanteessa on rajaavana tekijänä lisäksi rekisterin tarkenne.</w:t>
      </w:r>
      <w:r>
        <w:t xml:space="preserve"> </w:t>
      </w:r>
    </w:p>
    <w:p w14:paraId="280F6015" w14:textId="1755F551" w:rsidR="001F022D" w:rsidRDefault="001F022D" w:rsidP="00A642C1">
      <w:pPr>
        <w:pStyle w:val="Luettelokappale"/>
        <w:numPr>
          <w:ilvl w:val="0"/>
          <w:numId w:val="38"/>
        </w:numPr>
      </w:pPr>
      <w:r>
        <w:t xml:space="preserve">Tilanteessa E ja F: Haetaan tiedot toimintansa päättäneen organisaation rekisteristä, </w:t>
      </w:r>
      <w:r w:rsidR="007D5DCB">
        <w:t xml:space="preserve">Potilastietovaranto </w:t>
      </w:r>
      <w:r>
        <w:t>rajaa haun toimintansa päättäneen rekisterinpitäjän tiettyyn rekisteriin, työterveyshuollon tilanteessa rajaavana tekijänä voi olla lisäksi rekisterin tarkenne.</w:t>
      </w:r>
    </w:p>
    <w:p w14:paraId="7B747B03" w14:textId="5F8D3BCE" w:rsidR="004F013D" w:rsidRPr="004F013D" w:rsidRDefault="004F013D" w:rsidP="004F013D">
      <w:pPr>
        <w:pStyle w:val="Leipteksti"/>
      </w:pPr>
      <w:r>
        <w:t xml:space="preserve">Käyttötapauksen lopputuloksen hakeva potilastietojärjestelmä on vastaanottanut </w:t>
      </w:r>
      <w:r w:rsidR="00977FB5">
        <w:t>Potilastietovarannon</w:t>
      </w:r>
      <w:r>
        <w:t xml:space="preserve">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02D81B6C" w:rsidR="004F013D" w:rsidRPr="004F013D" w:rsidRDefault="00AD1EB6" w:rsidP="004F013D">
      <w:pPr>
        <w:pStyle w:val="Numeroituluettelo"/>
      </w:pPr>
      <w:r>
        <w:t>Potilastietovaranto ja Kanta-viestinvälitys, jatkossa Potilastietovaranto</w:t>
      </w:r>
    </w:p>
    <w:p w14:paraId="12253581" w14:textId="72007C0B" w:rsidR="009F703C" w:rsidRDefault="009F703C" w:rsidP="009F703C">
      <w:pPr>
        <w:pStyle w:val="Otsikko2"/>
      </w:pPr>
      <w:r w:rsidRPr="009F703C">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29A71BD8" w:rsidR="004F013D" w:rsidRDefault="004F013D" w:rsidP="004F013D">
      <w:pPr>
        <w:pStyle w:val="Numeroituluettelo"/>
      </w:pPr>
      <w:r>
        <w:t>Potilastietojärjestelmässä on tiedossa joko käyttäjän antamana tai järjestelmän päättelemänä tarvittavat hakuparametrit</w:t>
      </w:r>
    </w:p>
    <w:p w14:paraId="65AC1964" w14:textId="29A7A89F" w:rsidR="00E81082" w:rsidRDefault="00E81082" w:rsidP="00E81082">
      <w:pPr>
        <w:pStyle w:val="Numeroituluettelo"/>
        <w:spacing w:after="0"/>
      </w:pPr>
      <w:r>
        <w:t>Lisäksi tilanteessa E (haku toimintansa päättäneen rekisterinpitäjän rekisteristä yhteisliittymismallissa):</w:t>
      </w:r>
    </w:p>
    <w:p w14:paraId="0AE3F148" w14:textId="694B358D" w:rsidR="00E81082" w:rsidRDefault="00E81082"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424C5BA7" w14:textId="77777777" w:rsidR="00BC4E1B" w:rsidRDefault="00BC4E1B" w:rsidP="00BC4E1B">
      <w:pPr>
        <w:pStyle w:val="Numeroituluettelo"/>
        <w:spacing w:after="0"/>
      </w:pPr>
      <w:r>
        <w:t>Lisäksi tilanteessa F (haku toimintansa päättäneen rekisterinpitäjän rekisteristä järjestämisvastuun perusteella):</w:t>
      </w:r>
    </w:p>
    <w:p w14:paraId="05525325" w14:textId="3EF6A931" w:rsidR="00BC4E1B" w:rsidRPr="004F013D" w:rsidRDefault="00BC4E1B" w:rsidP="00BC4E1B">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3882412C" w14:textId="4E651C8C" w:rsidR="009F703C" w:rsidRDefault="009F703C" w:rsidP="001C0A14">
      <w:pPr>
        <w:pStyle w:val="Otsikko2"/>
        <w:spacing w:before="240"/>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lastRenderedPageBreak/>
        <w:t>Järjestelmä muodostaa hakusanoman ja tekee haun Arkistosta alikäyttötapauksen Hae tiedot mukaisesti. [V2]</w:t>
      </w:r>
    </w:p>
    <w:p w14:paraId="3C801C39" w14:textId="2EFCF6B9" w:rsidR="004F013D" w:rsidRDefault="004F013D" w:rsidP="00A642C1">
      <w:pPr>
        <w:pStyle w:val="Luettelokappale"/>
        <w:numPr>
          <w:ilvl w:val="0"/>
          <w:numId w:val="38"/>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A642C1">
      <w:pPr>
        <w:pStyle w:val="Luettelokappale"/>
        <w:numPr>
          <w:ilvl w:val="0"/>
          <w:numId w:val="38"/>
        </w:numPr>
      </w:pPr>
      <w:r>
        <w:t>Palvelupyyntö on [LK3]</w:t>
      </w:r>
    </w:p>
    <w:p w14:paraId="1047CF97" w14:textId="020BEAF9" w:rsidR="004F013D" w:rsidRDefault="004F013D" w:rsidP="00D54165">
      <w:pPr>
        <w:pStyle w:val="Luettelokappale"/>
        <w:numPr>
          <w:ilvl w:val="1"/>
          <w:numId w:val="5"/>
        </w:numPr>
      </w:pPr>
      <w:r>
        <w:t xml:space="preserve">tilanteessa C </w:t>
      </w:r>
      <w:r w:rsidR="00E81082">
        <w:t xml:space="preserve">ja E </w:t>
      </w:r>
      <w:r>
        <w:t>(omat tiedot): PP2, Palvelunantajan omien tietojen haku Potilastiedon arkistosta</w:t>
      </w:r>
    </w:p>
    <w:p w14:paraId="2DF39D83" w14:textId="17C589FB" w:rsidR="004F013D" w:rsidRDefault="004F013D" w:rsidP="00D54165">
      <w:pPr>
        <w:pStyle w:val="Luettelokappale"/>
        <w:numPr>
          <w:ilvl w:val="1"/>
          <w:numId w:val="5"/>
        </w:numPr>
      </w:pPr>
      <w:r>
        <w:t>tilanteessa D (vanhat tiedot): PP36, Palvelunantajan omien vanhojen tietojen haku Potilastiedon arkistosta</w:t>
      </w:r>
    </w:p>
    <w:p w14:paraId="104B191C" w14:textId="0D3BA1A9" w:rsidR="00BC4E1B" w:rsidRDefault="00BC4E1B" w:rsidP="00D54165">
      <w:pPr>
        <w:pStyle w:val="Luettelokappale"/>
        <w:numPr>
          <w:ilvl w:val="1"/>
          <w:numId w:val="5"/>
        </w:numPr>
      </w:pPr>
      <w:r>
        <w:t xml:space="preserve">tilanteessa F: PP3611, </w:t>
      </w:r>
      <w:r w:rsidRPr="00BC4E1B">
        <w:t>Vanhojen potilasasiakirjojen haku toimintansa päättäneen rekisterinpitäjän rekisteristä</w:t>
      </w:r>
    </w:p>
    <w:p w14:paraId="75EE7344" w14:textId="55DF06C5" w:rsidR="004F013D" w:rsidRDefault="004F013D" w:rsidP="00A642C1">
      <w:pPr>
        <w:pStyle w:val="Luettelokappale"/>
        <w:numPr>
          <w:ilvl w:val="0"/>
          <w:numId w:val="38"/>
        </w:numPr>
      </w:pPr>
      <w:r>
        <w:t>Kattavuus: Haetaanko viimeisimmät versiot (1) vai täydellinen versiohistoria (2) [LK6]</w:t>
      </w:r>
    </w:p>
    <w:p w14:paraId="57C8FF3F" w14:textId="18CAD2D7" w:rsidR="004F013D" w:rsidRDefault="004F013D" w:rsidP="00A642C1">
      <w:pPr>
        <w:pStyle w:val="Luettelokappale"/>
        <w:numPr>
          <w:ilvl w:val="0"/>
          <w:numId w:val="38"/>
        </w:numPr>
      </w:pPr>
      <w:r>
        <w:t xml:space="preserve">Lisäksi tilanteessa A (kuvailutiedot): kuvailutietojen haun kohdistus asiakirja- </w:t>
      </w:r>
      <w:r w:rsidR="00EB40B9">
        <w:t xml:space="preserve">tai </w:t>
      </w:r>
      <w:r>
        <w:t>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083A1718" w14:textId="5D40B670" w:rsidR="0075267D" w:rsidRDefault="0075267D" w:rsidP="00A642C1">
      <w:pPr>
        <w:pStyle w:val="Luettelokappale"/>
        <w:numPr>
          <w:ilvl w:val="0"/>
          <w:numId w:val="38"/>
        </w:numPr>
      </w:pPr>
      <w:r>
        <w:t xml:space="preserve">Tilanteessa E (haku toimintansa päättäneen rekisteristä yhteisliittymistilanteessa): Hakusanomalla on ilmoitettava erityinen syy koodiarvolla 17 </w:t>
      </w:r>
      <w:r w:rsidRPr="00631841">
        <w:t xml:space="preserve">”Toimintansa päättäneen </w:t>
      </w:r>
      <w:r>
        <w:t>palvelunantajan asiakasrekisterin käsittely</w:t>
      </w:r>
      <w:r w:rsidRPr="00631841">
        <w:t xml:space="preserve">”. </w:t>
      </w:r>
      <w:r>
        <w:t>[LK8]</w:t>
      </w:r>
    </w:p>
    <w:p w14:paraId="747C70E4" w14:textId="397E784A" w:rsidR="004F013D" w:rsidRDefault="004F013D" w:rsidP="00A642C1">
      <w:pPr>
        <w:pStyle w:val="Luettelokappale"/>
        <w:numPr>
          <w:ilvl w:val="0"/>
          <w:numId w:val="38"/>
        </w:numPr>
      </w:pPr>
      <w:r>
        <w:t>Hakuparametrit: haun rajaamiseen voidaan käyttää palvelupyynnöllä käytössä olevia parametreja [LM4]</w:t>
      </w:r>
    </w:p>
    <w:p w14:paraId="6503CD77" w14:textId="43B5952E" w:rsidR="004F013D" w:rsidRDefault="004F013D" w:rsidP="00D54165">
      <w:pPr>
        <w:pStyle w:val="Luettelokappale"/>
        <w:numPr>
          <w:ilvl w:val="1"/>
          <w:numId w:val="5"/>
        </w:numPr>
      </w:pPr>
      <w:r>
        <w:t>pakollinen parametri henkilötunnus tai tilapäinen yksilöintitunnus</w:t>
      </w:r>
    </w:p>
    <w:p w14:paraId="0A467CB5" w14:textId="2CBB26F9" w:rsidR="00BC4E1B" w:rsidRDefault="00BC4E1B" w:rsidP="00BC4E1B">
      <w:pPr>
        <w:pStyle w:val="Luettelokappale"/>
        <w:numPr>
          <w:ilvl w:val="0"/>
          <w:numId w:val="5"/>
        </w:numPr>
      </w:pPr>
      <w:r>
        <w:t xml:space="preserve">Poikkeukset parametreihin tilanteessa F (palvelupyyntö PP3611, </w:t>
      </w:r>
      <w:r w:rsidRPr="00BC4E1B">
        <w:t>Vanhojen potilasasiakirjojen haku toimintansa päättäneen rekisterinpitäjän rekisteristä</w:t>
      </w:r>
      <w:r>
        <w:t>):</w:t>
      </w:r>
    </w:p>
    <w:p w14:paraId="4D2AD8EF" w14:textId="77777777" w:rsidR="00BC4E1B" w:rsidRDefault="00BC4E1B" w:rsidP="00BC4E1B">
      <w:pPr>
        <w:pStyle w:val="Luettelokappale"/>
        <w:numPr>
          <w:ilvl w:val="1"/>
          <w:numId w:val="5"/>
        </w:numPr>
      </w:pPr>
      <w:r>
        <w:t>Pakollinen parametri rekisteri: toimintansa päättäneen rekisterinpitäjän rekisteri.</w:t>
      </w:r>
      <w:r>
        <w:br/>
        <w:t>Parametri ei voi toistua.</w:t>
      </w:r>
    </w:p>
    <w:p w14:paraId="7FD136F7" w14:textId="77777777" w:rsidR="00BC4E1B" w:rsidRDefault="00BC4E1B" w:rsidP="00BC4E1B">
      <w:pPr>
        <w:pStyle w:val="Luettelokappale"/>
        <w:numPr>
          <w:ilvl w:val="1"/>
          <w:numId w:val="5"/>
        </w:numPr>
      </w:pPr>
      <w:r>
        <w:t>Pakollinen parametri rekisterinpitäjä: toimintansa päättäneen rekisterinpitäjän tunniste.</w:t>
      </w:r>
      <w:r>
        <w:br/>
      </w:r>
      <w:r>
        <w:lastRenderedPageBreak/>
        <w:t xml:space="preserve">Parametrissa on käytettävä </w:t>
      </w:r>
      <w:proofErr w:type="spellStart"/>
      <w:r>
        <w:t>templateId-tarkennetta</w:t>
      </w:r>
      <w:proofErr w:type="spellEnd"/>
      <w:r>
        <w:t xml:space="preserve"> </w:t>
      </w:r>
      <w:r>
        <w:rPr>
          <w:rFonts w:ascii="Arial" w:hAnsi="Arial" w:cs="Arial"/>
          <w:color w:val="000000"/>
          <w:szCs w:val="20"/>
          <w:highlight w:val="white"/>
        </w:rPr>
        <w:t>1.2.246.537.6.12.999.33.1</w:t>
      </w:r>
      <w:r>
        <w:rPr>
          <w:rFonts w:ascii="Arial" w:hAnsi="Arial" w:cs="Arial"/>
          <w:color w:val="000000"/>
          <w:szCs w:val="20"/>
        </w:rPr>
        <w:t xml:space="preserve">. Parametri ei voi toistua. </w:t>
      </w:r>
    </w:p>
    <w:p w14:paraId="1836A263" w14:textId="77777777" w:rsidR="00BC4E1B" w:rsidRDefault="00BC4E1B" w:rsidP="00BC4E1B">
      <w:pPr>
        <w:pStyle w:val="Luettelokappale"/>
        <w:numPr>
          <w:ilvl w:val="1"/>
          <w:numId w:val="5"/>
        </w:numPr>
      </w:pPr>
      <w:r>
        <w:t xml:space="preserve">Poikkeus rekisterin tarkenne -parametrin käyttöön: </w:t>
      </w:r>
      <w:r>
        <w:br/>
        <w:t xml:space="preserve">Jos haku kohdistuu rekisteriin 4, Työterveyshuolto, ja rekisterin tarkenne on annettu, haku rajautuu rekisterin </w:t>
      </w:r>
      <w:proofErr w:type="spellStart"/>
      <w:r>
        <w:t>tarkenteen</w:t>
      </w:r>
      <w:proofErr w:type="spellEnd"/>
      <w:r>
        <w:t xml:space="preserve"> mukaiseen työterveyden rekisteriin. Parametri ei voi toistua. </w:t>
      </w:r>
      <w:r>
        <w:br/>
        <w:t xml:space="preserve">Jos haku kohdistuu rekisteriin 4, Työterveyshuolto, ja rekisterin </w:t>
      </w:r>
      <w:proofErr w:type="spellStart"/>
      <w:r>
        <w:t>tarkennetta</w:t>
      </w:r>
      <w:proofErr w:type="spellEnd"/>
      <w:r>
        <w:t xml:space="preserve"> ei anneta, haku kohdistuu kaikkiin rekisterinpitäjän työterveyden rekistereihin. </w:t>
      </w:r>
    </w:p>
    <w:p w14:paraId="2828D5D0" w14:textId="77777777" w:rsidR="00BC4E1B" w:rsidRDefault="00BC4E1B" w:rsidP="00977FB5"/>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A642C1">
      <w:pPr>
        <w:pStyle w:val="Luettelokappale"/>
        <w:numPr>
          <w:ilvl w:val="0"/>
          <w:numId w:val="38"/>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5BCF49F7" w14:textId="0C3F2E7D" w:rsidR="0075267D" w:rsidRDefault="004F013D" w:rsidP="00A82268">
      <w:pPr>
        <w:pStyle w:val="Leipteksti"/>
      </w:pPr>
      <w:r>
        <w:t>V3 Haun tuloksen vastaanottaminen ei onnistu. Järjestelmä antaa ilmoituksen käyttäjälle tai tallentaa tiedon jatkokäsittelyä varten. Käyttötapaus päättyy.</w:t>
      </w:r>
    </w:p>
    <w:p w14:paraId="6EE72B41" w14:textId="09A65844" w:rsidR="0075267D" w:rsidRDefault="0075267D" w:rsidP="001C0A14">
      <w:pPr>
        <w:pStyle w:val="Otsikko2"/>
      </w:pPr>
      <w:r>
        <w:t>Lisätiedot</w:t>
      </w:r>
    </w:p>
    <w:p w14:paraId="3A557FF1" w14:textId="3D533CC0" w:rsidR="0075267D" w:rsidRDefault="0075267D" w:rsidP="0075267D">
      <w:pPr>
        <w:pStyle w:val="Leipteksti"/>
      </w:pPr>
      <w:r>
        <w:t xml:space="preserve">LT1 Toimintansa päättäneen rekisterinpitäjän rekisteriin </w:t>
      </w:r>
      <w:r w:rsidR="00493B53">
        <w:t>ei tallenneta</w:t>
      </w:r>
      <w:r>
        <w:t xml:space="preserve"> uutta tietoa, mutta järjestämisvastuullinen toimija tai yhteisrekisterinpidosta sopinut palvelunantaja voi hakea tietoja tietopyyntöjä tai asiakirjan korjaamista varten luovutuksenhallinta ja luovutuskiellot ohittaen. Toiminnan periaatteet on kuvattu dokumentissa </w:t>
      </w:r>
      <w:r w:rsidR="00977FB5">
        <w:t>Potilastietovarannon</w:t>
      </w:r>
      <w:r>
        <w:t xml:space="preserve">  toiminnalliset vaatimukset sosiaali- ja terveydenhuollon tietojärjestelmille [LM1]. Toimintansa päättäneen rekisterinpitäjän tiedot palautuvat muissa hakutilanteissa normaalein luovutussäännöin. </w:t>
      </w:r>
    </w:p>
    <w:p w14:paraId="7D1A1A03" w14:textId="06AD6C5B" w:rsidR="0075267D" w:rsidRDefault="0075267D" w:rsidP="0075267D">
      <w:pPr>
        <w:pStyle w:val="Leipteksti"/>
        <w:spacing w:after="0"/>
      </w:pPr>
      <w:r>
        <w:t>LT2 Organisaatiotiedot MR-sanomalla, kun järjestämisvastuullinen rekisterinpitäjä hakee tietoja toimintansa päättäneen rekisterinpitäjän rekisteristä:</w:t>
      </w:r>
    </w:p>
    <w:p w14:paraId="4ACA84E5" w14:textId="77777777" w:rsidR="0075267D" w:rsidRDefault="0075267D"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64356518" w14:textId="53E9C8D5" w:rsidR="004F013D" w:rsidRPr="004F013D" w:rsidRDefault="0075267D" w:rsidP="00A642C1">
      <w:pPr>
        <w:pStyle w:val="Leipteksti"/>
        <w:numPr>
          <w:ilvl w:val="0"/>
          <w:numId w:val="34"/>
        </w:numPr>
        <w:spacing w:after="0"/>
      </w:pPr>
      <w:r>
        <w:lastRenderedPageBreak/>
        <w:t>Toimintansa päättäneen rekisterinpitäjän tiedot tulevat kyselyparametreihin.</w:t>
      </w:r>
      <w:r w:rsidR="00076B9B">
        <w:br w:type="page"/>
      </w:r>
    </w:p>
    <w:p w14:paraId="703D6DF0" w14:textId="776E85A3" w:rsidR="009F703C" w:rsidRDefault="004F013D" w:rsidP="004F013D">
      <w:pPr>
        <w:pStyle w:val="Otsikko1"/>
      </w:pPr>
      <w:bookmarkStart w:id="99" w:name="_Toc216782565"/>
      <w:r w:rsidRPr="004F013D">
        <w:lastRenderedPageBreak/>
        <w:t>Hae asiakirjoja luovutuksena</w:t>
      </w:r>
      <w:bookmarkEnd w:id="99"/>
    </w:p>
    <w:p w14:paraId="7FAF7915" w14:textId="3558C8D4" w:rsidR="009F703C" w:rsidRDefault="009F703C" w:rsidP="009F703C">
      <w:pPr>
        <w:pStyle w:val="Otsikko2"/>
      </w:pPr>
      <w:r w:rsidRPr="009F703C">
        <w:t>Käyttötapauksen yleiskuvaus ja lopputulos</w:t>
      </w:r>
    </w:p>
    <w:p w14:paraId="56B32C52" w14:textId="38E8F44D" w:rsidR="002E0D27" w:rsidRDefault="002E0D27" w:rsidP="002E0D27">
      <w:pPr>
        <w:pStyle w:val="Leipteksti"/>
      </w:pPr>
      <w:r>
        <w:t xml:space="preserve">Käyttötapaus kuvaa hoito- ja/tai palvelutapahtuma-asiakirjojen tai niiden kuvailutietojen hakutilanteet </w:t>
      </w:r>
      <w:r w:rsidR="001B2B7D">
        <w:t>Potilastietovarannosta</w:t>
      </w:r>
      <w:r>
        <w:t xml:space="preserve">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3A454EA9" w:rsidR="002E0D27" w:rsidRDefault="00A80747" w:rsidP="00D54165">
      <w:pPr>
        <w:pStyle w:val="Leipteksti"/>
        <w:numPr>
          <w:ilvl w:val="0"/>
          <w:numId w:val="19"/>
        </w:numPr>
        <w:spacing w:after="0"/>
      </w:pPr>
      <w:r>
        <w:t>Luovutush</w:t>
      </w:r>
      <w:r w:rsidR="002E0D27">
        <w:t xml:space="preserve">aku </w:t>
      </w:r>
      <w:r w:rsidR="001B2B7D">
        <w:t>Potilastietovarannosta</w:t>
      </w:r>
      <w:r w:rsidR="002E0D27">
        <w:t xml:space="preserve">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r>
        <w:t xml:space="preserve">31.12.2022 asti </w:t>
      </w:r>
      <w:r w:rsidR="002E0D27">
        <w:t>Haku yhteisestä potilastietorekisteristä</w:t>
      </w:r>
      <w:r>
        <w:t>, 1.1.2023 alkaen haku Uudenmaan maakunnan väliaikaisen tiedonsaantioikeuden perusteella [LT2</w:t>
      </w:r>
      <w:r w:rsidR="00805180">
        <w:t>, LT3</w:t>
      </w:r>
      <w:r>
        <w:t>]</w:t>
      </w:r>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A642C1">
      <w:pPr>
        <w:pStyle w:val="Luettelokappale"/>
        <w:numPr>
          <w:ilvl w:val="0"/>
          <w:numId w:val="38"/>
        </w:numPr>
      </w:pPr>
      <w:r>
        <w:t>Haetaan yhden potilaan tiedot: Luovutushaussa asiakirjoja voidaan hakea henkilötunnuksella, tilapäisen yksilöintitunnuksen käyttö ei ole sallittu</w:t>
      </w:r>
    </w:p>
    <w:p w14:paraId="3869BB4A" w14:textId="2767F887" w:rsidR="002E0D27" w:rsidRDefault="002E0D27" w:rsidP="00A642C1">
      <w:pPr>
        <w:pStyle w:val="Luettelokappale"/>
        <w:numPr>
          <w:ilvl w:val="0"/>
          <w:numId w:val="38"/>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3D5E0850" w:rsidR="002E0D27" w:rsidRDefault="00927943" w:rsidP="00D54165">
      <w:pPr>
        <w:pStyle w:val="Luettelokappale"/>
        <w:numPr>
          <w:ilvl w:val="1"/>
          <w:numId w:val="5"/>
        </w:numPr>
      </w:pPr>
      <w:r>
        <w:t>Tilanteessa F</w:t>
      </w:r>
      <w:r w:rsidR="002E0D27">
        <w:t xml:space="preserve"> </w:t>
      </w:r>
      <w:r w:rsidR="00BD3175">
        <w:t xml:space="preserve">31.12.2022 asti </w:t>
      </w:r>
      <w:r w:rsidR="002E0D27">
        <w:t>haku rajautuu sairaanhoitopiirin yhteiseen potilastietorekisteriin</w:t>
      </w:r>
      <w:r w:rsidR="00BD3175">
        <w:t xml:space="preserve"> ja 1.1.2023 alkaen Uudenmaan maakunnassa väliaikaisen tiedonsaantioikeuden piiriin kuuluviin potilastietorekistereihin [LT2</w:t>
      </w:r>
      <w:r w:rsidR="00805180">
        <w:t>, LT3</w:t>
      </w:r>
      <w:r w:rsidR="00BD3175">
        <w:t>]</w:t>
      </w:r>
    </w:p>
    <w:p w14:paraId="0B9C7086" w14:textId="53FF3201" w:rsidR="002E0D27" w:rsidRDefault="00AD1EB6" w:rsidP="00A642C1">
      <w:pPr>
        <w:pStyle w:val="Luettelokappale"/>
        <w:numPr>
          <w:ilvl w:val="0"/>
          <w:numId w:val="38"/>
        </w:numPr>
      </w:pPr>
      <w:r>
        <w:t xml:space="preserve">Potilastietovaranto </w:t>
      </w:r>
      <w:r w:rsidR="002E0D27">
        <w:t xml:space="preserve">rajaa hakutuloksen </w:t>
      </w:r>
      <w:r w:rsidR="00C073B7">
        <w:t xml:space="preserve">luovutustenhallinnan </w:t>
      </w:r>
      <w:r w:rsidR="002E0D27">
        <w:t>tietojen ja potilaan mahdollisesti asettamien luovutuskieltojen mukaisesti.</w:t>
      </w:r>
    </w:p>
    <w:p w14:paraId="2A1D2D88" w14:textId="341843EF" w:rsidR="002E0D27" w:rsidRPr="002E0D27" w:rsidRDefault="002E0D27" w:rsidP="002E0D27">
      <w:pPr>
        <w:pStyle w:val="Leipteksti"/>
      </w:pPr>
      <w:r>
        <w:lastRenderedPageBreak/>
        <w:t xml:space="preserve">Käyttötapauksen lopputuloksen hakeva potilastietojärjestelmä on vastaanottanut </w:t>
      </w:r>
      <w:r w:rsidR="00977FB5">
        <w:t>Potilastietovarannon</w:t>
      </w:r>
      <w:r>
        <w:t xml:space="preserve">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ABD2592" w:rsidR="00F15E55" w:rsidRPr="00F15E55" w:rsidRDefault="00AD1EB6" w:rsidP="00F15E55">
      <w:pPr>
        <w:pStyle w:val="Numeroituluettelo"/>
      </w:pPr>
      <w:r>
        <w:t>Potilastietovaranto ja Kanta-viestinvälitys, jatkossa Potilastietovaranto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A642C1">
      <w:pPr>
        <w:pStyle w:val="Luettelokappale"/>
        <w:numPr>
          <w:ilvl w:val="0"/>
          <w:numId w:val="38"/>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A642C1">
      <w:pPr>
        <w:pStyle w:val="Luettelokappale"/>
        <w:numPr>
          <w:ilvl w:val="0"/>
          <w:numId w:val="38"/>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5B71B682" w:rsidR="00C874B6" w:rsidRDefault="00F15E55" w:rsidP="00D54165">
      <w:pPr>
        <w:pStyle w:val="Luettelokappale"/>
        <w:numPr>
          <w:ilvl w:val="1"/>
          <w:numId w:val="5"/>
        </w:numPr>
      </w:pPr>
      <w:r>
        <w:t xml:space="preserve">tilanteessa F: PP22, </w:t>
      </w:r>
    </w:p>
    <w:p w14:paraId="339C3C3B" w14:textId="6749B766" w:rsidR="00F15E55" w:rsidRDefault="0090757A" w:rsidP="00B402BD">
      <w:pPr>
        <w:pStyle w:val="Luettelokappale"/>
        <w:numPr>
          <w:ilvl w:val="2"/>
          <w:numId w:val="5"/>
        </w:numPr>
      </w:pPr>
      <w:r>
        <w:t xml:space="preserve">31.12.2022 asti: </w:t>
      </w:r>
      <w:r w:rsidR="00F15E55">
        <w:t>Haku yhteisestä potilastietorekisteristä</w:t>
      </w:r>
      <w:r>
        <w:t>, 1.1.2023</w:t>
      </w:r>
      <w:r w:rsidR="00C874B6">
        <w:t xml:space="preserve"> alkaen</w:t>
      </w:r>
      <w:r>
        <w:t xml:space="preserve"> </w:t>
      </w:r>
      <w:r w:rsidR="001E14E0">
        <w:t xml:space="preserve">Haku </w:t>
      </w:r>
      <w:r>
        <w:t>Uudenmaan maakunnan väliaikaisen tiedonsaantioikeuden perusteella [LT2</w:t>
      </w:r>
      <w:r w:rsidR="00805180">
        <w:t>, LT3</w:t>
      </w:r>
      <w:r>
        <w:t>]</w:t>
      </w:r>
    </w:p>
    <w:p w14:paraId="0BBF824C" w14:textId="16320A8C" w:rsidR="00F15E55" w:rsidRDefault="00F15E55" w:rsidP="00A642C1">
      <w:pPr>
        <w:pStyle w:val="Luettelokappale"/>
        <w:numPr>
          <w:ilvl w:val="0"/>
          <w:numId w:val="38"/>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A642C1">
      <w:pPr>
        <w:pStyle w:val="Luettelokappale"/>
        <w:numPr>
          <w:ilvl w:val="0"/>
          <w:numId w:val="38"/>
        </w:numPr>
      </w:pPr>
      <w:r>
        <w:t xml:space="preserve">Kattavuus: Haetaanko viimeisimmät versiot (1) vai viimeisimmät versiot mukaan lukien oman rekisterin asiakirjat (3) [LK6]. Kaikkien versioiden haku ei ole luovutushaussa mahdollinen. </w:t>
      </w:r>
    </w:p>
    <w:p w14:paraId="20524D83" w14:textId="38073C7A" w:rsidR="00F15E55" w:rsidRDefault="00F15E55" w:rsidP="00A642C1">
      <w:pPr>
        <w:pStyle w:val="Luettelokappale"/>
        <w:numPr>
          <w:ilvl w:val="0"/>
          <w:numId w:val="38"/>
        </w:numPr>
      </w:pPr>
      <w:r>
        <w:t xml:space="preserve">Lisäksi tilanteessa A (kuvailutiedot): kuvailtutietojen haun kohdistus asiakirja- </w:t>
      </w:r>
      <w:r w:rsidR="00EB40B9">
        <w:t xml:space="preserve">tai </w:t>
      </w:r>
      <w:r>
        <w:t>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A642C1">
      <w:pPr>
        <w:pStyle w:val="Luettelokappale"/>
        <w:numPr>
          <w:ilvl w:val="0"/>
          <w:numId w:val="38"/>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A642C1">
      <w:pPr>
        <w:pStyle w:val="Luettelokappale"/>
        <w:numPr>
          <w:ilvl w:val="0"/>
          <w:numId w:val="38"/>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A642C1">
      <w:pPr>
        <w:pStyle w:val="Luettelokappale"/>
        <w:numPr>
          <w:ilvl w:val="0"/>
          <w:numId w:val="38"/>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pPr>
      <w:r>
        <w:t>Mikäli informointi puuttuu ja sen puuttumisella on vaikutusta palautettavaan haun tulokseen, palautetaan Järjestelmälle paluusanomassa tieto informoinnin puuttumisesta.</w:t>
      </w:r>
    </w:p>
    <w:p w14:paraId="6C0B7394" w14:textId="0ED062B4" w:rsidR="00F15E55" w:rsidRDefault="00F15E55" w:rsidP="00043EA5">
      <w:pPr>
        <w:pStyle w:val="Luettelokappale"/>
        <w:numPr>
          <w:ilvl w:val="1"/>
          <w:numId w:val="5"/>
        </w:numPr>
      </w:pPr>
      <w:r>
        <w:t>Mikäli</w:t>
      </w:r>
      <w:r w:rsidR="00A8579C">
        <w:t xml:space="preserve"> informointi annettu mutta luovutuslupa puuttuu, palautetaan Järjestelmälle paluusanomassa tieto luovutusluvan puuttumisesta. Luovutusluvan puuttuminen voi vaikuttaa palautettavaan haun tulokseen</w:t>
      </w:r>
      <w:r w:rsidR="00CA727E">
        <w:t xml:space="preserve">. </w:t>
      </w:r>
      <w:r>
        <w:t xml:space="preserve"> </w:t>
      </w:r>
    </w:p>
    <w:p w14:paraId="224F9638" w14:textId="6B673DDF" w:rsidR="008F3F85" w:rsidRDefault="008F3F85" w:rsidP="00A642C1">
      <w:pPr>
        <w:pStyle w:val="Luettelokappale"/>
        <w:numPr>
          <w:ilvl w:val="0"/>
          <w:numId w:val="38"/>
        </w:numPr>
      </w:pPr>
      <w:r>
        <w:t>tilanteessa F</w:t>
      </w:r>
      <w:r w:rsidR="00FD1122">
        <w:t>:</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rsidP="00B402BD">
      <w:pPr>
        <w:pStyle w:val="Leipteksti"/>
        <w:spacing w:after="0"/>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rsidP="00B402BD">
      <w:pPr>
        <w:pStyle w:val="Leipteksti"/>
        <w:spacing w:after="0"/>
      </w:pPr>
      <w:r>
        <w:br/>
      </w:r>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p>
    <w:p w14:paraId="510169F0" w14:textId="77777777" w:rsidR="00805180" w:rsidRDefault="00805180" w:rsidP="00B402BD">
      <w:pPr>
        <w:pStyle w:val="Leipteksti"/>
        <w:spacing w:after="0"/>
      </w:pPr>
    </w:p>
    <w:p w14:paraId="616EFF26" w14:textId="77777777" w:rsidR="0090757A" w:rsidRDefault="0090757A" w:rsidP="00B402BD">
      <w:pPr>
        <w:pStyle w:val="Leipteksti"/>
        <w:spacing w:after="0"/>
      </w:pPr>
      <w:r>
        <w:t xml:space="preserve">LT3 Haku palvelupyynnöllä PP22 </w:t>
      </w:r>
    </w:p>
    <w:p w14:paraId="56152DA8" w14:textId="7CAFA215" w:rsidR="0090757A" w:rsidRDefault="0090757A" w:rsidP="00A642C1">
      <w:pPr>
        <w:pStyle w:val="Leipteksti"/>
        <w:numPr>
          <w:ilvl w:val="0"/>
          <w:numId w:val="38"/>
        </w:numPr>
        <w:spacing w:after="0"/>
      </w:pPr>
      <w:r>
        <w:t>31.12.2022 asti: Haku yhteisestä potilastietorekisteristä</w:t>
      </w:r>
    </w:p>
    <w:p w14:paraId="78EA018D" w14:textId="69C9CA46" w:rsidR="0090757A" w:rsidRDefault="0090757A" w:rsidP="00A642C1">
      <w:pPr>
        <w:pStyle w:val="Leipteksti"/>
        <w:numPr>
          <w:ilvl w:val="0"/>
          <w:numId w:val="38"/>
        </w:numPr>
        <w:spacing w:after="0"/>
      </w:pPr>
      <w:r>
        <w:t>1.1.2023 alkaen</w:t>
      </w:r>
      <w:r w:rsidR="00531151">
        <w:t xml:space="preserve">: </w:t>
      </w:r>
      <w:r>
        <w:t>jos hakija ei kuulu/toimi Uudenmaan maakunnan väliaikaisen tiedonsaantioikeuden piirissä, haku palauttaa vain oman rekisterin tiedot</w:t>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100" w:name="_Toc256000089"/>
      <w:bookmarkStart w:id="101" w:name="_Toc37062081"/>
      <w:bookmarkStart w:id="102" w:name="_Toc216782566"/>
      <w:r>
        <w:lastRenderedPageBreak/>
        <w:t>Hae asiakirjoja ostopalvelutilanteessa</w:t>
      </w:r>
      <w:bookmarkEnd w:id="100"/>
      <w:bookmarkEnd w:id="101"/>
      <w:bookmarkEnd w:id="102"/>
    </w:p>
    <w:p w14:paraId="4E78E491" w14:textId="54075A49" w:rsidR="009F703C" w:rsidRDefault="009F703C" w:rsidP="009F703C">
      <w:pPr>
        <w:pStyle w:val="Otsikko2"/>
      </w:pPr>
      <w:r w:rsidRPr="009F703C">
        <w:t>Käyttötapauksen yleiskuvaus ja lopputulos</w:t>
      </w:r>
    </w:p>
    <w:p w14:paraId="2C4E6AA2" w14:textId="49842529" w:rsidR="005A102F" w:rsidRDefault="005A102F" w:rsidP="005A102F">
      <w:pPr>
        <w:pStyle w:val="Leipteksti"/>
      </w:pPr>
      <w:r>
        <w:t xml:space="preserve">Käyttötapaus kuvaa hoito- ja/tai palvelutapahtuma-asiakirjojen tai niiden kuvailutietojen hakutilanteet </w:t>
      </w:r>
      <w:r w:rsidR="001B2B7D">
        <w:t>Potilastietovarannosta</w:t>
      </w:r>
      <w:r>
        <w:t xml:space="preserve">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2BD93D6"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r w:rsidR="00F17F93">
        <w:t xml:space="preserve"> </w:t>
      </w:r>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6DDD7472" w:rsidR="005A102F" w:rsidRDefault="005A102F" w:rsidP="0087798E">
      <w:pPr>
        <w:pStyle w:val="Leipteksti"/>
        <w:numPr>
          <w:ilvl w:val="0"/>
          <w:numId w:val="20"/>
        </w:numPr>
        <w:spacing w:after="0"/>
      </w:pPr>
      <w:r>
        <w:t xml:space="preserve">Luovutushaku </w:t>
      </w:r>
      <w:r w:rsidR="00197E20">
        <w:t>rekisteri</w:t>
      </w:r>
      <w:r>
        <w:t>tasoisessa</w:t>
      </w:r>
      <w:r w:rsidR="00F17F93">
        <w:t xml:space="preserve"> </w:t>
      </w:r>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63C9356B" w:rsidR="005A102F" w:rsidRDefault="00A80747" w:rsidP="00D54165">
      <w:pPr>
        <w:pStyle w:val="Leipteksti"/>
        <w:numPr>
          <w:ilvl w:val="0"/>
          <w:numId w:val="20"/>
        </w:numPr>
      </w:pPr>
      <w:r>
        <w:t>Luovutush</w:t>
      </w:r>
      <w:r w:rsidR="005A102F">
        <w:t xml:space="preserve">aku </w:t>
      </w:r>
      <w:r w:rsidR="00197E20">
        <w:t>rekisteri</w:t>
      </w:r>
      <w:r w:rsidR="005A102F">
        <w:t>tasoisessa</w:t>
      </w:r>
      <w:r w:rsidR="00F17F93">
        <w:t xml:space="preserve"> </w:t>
      </w:r>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A642C1">
      <w:pPr>
        <w:pStyle w:val="Luettelokappale"/>
        <w:numPr>
          <w:ilvl w:val="0"/>
          <w:numId w:val="38"/>
        </w:numPr>
      </w:pPr>
      <w:r>
        <w:t>Haetaan yhden potilaan tiedot: Ostopalvelutilanteessa asiakirjoja voidaan hakea henkilötunnuksella, tilapäisen yksilöintitunnuksen käyttö ei ole sallittu</w:t>
      </w:r>
    </w:p>
    <w:p w14:paraId="4E68CC60" w14:textId="541D4761" w:rsidR="005A102F" w:rsidRDefault="005A102F" w:rsidP="00A642C1">
      <w:pPr>
        <w:pStyle w:val="Luettelokappale"/>
        <w:numPr>
          <w:ilvl w:val="0"/>
          <w:numId w:val="38"/>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7D64A64" w:rsidR="005A102F" w:rsidRDefault="00AD1EB6" w:rsidP="00A642C1">
      <w:pPr>
        <w:pStyle w:val="Luettelokappale"/>
        <w:numPr>
          <w:ilvl w:val="0"/>
          <w:numId w:val="38"/>
        </w:numPr>
      </w:pPr>
      <w:r>
        <w:lastRenderedPageBreak/>
        <w:t xml:space="preserve">Potilastietovaranto </w:t>
      </w:r>
      <w:r w:rsidR="005A102F">
        <w:t xml:space="preserve">rajaa hakutuloksen ostopalvelun valtuutuksen mahdollisten rajauksien sekä </w:t>
      </w:r>
      <w:r w:rsidR="00410048">
        <w:t xml:space="preserve">luovutustenhallinnan </w:t>
      </w:r>
      <w:r w:rsidR="005A102F">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1E73031" w:rsidR="005A102F" w:rsidRPr="005A102F" w:rsidRDefault="005A102F" w:rsidP="005A102F">
      <w:pPr>
        <w:pStyle w:val="Leipteksti"/>
      </w:pPr>
      <w:r>
        <w:t xml:space="preserve">Käyttötapauksen lopputuloksen hakeva ostopalvelun tuottajan potilastietojärjestelmä on vastaanottanut </w:t>
      </w:r>
      <w:r w:rsidR="00977FB5">
        <w:t>Potilastietovarannon</w:t>
      </w:r>
      <w:r>
        <w:t xml:space="preserve">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67D17B3C" w:rsidR="005A102F" w:rsidRPr="005A102F" w:rsidRDefault="00AD1EB6" w:rsidP="005A102F">
      <w:pPr>
        <w:pStyle w:val="Numeroituluettelo"/>
      </w:pPr>
      <w:r>
        <w:t>Potilastietovaranto ja Kanta-viestinvälitys, jatkossa Potilastietovaranto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23B1D6DD" w:rsidR="005A102F" w:rsidRDefault="005A102F" w:rsidP="005A102F">
      <w:pPr>
        <w:pStyle w:val="Numeroituluettelo"/>
        <w:spacing w:after="0"/>
      </w:pPr>
      <w:r>
        <w:t xml:space="preserve">Ostopalvelun tuottajan hoitosuhteen potilaaseen todentava palvelutapahtuma on </w:t>
      </w:r>
      <w:r w:rsidR="0018633A">
        <w:t>tallennettu</w:t>
      </w:r>
      <w:r>
        <w:t xml:space="preserve"> ostopalvelun järjestäjän rekisteriin, ja siinä on yksilöity ostopalvelun valtuutus. [LT2]</w:t>
      </w:r>
    </w:p>
    <w:p w14:paraId="6FBE39F4" w14:textId="3BE758BB" w:rsidR="005A102F" w:rsidRDefault="005A102F" w:rsidP="00A642C1">
      <w:pPr>
        <w:pStyle w:val="Luettelokappale"/>
        <w:numPr>
          <w:ilvl w:val="0"/>
          <w:numId w:val="38"/>
        </w:numPr>
      </w:pPr>
      <w:r>
        <w:t xml:space="preserve">Yksilöidyssä ostopalvelun valtuutuksessa on valtuutettu se rekisteri, johon palvelutapahtuma on </w:t>
      </w:r>
      <w:r w:rsidR="0018633A">
        <w:t>tallennettu</w:t>
      </w:r>
      <w:r>
        <w:t>, sillä tuottajalla joka hakua on tekemässä.</w:t>
      </w:r>
    </w:p>
    <w:p w14:paraId="7BB5B2C1" w14:textId="7D244464" w:rsidR="005A102F" w:rsidRPr="005A102F" w:rsidRDefault="005A102F" w:rsidP="005A102F">
      <w:pPr>
        <w:pStyle w:val="Numeroituluettelo"/>
      </w:pPr>
      <w:r>
        <w:t xml:space="preserve">Ostopalvelun valtuutus on </w:t>
      </w:r>
      <w:r w:rsidR="0018633A">
        <w:t>tallennettu</w:t>
      </w:r>
      <w:r>
        <w:t xml:space="preserve"> </w:t>
      </w:r>
      <w:r w:rsidR="007D5DCB">
        <w:t>Potilastietovarantoon</w:t>
      </w:r>
      <w:r>
        <w:t xml:space="preserve">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A642C1">
      <w:pPr>
        <w:pStyle w:val="Luettelokappale"/>
        <w:numPr>
          <w:ilvl w:val="0"/>
          <w:numId w:val="38"/>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A642C1">
      <w:pPr>
        <w:pStyle w:val="Luettelokappale"/>
        <w:numPr>
          <w:ilvl w:val="0"/>
          <w:numId w:val="38"/>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39133B63" w:rsidR="005A102F" w:rsidRDefault="005A102F" w:rsidP="00D54165">
      <w:pPr>
        <w:pStyle w:val="Luettelokappale"/>
        <w:numPr>
          <w:ilvl w:val="1"/>
          <w:numId w:val="5"/>
        </w:numPr>
      </w:pPr>
      <w:r>
        <w:t>tilanteessa D (</w:t>
      </w:r>
      <w:r w:rsidR="00197E20">
        <w:t>rekisteri</w:t>
      </w:r>
      <w:r>
        <w:t>tasoisen</w:t>
      </w:r>
      <w:r w:rsidR="00F17F93">
        <w:t xml:space="preserve"> </w:t>
      </w:r>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31DA25EC" w:rsidR="005A102F" w:rsidRDefault="005A102F" w:rsidP="00D54165">
      <w:pPr>
        <w:pStyle w:val="Luettelokappale"/>
        <w:numPr>
          <w:ilvl w:val="1"/>
          <w:numId w:val="5"/>
        </w:numPr>
      </w:pPr>
      <w:r>
        <w:t>tilanteessa F (</w:t>
      </w:r>
      <w:r w:rsidR="00197E20">
        <w:t>rekisteri</w:t>
      </w:r>
      <w:r>
        <w:t>tasoisen</w:t>
      </w:r>
      <w:r w:rsidR="00F17F93">
        <w:t xml:space="preserve"> </w:t>
      </w:r>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18EDAA39" w:rsidR="005A102F" w:rsidRDefault="005A102F" w:rsidP="00D54165">
      <w:pPr>
        <w:pStyle w:val="Luettelokappale"/>
        <w:numPr>
          <w:ilvl w:val="1"/>
          <w:numId w:val="5"/>
        </w:numPr>
      </w:pPr>
      <w:r>
        <w:t>tilanteessa H (</w:t>
      </w:r>
      <w:r w:rsidR="00197E20">
        <w:t>rekisteri</w:t>
      </w:r>
      <w:r>
        <w:t>tasoisen</w:t>
      </w:r>
      <w:r w:rsidR="00F17F93">
        <w:t xml:space="preserve"> </w:t>
      </w:r>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A642C1">
      <w:pPr>
        <w:pStyle w:val="Luettelokappale"/>
        <w:numPr>
          <w:ilvl w:val="0"/>
          <w:numId w:val="38"/>
        </w:numPr>
      </w:pPr>
      <w:r>
        <w:t>Palvelutapahtuma johon tietoja haetaan, on järjestäjän rekisterissä (ostopalvelun valtuutuksessa yksilöity rekisteri)</w:t>
      </w:r>
    </w:p>
    <w:p w14:paraId="14D25AB7" w14:textId="33D40A49" w:rsidR="005A102F" w:rsidRDefault="005A102F" w:rsidP="00A642C1">
      <w:pPr>
        <w:pStyle w:val="Luettelokappale"/>
        <w:numPr>
          <w:ilvl w:val="0"/>
          <w:numId w:val="38"/>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A7DAE8" w:rsidR="005A102F" w:rsidRDefault="005A102F" w:rsidP="00A642C1">
      <w:pPr>
        <w:pStyle w:val="Luettelokappale"/>
        <w:numPr>
          <w:ilvl w:val="0"/>
          <w:numId w:val="38"/>
        </w:numPr>
      </w:pPr>
      <w:r>
        <w:t xml:space="preserve">Lisäksi tilanteessa A (kuvailutiedot): kuvailutietojen haun kohdistus asiakirja- </w:t>
      </w:r>
      <w:r w:rsidR="00EB40B9">
        <w:t xml:space="preserve">tai </w:t>
      </w:r>
      <w:r>
        <w:t>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A642C1">
      <w:pPr>
        <w:pStyle w:val="Luettelokappale"/>
        <w:numPr>
          <w:ilvl w:val="0"/>
          <w:numId w:val="38"/>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A642C1">
      <w:pPr>
        <w:pStyle w:val="Luettelokappale"/>
        <w:numPr>
          <w:ilvl w:val="0"/>
          <w:numId w:val="38"/>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A642C1">
      <w:pPr>
        <w:pStyle w:val="Luettelokappale"/>
        <w:numPr>
          <w:ilvl w:val="0"/>
          <w:numId w:val="38"/>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70A81E3A"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r w:rsidR="00F17F93">
        <w:t xml:space="preserve"> </w:t>
      </w:r>
      <w:r>
        <w:t xml:space="preserve">ostopalvelu). Tahdonilmaisujen hakeminen on kuvattu käyttötapauksessa Hae </w:t>
      </w:r>
      <w:r w:rsidR="00AC710C">
        <w:t>Tahdonilmaisupalvelu</w:t>
      </w:r>
      <w:r>
        <w:t>n asiakirjoja.</w:t>
      </w:r>
    </w:p>
    <w:p w14:paraId="5D14E10A" w14:textId="49652D41" w:rsidR="005A102F" w:rsidRPr="005A102F" w:rsidRDefault="005A102F" w:rsidP="005A102F">
      <w:pPr>
        <w:pStyle w:val="Leipteksti"/>
      </w:pPr>
      <w:r>
        <w:t xml:space="preserve">LT2 Ostopalveluratkaisun siirtymäaikana palvelutapahtuma on voitu </w:t>
      </w:r>
      <w:r w:rsidR="00493B53">
        <w:t>tallentaa</w:t>
      </w:r>
      <w:r>
        <w:t xml:space="preserve"> myös ilman ostopalvelun valtuutuksen tunnistetta. Ostopalvelun järjestäjän arkistoasiakirjat-rekisterissä on oltava kuitenkin ostopalvelun valtuutus, jossa on valtuutettu hakua tekevä palveluntuottaja käyttämään rekisteriä, johon palvelutapahtuma on </w:t>
      </w:r>
      <w:r w:rsidR="0018633A">
        <w:t>tallennettu</w:t>
      </w:r>
      <w:r>
        <w:t>.</w:t>
      </w:r>
    </w:p>
    <w:p w14:paraId="0E04488E" w14:textId="77777777" w:rsidR="00A82268" w:rsidRDefault="00A82268">
      <w:pPr>
        <w:rPr>
          <w:rFonts w:asciiTheme="majorHAnsi" w:eastAsiaTheme="majorEastAsia" w:hAnsiTheme="majorHAnsi" w:cstheme="majorBidi"/>
          <w:bCs/>
          <w:sz w:val="32"/>
          <w:szCs w:val="28"/>
        </w:rPr>
      </w:pPr>
      <w:bookmarkStart w:id="103" w:name="_Toc256000097"/>
      <w:bookmarkStart w:id="104" w:name="_Toc37062089"/>
      <w:r>
        <w:br w:type="page"/>
      </w:r>
    </w:p>
    <w:p w14:paraId="35666A4A" w14:textId="1ED97295" w:rsidR="009F703C" w:rsidRDefault="005A102F" w:rsidP="005A102F">
      <w:pPr>
        <w:pStyle w:val="Otsikko1"/>
        <w:spacing w:before="220"/>
      </w:pPr>
      <w:bookmarkStart w:id="105" w:name="_Toc216782567"/>
      <w:r>
        <w:lastRenderedPageBreak/>
        <w:t xml:space="preserve">Hae </w:t>
      </w:r>
      <w:r w:rsidR="00AC710C">
        <w:t>Tahdonilmaisupalvelu</w:t>
      </w:r>
      <w:r>
        <w:t>n asiakirjoja</w:t>
      </w:r>
      <w:bookmarkEnd w:id="103"/>
      <w:bookmarkEnd w:id="104"/>
      <w:bookmarkEnd w:id="105"/>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752B54C8" w:rsidR="005A102F" w:rsidRDefault="00593390" w:rsidP="00C70C16">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w:t>
      </w:r>
      <w:r w:rsidR="00977FB5">
        <w:t>tojen</w:t>
      </w:r>
      <w:r w:rsidR="005A102F">
        <w:t xml:space="preserve"> kieltoasiakirja</w:t>
      </w:r>
      <w:r w:rsidR="008060A5">
        <w:t xml:space="preserve"> (KIE)</w:t>
      </w:r>
      <w:r w:rsidR="00FD26B2">
        <w:t xml:space="preserve"> [LT2]</w:t>
      </w:r>
      <w:r w:rsidR="005A102F">
        <w:t>, lääkemääräyksen kieltoasiakirja</w:t>
      </w:r>
      <w:r w:rsidR="008060A5">
        <w:t xml:space="preserve"> (RKIE)</w:t>
      </w:r>
      <w:r w:rsidR="00BF5B60">
        <w:t xml:space="preserve"> [LT4]</w:t>
      </w:r>
      <w:r w:rsidR="005A102F">
        <w:t xml:space="preserve">, elinluovutustahto </w:t>
      </w:r>
      <w:r w:rsidR="008060A5">
        <w:t>(ELIN)</w:t>
      </w:r>
      <w:r w:rsidR="006B7DAF">
        <w:t xml:space="preserve">, </w:t>
      </w:r>
      <w:r w:rsidR="005A102F">
        <w:t>hoitotahto</w:t>
      </w:r>
      <w:r w:rsidR="008060A5">
        <w:t xml:space="preserve"> (TAH)</w:t>
      </w:r>
      <w:r w:rsidR="00C70C16">
        <w:t xml:space="preserve">, </w:t>
      </w:r>
      <w:r w:rsidR="006B7DAF" w:rsidRPr="006B7DAF">
        <w:t>Tutkimusaineistolöydöstä koskeva yhteydenottokielto</w:t>
      </w:r>
      <w:r w:rsidR="006B7DAF">
        <w:t xml:space="preserve"> (YKIE)</w:t>
      </w:r>
      <w:r w:rsidR="00C70C16">
        <w:t xml:space="preserve"> ja </w:t>
      </w:r>
      <w:r w:rsidR="00C70C16" w:rsidRPr="00C70C16">
        <w:t>Eurooppalaisen potilasyhteenvedon informointi ja suostumus</w:t>
      </w:r>
      <w:r w:rsidR="00C70C16">
        <w:t xml:space="preserve"> (PSSUO)</w:t>
      </w:r>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306B3FF"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w:t>
      </w:r>
      <w:r w:rsidR="00977FB5">
        <w:t>tojen</w:t>
      </w:r>
      <w:r w:rsidR="005A102F">
        <w:t xml:space="preserve"> kieltoasiakirja</w:t>
      </w:r>
      <w:r w:rsidR="00AA6161">
        <w:t>.</w:t>
      </w:r>
      <w:r w:rsidR="00FD49ED">
        <w:t xml:space="preserve"> </w:t>
      </w:r>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C3C4302" w:rsidR="005A102F" w:rsidRDefault="005A102F" w:rsidP="005D155E">
      <w:pPr>
        <w:pStyle w:val="Leipteksti"/>
        <w:numPr>
          <w:ilvl w:val="0"/>
          <w:numId w:val="21"/>
        </w:numPr>
        <w:spacing w:after="0"/>
      </w:pPr>
      <w:r>
        <w:t>Tahdonilmaisujen haku hoitotilanteessa,</w:t>
      </w:r>
      <w:r w:rsidR="00FD49ED">
        <w:t xml:space="preserve"> </w:t>
      </w:r>
      <w:r w:rsidR="00197E20">
        <w:t>rekisteri</w:t>
      </w:r>
      <w:r>
        <w:t>tasoinen ostopalvelu. Haku palauttaa asiakirjat elinluovutustahto ja hoitotahto</w:t>
      </w:r>
    </w:p>
    <w:p w14:paraId="3DBED1A3" w14:textId="5A5EC7D4" w:rsidR="005D155E" w:rsidRDefault="005D155E" w:rsidP="00F66D4A">
      <w:pPr>
        <w:pStyle w:val="Leipteksti"/>
        <w:numPr>
          <w:ilvl w:val="0"/>
          <w:numId w:val="21"/>
        </w:numPr>
        <w:spacing w:after="0"/>
      </w:pPr>
      <w:r>
        <w:t xml:space="preserve">Kieltoyhteenvedon haku tulostamista varten. Haku palauttaa </w:t>
      </w:r>
      <w:r w:rsidR="003636D8">
        <w:t xml:space="preserve">potilaalle tulostamista varten </w:t>
      </w:r>
      <w:r>
        <w:t xml:space="preserve">pdf-muotoisen asiakirjan </w:t>
      </w:r>
      <w:r w:rsidR="007D5DCB" w:rsidRPr="005A771A">
        <w:t>Potilastie</w:t>
      </w:r>
      <w:r w:rsidR="007D5DCB">
        <w:t>tovantoon</w:t>
      </w:r>
      <w:r w:rsidR="007D5DCB" w:rsidRPr="005A771A">
        <w:t xml:space="preserve"> tallennettujen tietojen </w:t>
      </w:r>
      <w:r>
        <w:t>luovutuskieltojen yhteenveto</w:t>
      </w:r>
      <w:r w:rsidR="003636D8">
        <w:t xml:space="preserve"> (KIEYHT)</w:t>
      </w:r>
      <w:r w:rsidR="00F66D4A">
        <w:t xml:space="preserve"> tai huoltajalle tulostamista varten </w:t>
      </w:r>
      <w:r w:rsidR="00F66D4A" w:rsidRPr="005A771A">
        <w:t>Potilastie</w:t>
      </w:r>
      <w:r w:rsidR="00977FB5">
        <w:t>tovantoon</w:t>
      </w:r>
      <w:r w:rsidR="00F66D4A" w:rsidRPr="005A771A">
        <w:t xml:space="preserve"> tallennettujen tietojen luovutuskieltojen yhteenveto huoltajalle</w:t>
      </w:r>
      <w:r w:rsidR="00F66D4A">
        <w:t xml:space="preserve"> (KIEYHTH)</w:t>
      </w:r>
      <w:r>
        <w:t>.</w:t>
      </w:r>
      <w:r w:rsidR="003636D8">
        <w:t xml:space="preserve"> </w:t>
      </w:r>
      <w:r w:rsidR="0073389D">
        <w:t>[LT1]</w:t>
      </w:r>
      <w:r w:rsidR="00101F35">
        <w:t xml:space="preserve"> </w:t>
      </w:r>
    </w:p>
    <w:p w14:paraId="6E3C6D94" w14:textId="7688DE5E" w:rsidR="00866D20" w:rsidRDefault="00866D20" w:rsidP="00DB4F57">
      <w:pPr>
        <w:pStyle w:val="Leipteksti"/>
        <w:numPr>
          <w:ilvl w:val="0"/>
          <w:numId w:val="21"/>
        </w:numPr>
      </w:pPr>
      <w:r>
        <w:t xml:space="preserve">Tahdonilmaisujen haku tulostamista varten. Haku palauttaa Tahdonilmaisupalvelun asiakirjan pdf-muodossa potilaalle tulostamista varten. Pdf-tuloste on toistaiseksi haettavissa asiakirjasta </w:t>
      </w:r>
      <w:r w:rsidRPr="006B7DAF">
        <w:t>Tutkimusaineistolöydöstä koskeva yhteydenottokielto</w:t>
      </w:r>
      <w:r>
        <w:t xml:space="preserve"> (YKIE)</w:t>
      </w:r>
      <w:r w:rsidR="00DB4F57">
        <w:t xml:space="preserve"> ja </w:t>
      </w:r>
      <w:r w:rsidR="00DB4F57" w:rsidRPr="00DB4F57">
        <w:t>Eurooppalaisen potilasyhteenvedon informointi ja suostumus</w:t>
      </w:r>
      <w:r w:rsidR="00DB4F57">
        <w:t xml:space="preserve"> (PSSUO)</w:t>
      </w:r>
      <w:r>
        <w:t>.</w:t>
      </w:r>
      <w:r w:rsidR="00560F58">
        <w:t xml:space="preserve"> [LT3]</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A642C1">
      <w:pPr>
        <w:pStyle w:val="Luettelokappale"/>
        <w:numPr>
          <w:ilvl w:val="0"/>
          <w:numId w:val="38"/>
        </w:numPr>
      </w:pPr>
      <w:r>
        <w:lastRenderedPageBreak/>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A642C1">
      <w:pPr>
        <w:pStyle w:val="Luettelokappale"/>
        <w:numPr>
          <w:ilvl w:val="0"/>
          <w:numId w:val="38"/>
        </w:numPr>
      </w:pPr>
      <w:r>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2174BF4F" w:rsidR="005A102F" w:rsidRPr="005A102F" w:rsidRDefault="00AD1EB6" w:rsidP="005A102F">
      <w:pPr>
        <w:pStyle w:val="Numeroituluettelo"/>
      </w:pPr>
      <w:r>
        <w:t>Potilastietovaranto ja Kanta-viestinvälitys, jatkossa Potilastietovaranto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A642C1">
      <w:pPr>
        <w:pStyle w:val="Luettelokappale"/>
        <w:numPr>
          <w:ilvl w:val="0"/>
          <w:numId w:val="38"/>
        </w:numPr>
      </w:pPr>
      <w:r>
        <w:t>MR-sanoma: RCMR_IN100031FI01</w:t>
      </w:r>
    </w:p>
    <w:p w14:paraId="161CBEBF" w14:textId="62C25833" w:rsidR="005A102F" w:rsidRDefault="005A102F" w:rsidP="00A642C1">
      <w:pPr>
        <w:pStyle w:val="Luettelokappale"/>
        <w:numPr>
          <w:ilvl w:val="0"/>
          <w:numId w:val="38"/>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4EE375C6" w:rsidR="005A102F" w:rsidRDefault="005A102F" w:rsidP="00D54165">
      <w:pPr>
        <w:pStyle w:val="Luettelokappale"/>
        <w:numPr>
          <w:ilvl w:val="1"/>
          <w:numId w:val="5"/>
        </w:numPr>
      </w:pPr>
      <w:r>
        <w:lastRenderedPageBreak/>
        <w:t xml:space="preserve">tilanteessa E (tahdonilmaisut, </w:t>
      </w:r>
      <w:r w:rsidR="00197E20">
        <w:t>rekisteri</w:t>
      </w:r>
      <w:r>
        <w:t>tasoinen</w:t>
      </w:r>
      <w:r w:rsidR="00FD49ED">
        <w:t xml:space="preserve"> </w:t>
      </w:r>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6CA404EA" w:rsidR="003636D8" w:rsidRDefault="003636D8" w:rsidP="003636D8">
      <w:pPr>
        <w:pStyle w:val="Luettelokappale"/>
        <w:numPr>
          <w:ilvl w:val="1"/>
          <w:numId w:val="5"/>
        </w:numPr>
      </w:pPr>
      <w:r>
        <w:t>tilanteessa F (kieltoyhteenvedon haku tulostamista varten)</w:t>
      </w:r>
      <w:r w:rsidR="00DB7C9E">
        <w:t xml:space="preserve"> ja tilanteessa G (Tahdonilmaisujen haku tulostamista varten):</w:t>
      </w:r>
      <w:r>
        <w:t xml:space="preserve"> PP24, </w:t>
      </w:r>
      <w:r w:rsidR="005169C6">
        <w:t>Asiakirjojen</w:t>
      </w:r>
      <w:r>
        <w:t xml:space="preserve"> haku </w:t>
      </w:r>
      <w:r w:rsidR="00AC710C">
        <w:t>Tahdonilmaisupalvelusta</w:t>
      </w:r>
    </w:p>
    <w:p w14:paraId="41AE1369" w14:textId="762E4249" w:rsidR="005A102F" w:rsidRDefault="005A102F" w:rsidP="00A642C1">
      <w:pPr>
        <w:pStyle w:val="Luettelokappale"/>
        <w:numPr>
          <w:ilvl w:val="0"/>
          <w:numId w:val="38"/>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4BADB8EF" w14:textId="42E10EC0" w:rsidR="00DB7C9E" w:rsidRDefault="00DB7C9E" w:rsidP="00A642C1">
      <w:pPr>
        <w:pStyle w:val="Luettelokappale"/>
        <w:numPr>
          <w:ilvl w:val="0"/>
          <w:numId w:val="38"/>
        </w:numPr>
      </w:pPr>
      <w:r>
        <w:t xml:space="preserve">Lisäksi tilanteessa G (Tahdonilmaisujen haku tulostamista varten): Palautettavan asiakirjan tiedostomuoto: Tiedostomuoto PDF (7). Pakollinen tilanteessa G, Sallittu tilanteessa F, ei sallittu tilanteissa A - E.  </w:t>
      </w:r>
    </w:p>
    <w:p w14:paraId="74D9C78E" w14:textId="7BCF7154" w:rsidR="005A102F" w:rsidRDefault="005A102F" w:rsidP="00A642C1">
      <w:pPr>
        <w:pStyle w:val="Luettelokappale"/>
        <w:numPr>
          <w:ilvl w:val="0"/>
          <w:numId w:val="38"/>
        </w:numPr>
      </w:pPr>
      <w:r>
        <w:t>Palvelutapahtuma johon tietoja haetaan, on yksilöitävä tilanteissa C, D ja E (tahdonilmaisut). Tilanteissa A (haku muokkausta varten)</w:t>
      </w:r>
      <w:r w:rsidR="003636D8">
        <w:t>,</w:t>
      </w:r>
      <w:r>
        <w:t xml:space="preserve"> B (järjestelmähaku)</w:t>
      </w:r>
      <w:r w:rsidR="00DB7C9E">
        <w:t>,</w:t>
      </w:r>
      <w:r w:rsidR="003636D8">
        <w:t xml:space="preserve"> F (kieltoyhteenvedon haku) </w:t>
      </w:r>
      <w:r w:rsidR="00DB7C9E">
        <w:t xml:space="preserve">ja G (Tahdonilmaisujen haku tulostamista varten) </w:t>
      </w:r>
      <w:r>
        <w:t>palvelutapahtumaa ei tarvita.</w:t>
      </w:r>
    </w:p>
    <w:p w14:paraId="61C97617" w14:textId="71A4E422" w:rsidR="005A102F" w:rsidRDefault="005A102F" w:rsidP="00A642C1">
      <w:pPr>
        <w:pStyle w:val="Luettelokappale"/>
        <w:numPr>
          <w:ilvl w:val="0"/>
          <w:numId w:val="38"/>
        </w:numPr>
      </w:pPr>
      <w:r>
        <w:t>Pelkkien kuvailutietojen haku ei ole mahdollinen</w:t>
      </w:r>
    </w:p>
    <w:p w14:paraId="08C43297" w14:textId="464AC689" w:rsidR="005A102F" w:rsidRDefault="005A102F" w:rsidP="00A642C1">
      <w:pPr>
        <w:pStyle w:val="Luettelokappale"/>
        <w:numPr>
          <w:ilvl w:val="0"/>
          <w:numId w:val="38"/>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43EFF545" w:rsidR="003636D8" w:rsidRDefault="003636D8" w:rsidP="0073389D">
      <w:pPr>
        <w:pStyle w:val="Luettelokappale"/>
        <w:numPr>
          <w:ilvl w:val="1"/>
          <w:numId w:val="5"/>
        </w:numPr>
      </w:pPr>
      <w:r>
        <w:t>tilanteessa F (kieltoyhteenve</w:t>
      </w:r>
      <w:r w:rsidR="0073389D">
        <w:t>to</w:t>
      </w:r>
      <w:r>
        <w:t>) pakollinen parametri näkymä</w:t>
      </w:r>
      <w:r w:rsidR="0019618B">
        <w:t>tunnus 338</w:t>
      </w:r>
      <w:r w:rsidR="00F66D4A">
        <w:t xml:space="preserve"> (tulostus potilaalle) ja 337 (tulostus huoltajalle)</w:t>
      </w:r>
      <w:r w:rsidR="0073389D">
        <w:t xml:space="preserve"> [LT1]</w:t>
      </w:r>
    </w:p>
    <w:p w14:paraId="09A19808" w14:textId="25854FC5" w:rsidR="00DB7C9E" w:rsidRDefault="00DB7C9E" w:rsidP="0073389D">
      <w:pPr>
        <w:pStyle w:val="Luettelokappale"/>
        <w:numPr>
          <w:ilvl w:val="1"/>
          <w:numId w:val="5"/>
        </w:numPr>
      </w:pPr>
      <w:r>
        <w:t>tilanteessa G (Tahdonilmaisujen haku tulostamista varten) pakollinen parametri näkymätunnus. Toistaiseksi käytettävissä näkymätunnus 503</w:t>
      </w:r>
      <w:r w:rsidR="00DB4F57">
        <w:t xml:space="preserve"> ja 504</w:t>
      </w:r>
      <w:r>
        <w:t>.</w:t>
      </w:r>
      <w:r w:rsidR="003A2774">
        <w:t xml:space="preserve"> </w:t>
      </w:r>
      <w:r w:rsidR="003A2774" w:rsidRPr="003A2774">
        <w:t>Jokainen tuloste haetaan erikseen eli näkymärajauksessa annetaan yksi näkymä</w:t>
      </w:r>
      <w:r w:rsidR="003A2774">
        <w:t>.</w:t>
      </w: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A642C1">
      <w:pPr>
        <w:pStyle w:val="Luettelokappale"/>
        <w:numPr>
          <w:ilvl w:val="0"/>
          <w:numId w:val="38"/>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A642C1">
      <w:pPr>
        <w:pStyle w:val="Luettelokappale"/>
        <w:numPr>
          <w:ilvl w:val="0"/>
          <w:numId w:val="38"/>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A642C1">
      <w:pPr>
        <w:pStyle w:val="Luettelokappale"/>
        <w:numPr>
          <w:ilvl w:val="0"/>
          <w:numId w:val="38"/>
        </w:numPr>
      </w:pPr>
      <w:r>
        <w:lastRenderedPageBreak/>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A642C1">
      <w:pPr>
        <w:pStyle w:val="Luettelokappale"/>
        <w:numPr>
          <w:ilvl w:val="0"/>
          <w:numId w:val="38"/>
        </w:numPr>
      </w:pPr>
      <w:r>
        <w:t>tilanteessa F (kieltoyhteenveto, PP24):</w:t>
      </w:r>
    </w:p>
    <w:p w14:paraId="5A1E6DD6" w14:textId="50FA71DE" w:rsidR="0073389D" w:rsidRDefault="0073389D" w:rsidP="0073389D">
      <w:pPr>
        <w:pStyle w:val="Luettelokappale"/>
        <w:numPr>
          <w:ilvl w:val="1"/>
          <w:numId w:val="5"/>
        </w:numPr>
      </w:pPr>
      <w:r>
        <w:t xml:space="preserve">Järjestelmä tulostaa kieltoyhteenvedon </w:t>
      </w:r>
      <w:r w:rsidR="00695D34">
        <w:t xml:space="preserve">potilasta </w:t>
      </w:r>
      <w:r w:rsidR="00F66D4A">
        <w:t xml:space="preserve">tai huoltajaa </w:t>
      </w:r>
      <w:r w:rsidR="00695D34">
        <w:t>varten</w:t>
      </w:r>
    </w:p>
    <w:p w14:paraId="75D86AF6" w14:textId="3C8544C2" w:rsidR="00DB7C9E" w:rsidRDefault="00DB7C9E" w:rsidP="00560F58">
      <w:pPr>
        <w:pStyle w:val="Luettelokappale"/>
        <w:numPr>
          <w:ilvl w:val="0"/>
          <w:numId w:val="5"/>
        </w:numPr>
      </w:pPr>
      <w:r>
        <w:t>tilanteessa G (Tahdonilmaisujen haku tulostamista varten)</w:t>
      </w:r>
    </w:p>
    <w:p w14:paraId="5FAB88DD" w14:textId="5286FC8B" w:rsidR="00560F58" w:rsidRDefault="00560F58" w:rsidP="00560F58">
      <w:pPr>
        <w:pStyle w:val="Luettelokappale"/>
        <w:numPr>
          <w:ilvl w:val="1"/>
          <w:numId w:val="5"/>
        </w:numPr>
      </w:pPr>
      <w:r>
        <w:t xml:space="preserve">Järjestelmä tulostaa pdf-tulosteen potilasta varten. </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6761457D" w:rsidR="00EE1FC5" w:rsidRDefault="00BF2D0D" w:rsidP="008C2FD8">
      <w:pPr>
        <w:pStyle w:val="Leipteksti"/>
      </w:pPr>
      <w:r>
        <w:t xml:space="preserve">LT1 </w:t>
      </w:r>
      <w:r w:rsidR="00EE1FC5">
        <w:t>Kieltoyhteenveto</w:t>
      </w:r>
      <w:r w:rsidR="00714F72">
        <w:t xml:space="preserve"> </w:t>
      </w:r>
      <w:r w:rsidR="00F66D4A">
        <w:br/>
        <w:t xml:space="preserve">Kieltoyhteenveto potilaalle: </w:t>
      </w:r>
      <w:r w:rsidR="00714F72">
        <w:t>näkymälyhenne KIEYHT, näkymätunnus 338</w:t>
      </w:r>
      <w:r w:rsidR="00F66D4A">
        <w:br/>
        <w:t>Kieltoyhteenveto huoltajalle: näkymälyhenne KIEYHT, näkymätunnus 337</w:t>
      </w:r>
    </w:p>
    <w:p w14:paraId="1E157140" w14:textId="150C4E67" w:rsidR="00BF2D0D" w:rsidRDefault="00BF2D0D" w:rsidP="008C2FD8">
      <w:pPr>
        <w:pStyle w:val="Leipteksti"/>
      </w:pPr>
      <w:r>
        <w:t xml:space="preserve">Kieltoyhteenveto on </w:t>
      </w:r>
      <w:r w:rsidR="00695D34">
        <w:t xml:space="preserve">pdf-asiakirja, jonka </w:t>
      </w:r>
      <w:r w:rsidR="008C0653">
        <w:t>Tahdonilmaisup</w:t>
      </w:r>
      <w:r>
        <w:t>alvelu tuottaa Potilastie</w:t>
      </w:r>
      <w:r w:rsidR="007D5DCB">
        <w:t>tojen</w:t>
      </w:r>
      <w:r>
        <w:t xml:space="preserve"> kieltoasiakirjan</w:t>
      </w:r>
      <w:r w:rsidR="00FD49ED">
        <w:t xml:space="preserve"> </w:t>
      </w:r>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02350B19" w:rsidR="00BF2D0D" w:rsidRDefault="00BF2D0D" w:rsidP="008C2FD8">
      <w:pPr>
        <w:pStyle w:val="Leipteksti"/>
      </w:pPr>
      <w:r>
        <w:t>Kieltoyhteenveto haetaan palvelupyynnöllä PP24. Se palautuu vain kun haussa on käytetty näkymärajausta 338</w:t>
      </w:r>
      <w:r w:rsidR="00F66D4A">
        <w:t xml:space="preserve"> tai 337</w:t>
      </w:r>
      <w:r>
        <w:t xml:space="preserve">.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150620DB" w14:textId="6BC7CB64" w:rsidR="00FD26B2" w:rsidRDefault="00F415DC" w:rsidP="00DB6F44">
      <w:pPr>
        <w:pStyle w:val="Leipteksti"/>
      </w:pPr>
      <w:r>
        <w:lastRenderedPageBreak/>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6AD2BBAE" w14:textId="1995B6AF" w:rsidR="00E31B98" w:rsidRDefault="00E31B98" w:rsidP="00DB6F44">
      <w:pPr>
        <w:pStyle w:val="Leipteksti"/>
      </w:pPr>
      <w:r>
        <w:t>Kieltoyhteenvetoon tulostuu hakevan organisaation nimi mikäli se annetaan hakusanomassa.</w:t>
      </w:r>
    </w:p>
    <w:p w14:paraId="6B9A9682" w14:textId="29A19950" w:rsidR="00FD26B2" w:rsidRDefault="00FD26B2" w:rsidP="00FD26B2">
      <w:pPr>
        <w:pStyle w:val="Leipteksti"/>
        <w:spacing w:after="0"/>
      </w:pPr>
      <w:r>
        <w:t xml:space="preserve">LT2 </w:t>
      </w:r>
      <w:r w:rsidRPr="000A67ED">
        <w:t>Potilastie</w:t>
      </w:r>
      <w:r w:rsidR="007D5DCB">
        <w:t>tojen</w:t>
      </w:r>
      <w:r w:rsidRPr="000A67ED">
        <w:t xml:space="preserve"> luovutuskielto ja luovutuskiellon peruutus (</w:t>
      </w:r>
      <w:r>
        <w:t xml:space="preserve">näkymälyhenne </w:t>
      </w:r>
      <w:r w:rsidRPr="000A67ED">
        <w:t>KIE</w:t>
      </w:r>
      <w:r>
        <w:t>, näkymätunnus 331</w:t>
      </w:r>
      <w:r w:rsidRPr="000A67ED">
        <w:t>)</w:t>
      </w:r>
    </w:p>
    <w:p w14:paraId="248CDC95" w14:textId="7B0C98E4" w:rsidR="00FD26B2" w:rsidRDefault="00FD26B2" w:rsidP="00FD26B2">
      <w:pPr>
        <w:pStyle w:val="Leipteksti"/>
      </w:pPr>
      <w:r>
        <w:t xml:space="preserve">Lomakkeen </w:t>
      </w:r>
      <w:r w:rsidRPr="000A67ED">
        <w:t>Potilastie</w:t>
      </w:r>
      <w:r w:rsidR="007D5DCB">
        <w:t>tojen</w:t>
      </w:r>
      <w:r w:rsidRPr="000A67ED">
        <w:t xml:space="preserve"> luovutuskielto </w:t>
      </w:r>
      <w:r>
        <w:t xml:space="preserve">ja luovutuskiellon peruutus version </w:t>
      </w:r>
      <w:r w:rsidRPr="000A67ED">
        <w:t>1.2.246.537.6.12.2002.331.20120110</w:t>
      </w:r>
      <w:r>
        <w:t xml:space="preserve"> käyttö päättyy Kanta-palveluissa, mutta siirtymäaikana  sitä voi käyttää rinnakkain </w:t>
      </w:r>
      <w:r w:rsidR="001F0271">
        <w:t>lomakkeen 1.1.2024 voimaan tulevan</w:t>
      </w:r>
      <w:r>
        <w:t xml:space="preserve"> version </w:t>
      </w:r>
      <w:r w:rsidRPr="000A67ED">
        <w:t>1.</w:t>
      </w:r>
      <w:r>
        <w:t>2.246.537.6.12.2002.331.20240101 kanssa. Haussa palautuu versiopuun uusin asiakirja riippumatta mikä lomakkeen versio on kyseessä.</w:t>
      </w:r>
    </w:p>
    <w:p w14:paraId="34FBE371" w14:textId="2B2D707E" w:rsidR="00560F58" w:rsidRDefault="00560F58" w:rsidP="00FD26B2">
      <w:pPr>
        <w:pStyle w:val="Leipteksti"/>
      </w:pPr>
      <w:r>
        <w:t>LT3 Tahdonilmaisujen haku tulostamista varten</w:t>
      </w:r>
    </w:p>
    <w:p w14:paraId="40338FCE" w14:textId="4D940851" w:rsidR="00480D66" w:rsidRDefault="00560F58" w:rsidP="00560F58">
      <w:pPr>
        <w:pStyle w:val="Leipteksti"/>
      </w:pPr>
      <w:r>
        <w:t xml:space="preserve">Tahdonilmaisu-asiakirjan pdf-tuloste haetaan ja tulostetaan potilaalle hänen pyynnöstään. </w:t>
      </w:r>
      <w:r w:rsidR="00480D66">
        <w:t xml:space="preserve">Pdf-tuloste muodostetaan arkistoidun CDA R2 </w:t>
      </w:r>
      <w:r w:rsidR="007A17CE">
        <w:t>-</w:t>
      </w:r>
      <w:r w:rsidR="00480D66">
        <w:t>asiakirjan sisäl</w:t>
      </w:r>
      <w:r w:rsidR="00F65F83">
        <w:t>löstä</w:t>
      </w:r>
      <w:r w:rsidR="00480D66">
        <w:t>.</w:t>
      </w:r>
      <w:r w:rsidR="00F65F83">
        <w:t xml:space="preserve"> Tekstit tulevat tulosteelle sillä kielellä, jolla ne </w:t>
      </w:r>
      <w:r w:rsidR="007A17CE">
        <w:t>CDA R2 -</w:t>
      </w:r>
      <w:r w:rsidR="00F65F83">
        <w:t xml:space="preserve">asiakirjalla ovat. </w:t>
      </w:r>
      <w:r w:rsidR="00480D66">
        <w:t xml:space="preserve"> </w:t>
      </w:r>
    </w:p>
    <w:p w14:paraId="75D39257" w14:textId="50B3B687" w:rsidR="00560F58" w:rsidRDefault="00203DE0" w:rsidP="002A2553">
      <w:pPr>
        <w:pStyle w:val="Leipteksti"/>
      </w:pPr>
      <w:r>
        <w:t>Tuloste haetaan palvelupyynnöllä PP24.</w:t>
      </w:r>
      <w:r w:rsidR="007F3EE0">
        <w:t xml:space="preserve"> Pdf-tulosteen haun erottaa CDA R2 asiakirjojen hausta hakusanomassa käytettävä tarkenne Palautettavan asiakirjan tiedostomuoto:</w:t>
      </w:r>
      <w:r w:rsidR="002A2553">
        <w:t xml:space="preserve"> tiet</w:t>
      </w:r>
      <w:r w:rsidR="007F3EE0">
        <w:t xml:space="preserve">o annetaan elementissä reasonCode luokituksen </w:t>
      </w:r>
      <w:r w:rsidR="007F3EE0" w:rsidRPr="00D937A5">
        <w:t>eArkisto - Asiakirjan tiedostomuoto (</w:t>
      </w:r>
      <w:r w:rsidR="002A2553" w:rsidRPr="00D937A5">
        <w:t>1.2.246.537.5.40179.2008</w:t>
      </w:r>
      <w:r w:rsidR="007F3EE0" w:rsidRPr="00D937A5">
        <w:t>)</w:t>
      </w:r>
      <w:r w:rsidR="002A2553" w:rsidRPr="00D937A5">
        <w:t xml:space="preserve"> arvolla 7, PDF</w:t>
      </w:r>
      <w:r w:rsidR="007F3EE0">
        <w:t xml:space="preserve"> [LM4]. Haussa on käytettävä myös näkymärajausta. Toistaiseksi pdf-tuloste on tarjolla asiakirjalle </w:t>
      </w:r>
      <w:r w:rsidR="007F3EE0" w:rsidRPr="006B7DAF">
        <w:t>Tutkimusaineistolöydöstä koskeva yhteydenottokielto</w:t>
      </w:r>
      <w:r w:rsidR="007F3EE0">
        <w:t xml:space="preserve"> (näkymälyhenne YKIE, näkymätunnus 503)</w:t>
      </w:r>
      <w:r w:rsidR="00DB4F57">
        <w:t xml:space="preserve"> ja </w:t>
      </w:r>
      <w:r w:rsidR="00DB4F57" w:rsidRPr="00DB4F57">
        <w:t>Eurooppalaisen potilasyhteenvedon informointi ja suostumus</w:t>
      </w:r>
      <w:r w:rsidR="00DB4F57">
        <w:t xml:space="preserve"> (näkymälyhenne PSSUO, näkymätunnus 504)</w:t>
      </w:r>
      <w:r w:rsidR="007F3EE0">
        <w:t xml:space="preserve">. Samassa haussa ei voi hakea pdf-tulostetta ja </w:t>
      </w:r>
      <w:r w:rsidR="00D74F36">
        <w:t>CD</w:t>
      </w:r>
      <w:r w:rsidR="007F3EE0">
        <w:t xml:space="preserve">A R2 asiakirjoja. </w:t>
      </w:r>
    </w:p>
    <w:p w14:paraId="36C4D5B1" w14:textId="77777777" w:rsidR="00BF5B60" w:rsidRDefault="00BF5B60" w:rsidP="00BF5B60">
      <w:pPr>
        <w:pStyle w:val="Leipteksti"/>
      </w:pPr>
      <w:r>
        <w:t>LT4 Lääkemääräyksen kieltoasiakirja (näkymälyhenne RKIE, näkymätunnus 370)</w:t>
      </w:r>
    </w:p>
    <w:p w14:paraId="31D462D2" w14:textId="2A85ADCE" w:rsidR="005A102F" w:rsidRPr="005A102F" w:rsidRDefault="00BF5B60" w:rsidP="00DB6F44">
      <w:pPr>
        <w:pStyle w:val="Leipteksti"/>
      </w:pPr>
      <w:r>
        <w:t>09/2026 alkaen Lääkemääräyksen kieltoasiakirjasta on käytössä kaksi versiota, jotka molemmat on julkaistu koodistopalvelussa. Versio 1.2.246.537.6.12.2002.370.2014 on poistuva lomakeversio, jota on mahdollista käyttää 1.10.2027 saakka. Uuden version tunnistaa versionumerolla 1.2.246.537.6.12.2002.370.2025</w:t>
      </w:r>
      <w:r w:rsidR="00F91EDD">
        <w:t>01</w:t>
      </w:r>
      <w:r>
        <w:t>. Haussa palautuu versiopuun uusin asiakirja riippumatta mikä lomakkeen versio on kyseessä.</w:t>
      </w:r>
      <w:r w:rsidR="00076B9B">
        <w:br w:type="page"/>
      </w:r>
    </w:p>
    <w:p w14:paraId="03EB94B0" w14:textId="04BC149B" w:rsidR="009F703C" w:rsidRDefault="005A102F" w:rsidP="005A102F">
      <w:pPr>
        <w:pStyle w:val="Otsikko1"/>
      </w:pPr>
      <w:bookmarkStart w:id="106" w:name="_Toc216782568"/>
      <w:r w:rsidRPr="005A102F">
        <w:lastRenderedPageBreak/>
        <w:t>Hae arkistoasiakirjoja</w:t>
      </w:r>
      <w:bookmarkEnd w:id="106"/>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7919A8F8" w:rsidR="00A309D9" w:rsidRDefault="00A309D9" w:rsidP="00D54165">
      <w:pPr>
        <w:pStyle w:val="Leipteksti"/>
        <w:numPr>
          <w:ilvl w:val="0"/>
          <w:numId w:val="22"/>
        </w:numPr>
      </w:pPr>
      <w:r>
        <w:t xml:space="preserve">Ostopalvelun järjestäjän potilaskohtaisen ostopalvelun valtuutuksen haku omasta rekisteristä </w:t>
      </w:r>
      <w:r w:rsidR="001B2B7D">
        <w:t>Potilastietovarannosta</w:t>
      </w:r>
      <w:r>
        <w:t>. Haun tuloksena palautuu järjestäjän tekemät kyseistä potilasta koskevat potilaskohtaiset ostopalvelun valtuutukset haussa käytettyjen hakuehtojen mukaisesti rajattuna.</w:t>
      </w:r>
    </w:p>
    <w:p w14:paraId="6E942B80" w14:textId="080C5088" w:rsidR="00A309D9" w:rsidRDefault="00A309D9" w:rsidP="00D54165">
      <w:pPr>
        <w:pStyle w:val="Leipteksti"/>
        <w:numPr>
          <w:ilvl w:val="0"/>
          <w:numId w:val="22"/>
        </w:numPr>
      </w:pPr>
      <w:r>
        <w:t xml:space="preserve">Ostopalvelun järjestäjän </w:t>
      </w:r>
      <w:r w:rsidR="00197E20">
        <w:t>rekisteri</w:t>
      </w:r>
      <w:r>
        <w:t>tasoisen</w:t>
      </w:r>
      <w:r w:rsidR="00FD49ED">
        <w:t xml:space="preserve"> </w:t>
      </w:r>
      <w:r>
        <w:t xml:space="preserve">ostopalvelun valtuutuksen haku omasta rekisteristä </w:t>
      </w:r>
      <w:r w:rsidR="001B2B7D">
        <w:t>Potilastietovarannosta</w:t>
      </w:r>
      <w:r>
        <w:t xml:space="preserve">. Haun tuloksena palautuu järjestäjän tekemät </w:t>
      </w:r>
      <w:r w:rsidR="00197E20">
        <w:t>rekisteri</w:t>
      </w:r>
      <w:r>
        <w:t>tasoiset</w:t>
      </w:r>
      <w:r w:rsidR="00FD49ED">
        <w:t xml:space="preserve"> </w:t>
      </w:r>
      <w:r>
        <w:t>ostopalvelun valtuutukset haussa käytettyjen hakuehtojen mukaisesti rajattuna.</w:t>
      </w:r>
    </w:p>
    <w:p w14:paraId="4555B2F4" w14:textId="2AD0360E" w:rsidR="00A309D9" w:rsidRDefault="00A309D9" w:rsidP="00D54165">
      <w:pPr>
        <w:pStyle w:val="Leipteksti"/>
        <w:numPr>
          <w:ilvl w:val="0"/>
          <w:numId w:val="22"/>
        </w:numPr>
      </w:pPr>
      <w:r>
        <w:t xml:space="preserve">Ostopalvelun tuottajan potilaskohtaisen ostopalvelun valtuutuksen haku järjestäjän rekisteristä </w:t>
      </w:r>
      <w:r w:rsidR="001B2B7D">
        <w:t>Potilastietovarannosta</w:t>
      </w:r>
      <w:r>
        <w:t>. Haun tuloksena palautuu järjestäjien rekistereistä hakevalle tuottajalle osoitetut kyseistä potilasta koskevat voimassa olevat potilaskohtaiset ostopalvelun valtuutukset haussa käytettyjen hakuehtojen mukaisesti rajattuna.</w:t>
      </w:r>
    </w:p>
    <w:p w14:paraId="03BF1263" w14:textId="33D691B1" w:rsidR="00A309D9" w:rsidRDefault="00A309D9" w:rsidP="00D54165">
      <w:pPr>
        <w:pStyle w:val="Leipteksti"/>
        <w:numPr>
          <w:ilvl w:val="0"/>
          <w:numId w:val="22"/>
        </w:numPr>
      </w:pPr>
      <w:r>
        <w:t xml:space="preserve">Ostopalvelun tuottajan </w:t>
      </w:r>
      <w:r w:rsidR="00197E20">
        <w:t>rekisteri</w:t>
      </w:r>
      <w:r>
        <w:t>tasoisen</w:t>
      </w:r>
      <w:r w:rsidR="00FD49ED">
        <w:t xml:space="preserve"> </w:t>
      </w:r>
      <w:r>
        <w:t xml:space="preserve">ostopalvelun valtuutuksen haku järjestäjän rekisteristä </w:t>
      </w:r>
      <w:r w:rsidR="001B2B7D">
        <w:t>Potilastietovarannosta</w:t>
      </w:r>
      <w:r>
        <w:t xml:space="preserve">. Haun tuloksena palautuu järjestäjän </w:t>
      </w:r>
      <w:r>
        <w:lastRenderedPageBreak/>
        <w:t xml:space="preserve">rekistereistä hakevalle tuottajalle osoitetut </w:t>
      </w:r>
      <w:r w:rsidR="00197E20">
        <w:t>rekisteri</w:t>
      </w:r>
      <w:r>
        <w:t>tasoiset</w:t>
      </w:r>
      <w:r w:rsidR="00FD49ED">
        <w:t xml:space="preserve"> </w:t>
      </w:r>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A642C1">
      <w:pPr>
        <w:pStyle w:val="Luettelokappale"/>
        <w:numPr>
          <w:ilvl w:val="0"/>
          <w:numId w:val="38"/>
        </w:numPr>
      </w:pPr>
      <w:r>
        <w:t>Tiedot haetaan arkistoasiakirjat-rekistereistä</w:t>
      </w:r>
    </w:p>
    <w:p w14:paraId="7BC4D3CD" w14:textId="19B3CBA4" w:rsidR="00A309D9" w:rsidRDefault="00A309D9" w:rsidP="00A642C1">
      <w:pPr>
        <w:pStyle w:val="Luettelokappale"/>
        <w:numPr>
          <w:ilvl w:val="0"/>
          <w:numId w:val="38"/>
        </w:numPr>
      </w:pPr>
      <w:r>
        <w:t>Haun tuloksena palautetaan ostopalvelun</w:t>
      </w:r>
      <w:r w:rsidR="00D26409">
        <w:t xml:space="preserve"> valtuutuksen</w:t>
      </w:r>
      <w:r>
        <w:t xml:space="preserve"> versio 2</w:t>
      </w:r>
      <w:r w:rsidR="00D26409">
        <w:t>0200101</w:t>
      </w:r>
      <w:r>
        <w:t xml:space="preserve"> ja sitä vanhemmat valtuutukset.</w:t>
      </w:r>
    </w:p>
    <w:p w14:paraId="48FE508A" w14:textId="71675183" w:rsidR="00A309D9" w:rsidRDefault="00A309D9" w:rsidP="00A642C1">
      <w:pPr>
        <w:pStyle w:val="Luettelokappale"/>
        <w:numPr>
          <w:ilvl w:val="0"/>
          <w:numId w:val="38"/>
        </w:numPr>
      </w:pPr>
      <w:r>
        <w:t xml:space="preserve">Ostopalvelun järjestäjän tekemässä haussa (hakutilanteet C, D ja G) </w:t>
      </w:r>
    </w:p>
    <w:p w14:paraId="5F649BB7" w14:textId="3665E9F2" w:rsidR="00A309D9" w:rsidRDefault="007D5DCB" w:rsidP="00A642C1">
      <w:pPr>
        <w:pStyle w:val="Luettelokappale"/>
        <w:numPr>
          <w:ilvl w:val="0"/>
          <w:numId w:val="38"/>
        </w:numPr>
      </w:pPr>
      <w:r>
        <w:t xml:space="preserve">Potilastietovaranto </w:t>
      </w:r>
      <w:r w:rsidR="00A309D9">
        <w:t xml:space="preserve">rajaa haun järjestäjän omaan arkistoasiakirjat-rekisteriin. Hauissa käytetään palvelupyyntöä PP38. </w:t>
      </w:r>
    </w:p>
    <w:p w14:paraId="31B6B6AA" w14:textId="45436DBB" w:rsidR="00A309D9" w:rsidRDefault="00A309D9" w:rsidP="00A642C1">
      <w:pPr>
        <w:pStyle w:val="Luettelokappale"/>
        <w:numPr>
          <w:ilvl w:val="0"/>
          <w:numId w:val="38"/>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A642C1">
      <w:pPr>
        <w:pStyle w:val="Luettelokappale"/>
        <w:numPr>
          <w:ilvl w:val="0"/>
          <w:numId w:val="38"/>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A642C1">
      <w:pPr>
        <w:pStyle w:val="Luettelokappale"/>
        <w:numPr>
          <w:ilvl w:val="0"/>
          <w:numId w:val="38"/>
        </w:numPr>
      </w:pPr>
      <w:r>
        <w:t xml:space="preserve">Luovutustenhallinnan </w:t>
      </w:r>
      <w:r w:rsidR="00A309D9">
        <w:t>tiedot tai potilaan tekemät luovutuskiellot eivät vaikuta haun tulokseen.</w:t>
      </w:r>
    </w:p>
    <w:p w14:paraId="228AB749" w14:textId="65068DAB" w:rsidR="00A309D9" w:rsidRDefault="00A309D9" w:rsidP="00A642C1">
      <w:pPr>
        <w:pStyle w:val="Luettelokappale"/>
        <w:numPr>
          <w:ilvl w:val="0"/>
          <w:numId w:val="38"/>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49DC7C0A" w:rsidR="00A309D9" w:rsidRDefault="00A309D9" w:rsidP="00A642C1">
      <w:pPr>
        <w:pStyle w:val="Luettelokappale"/>
        <w:numPr>
          <w:ilvl w:val="0"/>
          <w:numId w:val="38"/>
        </w:numPr>
      </w:pPr>
      <w:r>
        <w:lastRenderedPageBreak/>
        <w:t xml:space="preserve">hakeva potilastietojärjestelmä on vastaanottanut </w:t>
      </w:r>
      <w:r w:rsidR="007D5DCB">
        <w:t>Potilastietovarannon</w:t>
      </w:r>
      <w:r>
        <w:t xml:space="preserve"> palauttaman hakuparametrien mukaisesti rajatun haun tuloksen omassa rekisterissään olevista ostopalvelun valtuutuksista (tilanne C, D ja G)</w:t>
      </w:r>
    </w:p>
    <w:p w14:paraId="57694FA8" w14:textId="76E3AA0E" w:rsidR="00A309D9" w:rsidRPr="00A309D9" w:rsidRDefault="00A309D9" w:rsidP="00A642C1">
      <w:pPr>
        <w:pStyle w:val="Luettelokappale"/>
        <w:numPr>
          <w:ilvl w:val="0"/>
          <w:numId w:val="38"/>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123A1A14" w:rsidR="00A309D9" w:rsidRPr="00A309D9" w:rsidRDefault="00AD1EB6" w:rsidP="00A309D9">
      <w:pPr>
        <w:pStyle w:val="Numeroituluettelo"/>
      </w:pPr>
      <w:r>
        <w:t>Potilastietovaranto ja Kanta-viestinvälitys, jatkossa Potilastietovaranto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7DF70B7D" w:rsidR="00A309D9" w:rsidRDefault="00A309D9" w:rsidP="00A309D9">
      <w:pPr>
        <w:pStyle w:val="Numeroituluettelo"/>
        <w:numPr>
          <w:ilvl w:val="0"/>
          <w:numId w:val="0"/>
        </w:numPr>
        <w:ind w:left="2155"/>
      </w:pPr>
      <w:r>
        <w:t>Tilanteessa D ja F (</w:t>
      </w:r>
      <w:r w:rsidR="00197E20">
        <w:t>rekisteri</w:t>
      </w:r>
      <w:r>
        <w:t>tasoinen</w:t>
      </w:r>
      <w:r w:rsidR="00FD49ED">
        <w:t xml:space="preserve"> </w:t>
      </w:r>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A642C1">
      <w:pPr>
        <w:pStyle w:val="Luettelokappale"/>
        <w:numPr>
          <w:ilvl w:val="0"/>
          <w:numId w:val="38"/>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A642C1">
      <w:pPr>
        <w:pStyle w:val="Luettelokappale"/>
        <w:numPr>
          <w:ilvl w:val="0"/>
          <w:numId w:val="38"/>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A642C1">
      <w:pPr>
        <w:pStyle w:val="Luettelokappale"/>
        <w:numPr>
          <w:ilvl w:val="0"/>
          <w:numId w:val="38"/>
        </w:numPr>
      </w:pPr>
      <w:r>
        <w:lastRenderedPageBreak/>
        <w:t>Haun tekemiseen ei tarvita hoitosuhteen todentavaa palvelutapahtumaa</w:t>
      </w:r>
    </w:p>
    <w:p w14:paraId="332D28E7" w14:textId="5BBC5EB6" w:rsidR="00A309D9" w:rsidRDefault="00A309D9" w:rsidP="00A642C1">
      <w:pPr>
        <w:pStyle w:val="Luettelokappale"/>
        <w:numPr>
          <w:ilvl w:val="0"/>
          <w:numId w:val="38"/>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A642C1">
      <w:pPr>
        <w:pStyle w:val="Luettelokappale"/>
        <w:numPr>
          <w:ilvl w:val="0"/>
          <w:numId w:val="38"/>
        </w:numPr>
      </w:pPr>
      <w:r>
        <w:t>Haku palauttaa tiedot asiakirjatasolla tai metatietotasolla</w:t>
      </w:r>
    </w:p>
    <w:p w14:paraId="7B9FAF9A" w14:textId="37E93DF9" w:rsidR="00A309D9" w:rsidRDefault="00A309D9" w:rsidP="00A642C1">
      <w:pPr>
        <w:pStyle w:val="Luettelokappale"/>
        <w:numPr>
          <w:ilvl w:val="0"/>
          <w:numId w:val="38"/>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 xml:space="preserve">tilanteissa G ja H (potilaskohtainen valtuutuksen haku) pakollinen parametri henkilötunnus arvona </w:t>
      </w:r>
      <w:proofErr w:type="spellStart"/>
      <w:r>
        <w:t>nullFlavor</w:t>
      </w:r>
      <w:proofErr w:type="spellEnd"/>
      <w:r>
        <w:t>=NA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A642C1">
      <w:pPr>
        <w:pStyle w:val="Luettelokappale"/>
        <w:numPr>
          <w:ilvl w:val="0"/>
          <w:numId w:val="38"/>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A642C1">
      <w:pPr>
        <w:pStyle w:val="Luettelokappale"/>
        <w:numPr>
          <w:ilvl w:val="0"/>
          <w:numId w:val="38"/>
        </w:numPr>
      </w:pPr>
      <w:r>
        <w:t>asiakirjan id (valinnainen)</w:t>
      </w:r>
    </w:p>
    <w:p w14:paraId="38088A52" w14:textId="6E579AAD" w:rsidR="00A309D9" w:rsidRDefault="00A309D9" w:rsidP="00A642C1">
      <w:pPr>
        <w:pStyle w:val="Luettelokappale"/>
        <w:numPr>
          <w:ilvl w:val="0"/>
          <w:numId w:val="38"/>
        </w:numPr>
      </w:pPr>
      <w:r>
        <w:t xml:space="preserve">asiakirjan </w:t>
      </w:r>
      <w:proofErr w:type="spellStart"/>
      <w:r>
        <w:t>setId</w:t>
      </w:r>
      <w:proofErr w:type="spellEnd"/>
      <w:r>
        <w:t xml:space="preserve"> (valinnainen)</w:t>
      </w:r>
    </w:p>
    <w:p w14:paraId="3AAF4EEC" w14:textId="493BBE71" w:rsidR="00A309D9" w:rsidRDefault="00A309D9" w:rsidP="00A642C1">
      <w:pPr>
        <w:pStyle w:val="Luettelokappale"/>
        <w:numPr>
          <w:ilvl w:val="0"/>
          <w:numId w:val="38"/>
        </w:numPr>
      </w:pPr>
      <w:r>
        <w:t>luontiaika (valinnainen)</w:t>
      </w:r>
    </w:p>
    <w:p w14:paraId="72738A20" w14:textId="4ABD8902" w:rsidR="00A309D9" w:rsidRDefault="00A309D9" w:rsidP="00A642C1">
      <w:pPr>
        <w:pStyle w:val="Luettelokappale"/>
        <w:numPr>
          <w:ilvl w:val="0"/>
          <w:numId w:val="38"/>
        </w:numPr>
      </w:pPr>
      <w:r>
        <w:t xml:space="preserve">merkinnän tekijä (poistettu käytöstä) </w:t>
      </w:r>
    </w:p>
    <w:p w14:paraId="5586D806" w14:textId="0E255776" w:rsidR="00A309D9" w:rsidRDefault="00A309D9" w:rsidP="00A642C1">
      <w:pPr>
        <w:pStyle w:val="Luettelokappale"/>
        <w:numPr>
          <w:ilvl w:val="0"/>
          <w:numId w:val="38"/>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0980B90B" w:rsidR="00A309D9" w:rsidRDefault="00A309D9"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219A55BD" w14:textId="6A4B50BD" w:rsidR="00A309D9" w:rsidRDefault="00A309D9" w:rsidP="00D54165">
      <w:pPr>
        <w:pStyle w:val="Luettelokappale"/>
        <w:numPr>
          <w:ilvl w:val="1"/>
          <w:numId w:val="5"/>
        </w:numPr>
      </w:pPr>
      <w:proofErr w:type="spellStart"/>
      <w:r>
        <w:t>nullFlavor</w:t>
      </w:r>
      <w:proofErr w:type="spellEnd"/>
      <w:r>
        <w:t xml:space="preserve">=NA, jolloin haku rajautuu potilaskohtaisiin valtuutuksiin </w:t>
      </w:r>
    </w:p>
    <w:p w14:paraId="38D7F466" w14:textId="1E304230" w:rsidR="00A309D9" w:rsidRDefault="00A309D9" w:rsidP="00D54165">
      <w:pPr>
        <w:pStyle w:val="Luettelokappale"/>
        <w:numPr>
          <w:ilvl w:val="2"/>
          <w:numId w:val="5"/>
        </w:numPr>
      </w:pPr>
      <w:r>
        <w:t xml:space="preserve">ei saa käyttää yhdessä ’palveluntuottaja </w:t>
      </w:r>
      <w:proofErr w:type="spellStart"/>
      <w:r>
        <w:t>nullFlavor</w:t>
      </w:r>
      <w:proofErr w:type="spellEnd"/>
      <w:r>
        <w:t>=NA’ kanssa</w:t>
      </w:r>
    </w:p>
    <w:p w14:paraId="4FC7C47F" w14:textId="0A1DC41F" w:rsidR="00A309D9" w:rsidRDefault="00A309D9" w:rsidP="00A642C1">
      <w:pPr>
        <w:pStyle w:val="Luettelokappale"/>
        <w:numPr>
          <w:ilvl w:val="0"/>
          <w:numId w:val="38"/>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proofErr w:type="spellStart"/>
      <w:r>
        <w:t>nullFlavor</w:t>
      </w:r>
      <w:proofErr w:type="spellEnd"/>
      <w:r>
        <w:t xml:space="preserve">=NA,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A642C1">
      <w:pPr>
        <w:pStyle w:val="Luettelokappale"/>
        <w:numPr>
          <w:ilvl w:val="0"/>
          <w:numId w:val="38"/>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65C2DA1D" w:rsidR="00A309D9" w:rsidRDefault="00A309D9" w:rsidP="00D54165">
      <w:pPr>
        <w:pStyle w:val="Luettelokappale"/>
        <w:numPr>
          <w:ilvl w:val="1"/>
          <w:numId w:val="5"/>
        </w:numPr>
      </w:pPr>
      <w:r>
        <w:t xml:space="preserve">ei saa käyttää yhdessä ’palveluntuottaja </w:t>
      </w:r>
      <w:proofErr w:type="spellStart"/>
      <w:r>
        <w:t>nullFlavor</w:t>
      </w:r>
      <w:proofErr w:type="spellEnd"/>
      <w:r>
        <w:t>=NA’ kanssa</w:t>
      </w:r>
      <w:r w:rsidR="009E4D82">
        <w:t xml:space="preserve"> (palveluntuottaja annettava)</w:t>
      </w:r>
    </w:p>
    <w:p w14:paraId="1BEC1DB8" w14:textId="5A6CFC9B" w:rsidR="00A309D9" w:rsidRDefault="00A309D9"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A642C1">
      <w:pPr>
        <w:pStyle w:val="Luettelokappale"/>
        <w:numPr>
          <w:ilvl w:val="0"/>
          <w:numId w:val="38"/>
        </w:numPr>
      </w:pPr>
      <w:r>
        <w:t xml:space="preserve">potilaan henkilötunnus </w:t>
      </w:r>
      <w:proofErr w:type="spellStart"/>
      <w:r>
        <w:t>nullflavor</w:t>
      </w:r>
      <w:proofErr w:type="spellEnd"/>
      <w:r>
        <w:t>=NA</w:t>
      </w:r>
    </w:p>
    <w:p w14:paraId="143DF752" w14:textId="274C6DEA" w:rsidR="00A309D9" w:rsidRDefault="00A309D9" w:rsidP="00A642C1">
      <w:pPr>
        <w:pStyle w:val="Luettelokappale"/>
        <w:numPr>
          <w:ilvl w:val="0"/>
          <w:numId w:val="38"/>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A642C1">
      <w:pPr>
        <w:pStyle w:val="Luettelokappale"/>
        <w:numPr>
          <w:ilvl w:val="0"/>
          <w:numId w:val="38"/>
        </w:numPr>
      </w:pPr>
      <w:r>
        <w:t xml:space="preserve">potilaan henkilötunnus </w:t>
      </w:r>
      <w:proofErr w:type="spellStart"/>
      <w:r>
        <w:t>nullflavor</w:t>
      </w:r>
      <w:proofErr w:type="spellEnd"/>
      <w:r>
        <w:t>=NA</w:t>
      </w:r>
    </w:p>
    <w:p w14:paraId="47B9C933" w14:textId="4D722857" w:rsidR="00A309D9" w:rsidRDefault="00A309D9" w:rsidP="00A642C1">
      <w:pPr>
        <w:pStyle w:val="Luettelokappale"/>
        <w:numPr>
          <w:ilvl w:val="0"/>
          <w:numId w:val="38"/>
        </w:numPr>
      </w:pPr>
      <w:r>
        <w:t>palveluntuottaja, ei arvoa</w:t>
      </w:r>
    </w:p>
    <w:p w14:paraId="3D6878E0" w14:textId="1ABE0E77" w:rsidR="00A309D9" w:rsidRDefault="00A309D9" w:rsidP="00A309D9">
      <w:pPr>
        <w:pStyle w:val="Leipteksti"/>
      </w:pPr>
      <w:r>
        <w:t>Haku palauttaa sekä 20</w:t>
      </w:r>
      <w:r w:rsidR="00D26409">
        <w:t>200101</w:t>
      </w:r>
      <w:r>
        <w:t>-version että sitä vanhemmat potilaskohtaiset ostopalvelun valtuutukset, joissa on palveluntuottaja-tieto ja 20</w:t>
      </w:r>
      <w:r w:rsidR="00D26409">
        <w:t>200101</w:t>
      </w:r>
      <w:r>
        <w:t xml:space="preserve"> version potilaskohtaiset valtuutukset, joista puuttuu palveluntuottaja-tieto, muut hakuehdot huomioiden.</w:t>
      </w:r>
    </w:p>
    <w:p w14:paraId="6BF210EC" w14:textId="2A478D93" w:rsidR="00A309D9" w:rsidRDefault="00A309D9" w:rsidP="00A309D9">
      <w:pPr>
        <w:pStyle w:val="Leipteksti"/>
      </w:pPr>
      <w:r>
        <w:t xml:space="preserve">Esimerkki 3: Palvelun järjestäjä hakee </w:t>
      </w:r>
      <w:r w:rsidR="00197E20">
        <w:t>rekisteri</w:t>
      </w:r>
      <w:r>
        <w:t>tasoiset</w:t>
      </w:r>
      <w:r w:rsidR="00FD49ED">
        <w:t xml:space="preserve"> </w:t>
      </w:r>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A642C1">
      <w:pPr>
        <w:pStyle w:val="Luettelokappale"/>
        <w:numPr>
          <w:ilvl w:val="0"/>
          <w:numId w:val="38"/>
        </w:numPr>
      </w:pPr>
      <w:r>
        <w:t>potilaan henkilötunnusta ei annettu</w:t>
      </w:r>
    </w:p>
    <w:p w14:paraId="1A4F78A7" w14:textId="160F0B2F" w:rsidR="00A309D9" w:rsidRDefault="00A309D9" w:rsidP="00A309D9">
      <w:pPr>
        <w:pStyle w:val="Leipteksti"/>
      </w:pPr>
      <w:r>
        <w:t xml:space="preserve">Haku palauttaa </w:t>
      </w:r>
      <w:r w:rsidR="00197E20">
        <w:t>rekisteri</w:t>
      </w:r>
      <w:r>
        <w:t>tasoiset</w:t>
      </w:r>
      <w:r w:rsidR="00FD49ED">
        <w:t xml:space="preserve"> </w:t>
      </w:r>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lastRenderedPageBreak/>
        <w:t>Hakuparametrit</w:t>
      </w:r>
    </w:p>
    <w:p w14:paraId="5B1B3C66" w14:textId="59C5EE83" w:rsidR="00A309D9" w:rsidRDefault="00A309D9" w:rsidP="00A642C1">
      <w:pPr>
        <w:pStyle w:val="Luettelokappale"/>
        <w:numPr>
          <w:ilvl w:val="0"/>
          <w:numId w:val="38"/>
        </w:numPr>
      </w:pPr>
      <w:r>
        <w:t xml:space="preserve">potilaan henkilötunnus </w:t>
      </w:r>
    </w:p>
    <w:p w14:paraId="5E148EDD" w14:textId="3EE90992" w:rsidR="00A309D9" w:rsidRPr="00A309D9" w:rsidRDefault="00A309D9" w:rsidP="00A309D9">
      <w:pPr>
        <w:pStyle w:val="Leipteksti"/>
      </w:pPr>
      <w:r>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A642C1">
      <w:pPr>
        <w:pStyle w:val="Luettelokappale"/>
        <w:numPr>
          <w:ilvl w:val="0"/>
          <w:numId w:val="38"/>
        </w:numPr>
      </w:pPr>
      <w:r>
        <w:t>luontiaika (valinnainen)</w:t>
      </w:r>
    </w:p>
    <w:p w14:paraId="51816B6A" w14:textId="3B820506" w:rsidR="00447EB6" w:rsidRDefault="00447EB6" w:rsidP="00A642C1">
      <w:pPr>
        <w:pStyle w:val="Luettelokappale"/>
        <w:numPr>
          <w:ilvl w:val="0"/>
          <w:numId w:val="38"/>
        </w:numPr>
      </w:pPr>
      <w:r>
        <w:t>merkinnän tekijä (poistettu käytöstä)</w:t>
      </w:r>
    </w:p>
    <w:p w14:paraId="6D0295CD" w14:textId="451A280F" w:rsidR="00447EB6" w:rsidRDefault="00447EB6" w:rsidP="00A642C1">
      <w:pPr>
        <w:pStyle w:val="Luettelokappale"/>
        <w:numPr>
          <w:ilvl w:val="0"/>
          <w:numId w:val="38"/>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proofErr w:type="spellStart"/>
      <w:r>
        <w:t>nullFlavor</w:t>
      </w:r>
      <w:proofErr w:type="spellEnd"/>
      <w:r>
        <w:t>=NA,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7C89F881" w14:textId="07363FD7" w:rsidR="00447EB6" w:rsidRDefault="00447EB6" w:rsidP="00A642C1">
      <w:pPr>
        <w:pStyle w:val="Luettelokappale"/>
        <w:numPr>
          <w:ilvl w:val="0"/>
          <w:numId w:val="38"/>
        </w:numPr>
      </w:pPr>
      <w:r>
        <w:t xml:space="preserve">palveluyksikkö (representedOrganization.id, valinnainen) </w:t>
      </w:r>
    </w:p>
    <w:p w14:paraId="540F6679" w14:textId="2053E5CD" w:rsidR="00447EB6" w:rsidRDefault="00447EB6" w:rsidP="00D54165">
      <w:pPr>
        <w:pStyle w:val="Luettelokappale"/>
        <w:numPr>
          <w:ilvl w:val="1"/>
          <w:numId w:val="5"/>
        </w:numPr>
      </w:pPr>
      <w:r>
        <w:t xml:space="preserve">ei saa käyttää yhdessä ’palveluntuottaja </w:t>
      </w:r>
      <w:proofErr w:type="spellStart"/>
      <w:r>
        <w:t>nullFlavor</w:t>
      </w:r>
      <w:proofErr w:type="spellEnd"/>
      <w:r>
        <w:t>=NA’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04BD7D22" w14:textId="400301C2" w:rsidR="00447EB6" w:rsidRDefault="00447EB6" w:rsidP="00A642C1">
      <w:pPr>
        <w:pStyle w:val="Luettelokappale"/>
        <w:numPr>
          <w:ilvl w:val="0"/>
          <w:numId w:val="38"/>
        </w:numPr>
      </w:pPr>
      <w:r>
        <w:lastRenderedPageBreak/>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5A2CC830" w:rsidR="00447EB6" w:rsidRDefault="00447EB6"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1FA454B4" w14:textId="737209FB" w:rsidR="00447EB6" w:rsidRDefault="00447EB6" w:rsidP="00D54165">
      <w:pPr>
        <w:pStyle w:val="Luettelokappale"/>
        <w:numPr>
          <w:ilvl w:val="1"/>
          <w:numId w:val="5"/>
        </w:numPr>
      </w:pPr>
      <w:proofErr w:type="spellStart"/>
      <w:r>
        <w:t>nullFlavor</w:t>
      </w:r>
      <w:proofErr w:type="spellEnd"/>
      <w:r>
        <w:t xml:space="preserve">=NA, jolloin haku rajautuu potilaskohtaisiin valtuutuksiin, joissa hakija tuottajana </w:t>
      </w:r>
    </w:p>
    <w:p w14:paraId="7E523C67" w14:textId="1178BB21"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A642C1">
      <w:pPr>
        <w:pStyle w:val="Luettelokappale"/>
        <w:numPr>
          <w:ilvl w:val="0"/>
          <w:numId w:val="38"/>
        </w:numPr>
      </w:pPr>
      <w:r>
        <w:t xml:space="preserve">potilaan henkilötunnus annettu (pakollinen, koska palveluntuottaja </w:t>
      </w:r>
      <w:proofErr w:type="spellStart"/>
      <w:r>
        <w:t>nullFlavor</w:t>
      </w:r>
      <w:proofErr w:type="spellEnd"/>
      <w:r>
        <w:t>=NA)</w:t>
      </w:r>
    </w:p>
    <w:p w14:paraId="1F5FC5B7" w14:textId="3A232C26" w:rsidR="00447EB6" w:rsidRDefault="00447EB6" w:rsidP="00A642C1">
      <w:pPr>
        <w:pStyle w:val="Luettelokappale"/>
        <w:numPr>
          <w:ilvl w:val="0"/>
          <w:numId w:val="38"/>
        </w:numPr>
      </w:pPr>
      <w:r>
        <w:t xml:space="preserve">palveluntuottaja </w:t>
      </w:r>
      <w:proofErr w:type="spellStart"/>
      <w:r>
        <w:t>nullFlavor</w:t>
      </w:r>
      <w:proofErr w:type="spellEnd"/>
      <w:r>
        <w:t>=NA</w:t>
      </w:r>
    </w:p>
    <w:p w14:paraId="3830B7C7" w14:textId="407CA63A" w:rsidR="00447EB6" w:rsidRDefault="00447EB6" w:rsidP="00447EB6">
      <w:pPr>
        <w:pStyle w:val="Leipteksti"/>
      </w:pPr>
      <w:r>
        <w:t>Haku palauttaa yhden henkilön potilaskohtaiset 20</w:t>
      </w:r>
      <w:r w:rsidR="00D26409">
        <w:t>200101</w:t>
      </w:r>
      <w:r>
        <w:t>-version ostopalvelun valtuutukset, joissa ei ole palveluntuottaja-tietoa muut hakuehdot huomioiden. Toiminnallisuuden täysi hyödyntäminen vaatii 20</w:t>
      </w:r>
      <w:r w:rsidR="00D26409">
        <w:t>200101</w:t>
      </w:r>
      <w:r>
        <w:t>-version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A642C1">
      <w:pPr>
        <w:pStyle w:val="Luettelokappale"/>
        <w:numPr>
          <w:ilvl w:val="0"/>
          <w:numId w:val="38"/>
        </w:numPr>
      </w:pPr>
      <w:r>
        <w:t xml:space="preserve">potilaan henkilötunnus </w:t>
      </w:r>
      <w:proofErr w:type="spellStart"/>
      <w:r>
        <w:t>nullflavor</w:t>
      </w:r>
      <w:proofErr w:type="spellEnd"/>
      <w:r>
        <w:t xml:space="preserve">=NA (palveluntuottaja </w:t>
      </w:r>
      <w:proofErr w:type="spellStart"/>
      <w:r>
        <w:t>nullFlavor</w:t>
      </w:r>
      <w:proofErr w:type="spellEnd"/>
      <w:r>
        <w:t xml:space="preserve">=NA ei sallittu yhdessä potilaan henkilötunnus </w:t>
      </w:r>
      <w:proofErr w:type="spellStart"/>
      <w:r>
        <w:t>nullflavor</w:t>
      </w:r>
      <w:proofErr w:type="spellEnd"/>
      <w:r>
        <w:t>=NA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lastRenderedPageBreak/>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A642C1">
      <w:pPr>
        <w:pStyle w:val="Luettelokappale"/>
        <w:numPr>
          <w:ilvl w:val="0"/>
          <w:numId w:val="38"/>
        </w:numPr>
      </w:pPr>
      <w:r>
        <w:t xml:space="preserve">palveluntuottajan palveluyksikkö (palveluntuottaja </w:t>
      </w:r>
      <w:proofErr w:type="spellStart"/>
      <w:r>
        <w:t>nullFlavor</w:t>
      </w:r>
      <w:proofErr w:type="spellEnd"/>
      <w:r>
        <w:t>=NA ei sallittu, kun palveluyksikkö-parametri annettu)</w:t>
      </w:r>
    </w:p>
    <w:p w14:paraId="39C41684" w14:textId="32B2827C" w:rsidR="00447EB6" w:rsidRDefault="00447EB6" w:rsidP="00A642C1">
      <w:pPr>
        <w:pStyle w:val="Luettelokappale"/>
        <w:numPr>
          <w:ilvl w:val="0"/>
          <w:numId w:val="38"/>
        </w:numPr>
      </w:pPr>
      <w:r>
        <w:t>tietorakenteen tunniste pakollinen (</w:t>
      </w:r>
      <w:proofErr w:type="spellStart"/>
      <w:r>
        <w:t>templateId</w:t>
      </w:r>
      <w:proofErr w:type="spellEnd"/>
      <w:r>
        <w:t xml:space="preserve"> on 33.7 Ostopalvelun palveluntuottajan palveluyksikkö)</w:t>
      </w:r>
    </w:p>
    <w:p w14:paraId="32A0924E" w14:textId="0901CD73" w:rsidR="00447EB6" w:rsidRDefault="00447EB6" w:rsidP="00447EB6">
      <w:pPr>
        <w:pStyle w:val="Leipteksti"/>
      </w:pPr>
      <w:r>
        <w:t>Haku palauttaa 20</w:t>
      </w:r>
      <w:r w:rsidR="00D26409">
        <w:t>200101</w:t>
      </w:r>
      <w:r>
        <w:t xml:space="preserve">-version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A642C1">
      <w:pPr>
        <w:pStyle w:val="Luettelokappale"/>
        <w:numPr>
          <w:ilvl w:val="0"/>
          <w:numId w:val="38"/>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0308C989" w:rsidR="00447EB6" w:rsidRDefault="00447EB6" w:rsidP="00447EB6">
      <w:pPr>
        <w:pStyle w:val="Leipteksti"/>
      </w:pPr>
      <w:r>
        <w:t xml:space="preserve">Esimerkki 5: Palveluntuottaja hakee tietyn palvelun järjestäjän arkistoimat potilaskohtaiset tai </w:t>
      </w:r>
      <w:r w:rsidR="00197E20">
        <w:t>rekisteri</w:t>
      </w:r>
      <w:r>
        <w:t>tasoiset</w:t>
      </w:r>
      <w:r w:rsidR="00FD49ED">
        <w:t xml:space="preserve"> </w:t>
      </w:r>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A642C1">
      <w:pPr>
        <w:pStyle w:val="Luettelokappale"/>
        <w:numPr>
          <w:ilvl w:val="0"/>
          <w:numId w:val="38"/>
        </w:numPr>
      </w:pPr>
      <w:r>
        <w:t xml:space="preserve">palveluntuottaja (parametri tarkoittaa tässä tapauksessa järjestäjää) </w:t>
      </w:r>
    </w:p>
    <w:p w14:paraId="4D26D75A" w14:textId="280FC9C9" w:rsidR="00447EB6" w:rsidRDefault="00447EB6" w:rsidP="00A642C1">
      <w:pPr>
        <w:pStyle w:val="Luettelokappale"/>
        <w:numPr>
          <w:ilvl w:val="0"/>
          <w:numId w:val="38"/>
        </w:numPr>
      </w:pPr>
      <w:r>
        <w:t xml:space="preserve">palveluntuottaja </w:t>
      </w:r>
      <w:proofErr w:type="spellStart"/>
      <w:r>
        <w:t>nullFlavor</w:t>
      </w:r>
      <w:proofErr w:type="spellEnd"/>
      <w:r>
        <w:t>=NA ei sallittu, kun palveluntuottaja-parametri annettu</w:t>
      </w:r>
    </w:p>
    <w:p w14:paraId="6620871D" w14:textId="24F3108B" w:rsidR="00447EB6" w:rsidRDefault="00447EB6" w:rsidP="00A642C1">
      <w:pPr>
        <w:pStyle w:val="Luettelokappale"/>
        <w:numPr>
          <w:ilvl w:val="0"/>
          <w:numId w:val="38"/>
        </w:numPr>
      </w:pPr>
      <w:r>
        <w:t xml:space="preserve">potilaan henkilötunnus </w:t>
      </w:r>
      <w:proofErr w:type="spellStart"/>
      <w:r>
        <w:t>nullflavor</w:t>
      </w:r>
      <w:proofErr w:type="spellEnd"/>
      <w:r>
        <w:t>=NA (potilaskohtaiset) TAI potilaan henkilötunnusta ei annettu (</w:t>
      </w:r>
      <w:r w:rsidR="00197E20">
        <w:t>rekisteri</w:t>
      </w:r>
      <w:r>
        <w:t xml:space="preserve">tasoiset) </w:t>
      </w:r>
    </w:p>
    <w:p w14:paraId="08EC4133" w14:textId="0328360F" w:rsidR="00447EB6" w:rsidRDefault="00447EB6" w:rsidP="00447EB6">
      <w:pPr>
        <w:pStyle w:val="Leipteksti"/>
      </w:pPr>
      <w:r>
        <w:t>Haku palauttaa tietyn palvelunjärjestäjän arkistoimat potilaskohtaiset tai</w:t>
      </w:r>
      <w:r w:rsidR="00FD49ED">
        <w:t xml:space="preserve"> </w:t>
      </w:r>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lastRenderedPageBreak/>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A642C1">
      <w:pPr>
        <w:pStyle w:val="Luettelokappale"/>
        <w:numPr>
          <w:ilvl w:val="0"/>
          <w:numId w:val="38"/>
        </w:numPr>
      </w:pPr>
      <w:r>
        <w:t xml:space="preserve">potilaan henkilötunnusta ei annettu </w:t>
      </w:r>
    </w:p>
    <w:p w14:paraId="3F36BC10" w14:textId="38AE9426" w:rsidR="00447EB6" w:rsidRPr="00447EB6" w:rsidRDefault="00447EB6" w:rsidP="00447EB6">
      <w:pPr>
        <w:pStyle w:val="Leipteksti"/>
      </w:pPr>
      <w:r>
        <w:t xml:space="preserve">Haku palauttaa </w:t>
      </w:r>
      <w:r w:rsidR="00197E20">
        <w:t>rekisteri</w:t>
      </w:r>
      <w:r>
        <w:t>tasoiset</w:t>
      </w:r>
      <w:r w:rsidR="00FD49ED">
        <w:t xml:space="preserve"> </w:t>
      </w:r>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107" w:name="_Toc216782569"/>
      <w:r w:rsidRPr="00B43280">
        <w:lastRenderedPageBreak/>
        <w:t>Hae keskeisiä tietoja (PPC)</w:t>
      </w:r>
      <w:bookmarkEnd w:id="107"/>
    </w:p>
    <w:p w14:paraId="0BE3AC36" w14:textId="4F56FC8B" w:rsidR="009F703C" w:rsidRDefault="009F703C" w:rsidP="009F703C">
      <w:pPr>
        <w:pStyle w:val="Otsikko2"/>
      </w:pPr>
      <w:r w:rsidRPr="009F703C">
        <w:t>Käyttötapauksen yleiskuvaus ja lopputulos</w:t>
      </w:r>
    </w:p>
    <w:p w14:paraId="6A832DE4" w14:textId="4CD70585" w:rsidR="00545194" w:rsidRDefault="00545194" w:rsidP="00545194">
      <w:pPr>
        <w:pStyle w:val="Leipteksti"/>
      </w:pPr>
      <w:r>
        <w:t xml:space="preserve">Käyttötapaus kuvaa keskeisten tietojen hakutilanteet </w:t>
      </w:r>
      <w:r w:rsidR="001B2B7D">
        <w:t>Potilastietovarannosta</w:t>
      </w:r>
      <w:r>
        <w:t xml:space="preserve">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03A422F7" w:rsidR="00545194" w:rsidRDefault="00545194" w:rsidP="00545194">
      <w:pPr>
        <w:pStyle w:val="Leipteksti"/>
      </w:pPr>
      <w:r>
        <w:t xml:space="preserve">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w:t>
      </w:r>
      <w:r w:rsidR="001B2B7D">
        <w:t>Potilastietovarannosta</w:t>
      </w:r>
      <w:r>
        <w:t>.</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0D307C21" w:rsidR="00545194" w:rsidRDefault="007D5DCB" w:rsidP="0087798E">
      <w:pPr>
        <w:pStyle w:val="Leipteksti"/>
        <w:spacing w:after="0"/>
      </w:pPr>
      <w:r>
        <w:t xml:space="preserve">Potilastietovaranto </w:t>
      </w:r>
      <w:r w:rsidR="00545194">
        <w:t>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67D7818E" w:rsidR="00545194" w:rsidRDefault="00A80747" w:rsidP="00D54165">
      <w:pPr>
        <w:pStyle w:val="Leipteksti"/>
        <w:numPr>
          <w:ilvl w:val="0"/>
          <w:numId w:val="23"/>
        </w:numPr>
      </w:pPr>
      <w:r>
        <w:lastRenderedPageBreak/>
        <w:t>Luovutush</w:t>
      </w:r>
      <w:r w:rsidR="00545194">
        <w:t xml:space="preserve">aku </w:t>
      </w:r>
      <w:r w:rsidR="001B2B7D">
        <w:t>Potilastietovarannosta</w:t>
      </w:r>
      <w:r w:rsidR="00545194">
        <w:t xml:space="preserve"> hätätilanteessa [LT1]: Kyselysanomassa on annettu kyselyn erityinen syy, ’Hätähaku’. Tiedot palautuvat, vaikka </w:t>
      </w:r>
      <w:r w:rsidR="001E1146">
        <w:t xml:space="preserve">informointi ja </w:t>
      </w:r>
      <w:r w:rsidR="0076194A">
        <w:t xml:space="preserve">luovutuslupa </w:t>
      </w:r>
      <w:r w:rsidR="007D5DCB">
        <w:t>Potilastietovarannon</w:t>
      </w:r>
      <w:r w:rsidR="0076194A">
        <w:t xml:space="preserve">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A642C1">
      <w:pPr>
        <w:pStyle w:val="Luettelokappale"/>
        <w:numPr>
          <w:ilvl w:val="0"/>
          <w:numId w:val="38"/>
        </w:numPr>
      </w:pPr>
      <w:r>
        <w:t>Haetaan yhden potilaan tiedot: Tiedonhallintapalvelun tietoja voidaan hakea henkilötunnuksella, tilapäisen yksilöintitunnuksen käyttö ei ole sallittu</w:t>
      </w:r>
    </w:p>
    <w:p w14:paraId="53BAB765" w14:textId="51C102BD" w:rsidR="00545194" w:rsidRDefault="00545194" w:rsidP="00A642C1">
      <w:pPr>
        <w:pStyle w:val="Luettelokappale"/>
        <w:numPr>
          <w:ilvl w:val="0"/>
          <w:numId w:val="38"/>
        </w:numPr>
      </w:pPr>
      <w:r>
        <w:t xml:space="preserve">Haetaan tiedot käyttötilanteesta riippuen </w:t>
      </w:r>
      <w:r w:rsidR="001B2B7D">
        <w:t>Potilastietovarannosta</w:t>
      </w:r>
      <w:r>
        <w:t xml:space="preserve"> tai Tiedonhallintapalvelun koostekannasta</w:t>
      </w:r>
    </w:p>
    <w:p w14:paraId="3D1A8AB6" w14:textId="3AA5A843" w:rsidR="00545194" w:rsidRDefault="00545194" w:rsidP="00A642C1">
      <w:pPr>
        <w:pStyle w:val="Luettelokappale"/>
        <w:numPr>
          <w:ilvl w:val="0"/>
          <w:numId w:val="38"/>
        </w:numPr>
      </w:pPr>
      <w:r>
        <w:t xml:space="preserve">Jos potilas ei ole </w:t>
      </w:r>
      <w:r w:rsidR="0076194A">
        <w:t>antanut luovutuslupaa</w:t>
      </w:r>
      <w:r>
        <w:t xml:space="preserve"> eikä kyseessä ole hätähaku, </w:t>
      </w:r>
      <w:r w:rsidR="007D5DCB">
        <w:t xml:space="preserve">Potilastietovaranto </w:t>
      </w:r>
      <w:r>
        <w:t xml:space="preserve">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23699CA0" w:rsidR="00545194" w:rsidRDefault="00AD1EB6" w:rsidP="00A642C1">
      <w:pPr>
        <w:pStyle w:val="Luettelokappale"/>
        <w:numPr>
          <w:ilvl w:val="0"/>
          <w:numId w:val="38"/>
        </w:numPr>
      </w:pPr>
      <w:r>
        <w:t xml:space="preserve">Potilastietovaranto </w:t>
      </w:r>
      <w:r w:rsidR="00545194">
        <w:t>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5F10BF15" w:rsidR="00F56839" w:rsidRPr="00F56839" w:rsidRDefault="00AD1EB6" w:rsidP="00F56839">
      <w:pPr>
        <w:pStyle w:val="Numeroituluettelo"/>
      </w:pPr>
      <w:r>
        <w:t>Potilastietovaranto ja Kanta-viestinvälitys, jatkossa Potilastietovaranto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7B10A59B" w:rsidR="00F56839" w:rsidRDefault="00F56839" w:rsidP="00F56839">
      <w:pPr>
        <w:pStyle w:val="Numeroituluettelo"/>
      </w:pPr>
      <w:r>
        <w:lastRenderedPageBreak/>
        <w:t xml:space="preserve">Tilanteessa D (luovutushaku)  hoitosuhteen potilaaseen todentava palvelutapahtuma on </w:t>
      </w:r>
      <w:r w:rsidR="0018633A">
        <w:t xml:space="preserve">tallennettu tallentavan </w:t>
      </w:r>
      <w:r>
        <w:t>organisaation rekisteriin</w:t>
      </w:r>
    </w:p>
    <w:p w14:paraId="12825C47" w14:textId="49C71B7B" w:rsidR="00F56839" w:rsidRDefault="00F56839" w:rsidP="00F56839">
      <w:pPr>
        <w:pStyle w:val="Numeroituluettelo"/>
        <w:spacing w:after="0"/>
      </w:pPr>
      <w:r>
        <w:t xml:space="preserve">Tilanteessa E (haku ostopalvelutilanteessa) Ostopalvelun tuottajan hoitosuhteen potilaaseen todentava palvelutapahtuma on </w:t>
      </w:r>
      <w:r w:rsidR="0018633A">
        <w:t>tallennettu</w:t>
      </w:r>
      <w:r>
        <w:t xml:space="preserve"> ostopalvelun järjestäjän rekisteriin, ja siinä on yksilöity ostopalvelun valtuutus. [LT1]</w:t>
      </w:r>
    </w:p>
    <w:p w14:paraId="2E1ADD6C" w14:textId="7EC30E6D" w:rsidR="00F56839" w:rsidRDefault="00F56839" w:rsidP="00A642C1">
      <w:pPr>
        <w:pStyle w:val="Luettelokappale"/>
        <w:numPr>
          <w:ilvl w:val="0"/>
          <w:numId w:val="38"/>
        </w:numPr>
      </w:pPr>
      <w:r>
        <w:t xml:space="preserve">Yksilöidyssä ostopalvelun valtuutuksessa on valtuutettu se rekisteri, johon palvelutapahtuma on </w:t>
      </w:r>
      <w:r w:rsidR="0018633A">
        <w:t>tallennettu</w:t>
      </w:r>
      <w:r>
        <w:t>, sille tuottajalle joka hakua on tekemässä.</w:t>
      </w:r>
    </w:p>
    <w:p w14:paraId="57AD329A" w14:textId="6C7845DB" w:rsidR="00F56839" w:rsidRDefault="00F56839" w:rsidP="00A642C1">
      <w:pPr>
        <w:pStyle w:val="Luettelokappale"/>
        <w:numPr>
          <w:ilvl w:val="0"/>
          <w:numId w:val="38"/>
        </w:numPr>
      </w:pPr>
      <w:r>
        <w:t xml:space="preserve">Ostopalvelun valtuutus on </w:t>
      </w:r>
      <w:r w:rsidR="0018633A">
        <w:t>tallennettu</w:t>
      </w:r>
      <w:r>
        <w:t xml:space="preserve"> </w:t>
      </w:r>
      <w:r w:rsidR="007D5DCB">
        <w:t>Potilastietovarantoon</w:t>
      </w:r>
      <w:r>
        <w:t xml:space="preserve"> ostopalvelun järjestäjän rekisteriin.</w:t>
      </w:r>
    </w:p>
    <w:p w14:paraId="3C0F5546" w14:textId="38606DAB" w:rsidR="00F56839" w:rsidRPr="00F56839" w:rsidRDefault="00F56839" w:rsidP="00F56839">
      <w:pPr>
        <w:pStyle w:val="Numeroituluettelo"/>
      </w:pPr>
      <w:r>
        <w:t xml:space="preserve">Jos kyseessä on sivutetun hakutuloksen jatkohaku, järjestelmällä on tiedossa </w:t>
      </w:r>
      <w:r w:rsidR="00AD1EB6">
        <w:t>Potilastietovarannon</w:t>
      </w:r>
      <w:r>
        <w:t xml:space="preserve">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A642C1">
      <w:pPr>
        <w:pStyle w:val="Luettelokappale"/>
        <w:numPr>
          <w:ilvl w:val="0"/>
          <w:numId w:val="38"/>
        </w:numPr>
      </w:pPr>
      <w:r>
        <w:t xml:space="preserve">MR-sanoma on RCMR_IN100031FI </w:t>
      </w:r>
    </w:p>
    <w:p w14:paraId="58AFA9AC" w14:textId="526360AE" w:rsidR="00F56839" w:rsidRDefault="00F56839" w:rsidP="00A642C1">
      <w:pPr>
        <w:pStyle w:val="Luettelokappale"/>
        <w:numPr>
          <w:ilvl w:val="0"/>
          <w:numId w:val="38"/>
        </w:numPr>
      </w:pPr>
      <w:r>
        <w:t>Palvelupyyntö on PPC [LK3]</w:t>
      </w:r>
    </w:p>
    <w:p w14:paraId="660D05D9" w14:textId="4181A1DA" w:rsidR="00F56839" w:rsidRDefault="00F56839" w:rsidP="00A642C1">
      <w:pPr>
        <w:pStyle w:val="Luettelokappale"/>
        <w:numPr>
          <w:ilvl w:val="0"/>
          <w:numId w:val="38"/>
        </w:numPr>
      </w:pPr>
      <w:r>
        <w:t>Palvelutapahtuma johon tietoja haetaan, on yksilöitävä</w:t>
      </w:r>
    </w:p>
    <w:p w14:paraId="1CA631EC" w14:textId="0CAEF06B" w:rsidR="00F56839" w:rsidRDefault="00F56839" w:rsidP="00D54165">
      <w:pPr>
        <w:pStyle w:val="Luettelokappale"/>
        <w:numPr>
          <w:ilvl w:val="1"/>
          <w:numId w:val="5"/>
        </w:numPr>
      </w:pPr>
      <w:r>
        <w:t xml:space="preserve">tilanteessa E (haku ostopalvelutilanteessa) palvelutapahtuma, johon tietoja </w:t>
      </w:r>
      <w:proofErr w:type="gramStart"/>
      <w:r>
        <w:t>haetaan</w:t>
      </w:r>
      <w:proofErr w:type="gramEnd"/>
      <w:r>
        <w:t xml:space="preserve"> on ostopalvelun järjestäjän rekisterissä (ostopalvelun valtuutuksessa yksilöity rekisteri)</w:t>
      </w:r>
    </w:p>
    <w:p w14:paraId="2ED5E747" w14:textId="2AECD604" w:rsidR="00F56839" w:rsidRDefault="00F56839" w:rsidP="00A642C1">
      <w:pPr>
        <w:pStyle w:val="Luettelokappale"/>
        <w:numPr>
          <w:ilvl w:val="0"/>
          <w:numId w:val="38"/>
        </w:numPr>
      </w:pPr>
      <w:r>
        <w:t xml:space="preserve">Kattavuus: Haetaan aina viimeisimmät versiot (1)  </w:t>
      </w:r>
    </w:p>
    <w:p w14:paraId="5F165FA4" w14:textId="7FF0B9A5" w:rsidR="00F56839" w:rsidRDefault="00F56839" w:rsidP="00A642C1">
      <w:pPr>
        <w:pStyle w:val="Luettelokappale"/>
        <w:numPr>
          <w:ilvl w:val="0"/>
          <w:numId w:val="38"/>
        </w:numPr>
      </w:pPr>
      <w:r>
        <w:t>Haku palauttaa tiedot asiakirjatasolla, hakua ei ole mahdollista kohdistaa metatietotasolla</w:t>
      </w:r>
    </w:p>
    <w:p w14:paraId="785FF00A" w14:textId="451932C3" w:rsidR="00F56839" w:rsidRDefault="00F56839" w:rsidP="00A642C1">
      <w:pPr>
        <w:pStyle w:val="Luettelokappale"/>
        <w:numPr>
          <w:ilvl w:val="0"/>
          <w:numId w:val="38"/>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17C5865F"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 xml:space="preserve">halutaan palautettavaksi yhdellä sivulla. Mikäli sivukooksi annetaan Arkistossa määriteltyä sivun ylärajaa suurempi arvo, </w:t>
      </w:r>
      <w:r w:rsidR="00AD1EB6">
        <w:t xml:space="preserve">Potilastietovaranto </w:t>
      </w:r>
      <w:r>
        <w:t>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A642C1">
      <w:pPr>
        <w:pStyle w:val="Luettelokappale"/>
        <w:numPr>
          <w:ilvl w:val="0"/>
          <w:numId w:val="38"/>
        </w:numPr>
      </w:pPr>
      <w:r>
        <w:t>Haun tuloksena palautuu haun rajauksesta riippuen kaikki keskeiset terveystiedot mukaan lukien terveys- ja hoitosuunnitelma tai valittu keskeinen terveystieto, hammasstatus tai tieto siitä, ettei potilaalla ole palautettavia tietoja (</w:t>
      </w:r>
      <w:proofErr w:type="spellStart"/>
      <w:r>
        <w:t>not</w:t>
      </w:r>
      <w:proofErr w:type="spellEnd"/>
      <w:r>
        <w:t xml:space="preserve"> </w:t>
      </w:r>
      <w:proofErr w:type="spellStart"/>
      <w:r>
        <w:t>found</w:t>
      </w:r>
      <w:proofErr w:type="spellEnd"/>
      <w:r>
        <w:t>).</w:t>
      </w:r>
    </w:p>
    <w:p w14:paraId="20B562C1" w14:textId="66D24976" w:rsidR="00F56839" w:rsidRDefault="00F56839" w:rsidP="00A642C1">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A642C1">
      <w:pPr>
        <w:pStyle w:val="Luettelokappale"/>
        <w:numPr>
          <w:ilvl w:val="0"/>
          <w:numId w:val="38"/>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rsidP="00A642C1">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A642C1">
      <w:pPr>
        <w:pStyle w:val="Luettelokappale"/>
        <w:numPr>
          <w:ilvl w:val="0"/>
          <w:numId w:val="38"/>
        </w:numPr>
      </w:pPr>
      <w:r>
        <w:t>Tilanne F: Hätähakutilanteessa palautetaan lisäksi potilaan tekemät tahdonilmaisut: hoitotahto ja elinluovutustahto. Tahdonilmaisut palautetaan vastaussanomassa ensimmäisenä.</w:t>
      </w:r>
    </w:p>
    <w:p w14:paraId="6162F0B1" w14:textId="6EDDDD86" w:rsidR="00F56839" w:rsidRDefault="00F56839" w:rsidP="00A642C1">
      <w:pPr>
        <w:pStyle w:val="Luettelokappale"/>
        <w:numPr>
          <w:ilvl w:val="0"/>
          <w:numId w:val="38"/>
        </w:numPr>
      </w:pPr>
      <w:r>
        <w:t xml:space="preserve">Jos haun tulosta ei pystytä palauttamaan kokonaisuudessaan yhdellä hakukerralla, </w:t>
      </w:r>
      <w:r w:rsidR="00AD1EB6">
        <w:t xml:space="preserve">Potilastietovaranto </w:t>
      </w:r>
      <w:r>
        <w:t xml:space="preserve">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lastRenderedPageBreak/>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7F929FDB" w:rsidR="00190381" w:rsidRPr="00190381" w:rsidRDefault="00190381" w:rsidP="00190381">
      <w:pPr>
        <w:pStyle w:val="Leipteksti"/>
      </w:pPr>
      <w:r w:rsidRPr="00190381">
        <w:t xml:space="preserve">LT1 Ostopalveluratkaisun siirtymäaikana palvelutapahtuma on voitu </w:t>
      </w:r>
      <w:r w:rsidR="00493B53">
        <w:t>tallentaa</w:t>
      </w:r>
      <w:r w:rsidRPr="00190381">
        <w:t xml:space="preserve"> myös ilman ostopalvelun valtuutuksen tunnistetta. Ostopalvelun järjestäjän arkistoasiakirjat-rekisterissä on oltava kuitenkin ostopalvelun valtuutus, jossa on valtuutettu hakua tekevä palveluntuottaja käyttämään rekisteriä, johon palvelutapahtuma on </w:t>
      </w:r>
      <w:r w:rsidR="0018633A">
        <w:t>tallennettu</w:t>
      </w:r>
      <w:r w:rsidRPr="00190381">
        <w:t>.</w:t>
      </w:r>
    </w:p>
    <w:p w14:paraId="44D08C2B" w14:textId="6BC8D9F7" w:rsidR="009F703C" w:rsidRDefault="00190381" w:rsidP="00190381">
      <w:pPr>
        <w:pStyle w:val="Otsikko1"/>
      </w:pPr>
      <w:bookmarkStart w:id="108" w:name="_Toc216782570"/>
      <w:r w:rsidRPr="00190381">
        <w:t>Hae keskeisiä terveystietoja</w:t>
      </w:r>
      <w:bookmarkEnd w:id="108"/>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6370DC89" w:rsidR="00374128" w:rsidRDefault="00374128" w:rsidP="00D54165">
      <w:pPr>
        <w:pStyle w:val="Leipteksti"/>
        <w:numPr>
          <w:ilvl w:val="0"/>
          <w:numId w:val="24"/>
        </w:numPr>
        <w:spacing w:after="0"/>
      </w:pPr>
      <w:r>
        <w:t xml:space="preserve">Keskeisten tietojen haku </w:t>
      </w:r>
    </w:p>
    <w:p w14:paraId="1A0F3892" w14:textId="7BC9674E" w:rsidR="00374128" w:rsidRDefault="00374128" w:rsidP="00D54165">
      <w:pPr>
        <w:pStyle w:val="Leipteksti"/>
        <w:numPr>
          <w:ilvl w:val="0"/>
          <w:numId w:val="24"/>
        </w:numPr>
        <w:spacing w:after="0"/>
      </w:pPr>
      <w:r>
        <w:t>Keskeisten terveystietojen haku hätätilanteessa</w:t>
      </w:r>
      <w:r w:rsidR="008A5A9F">
        <w:t xml:space="preserve"> [LT2]</w:t>
      </w:r>
      <w:r>
        <w:t xml:space="preserve">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62DFF024" w:rsidR="00374128" w:rsidRDefault="00374128" w:rsidP="00D54165">
      <w:pPr>
        <w:pStyle w:val="Leipteksti"/>
        <w:numPr>
          <w:ilvl w:val="0"/>
          <w:numId w:val="24"/>
        </w:numPr>
        <w:spacing w:after="0"/>
      </w:pPr>
      <w:r>
        <w:t>Keskeisten tietojen haku potilaskohtaisessa ostopalvelussa hätätilanteessa</w:t>
      </w:r>
      <w:r w:rsidR="008A5A9F">
        <w:t xml:space="preserve"> [LT2]</w:t>
      </w:r>
      <w:r>
        <w:t>. Ostopalvelun tuottajan tekemä haku.</w:t>
      </w:r>
    </w:p>
    <w:p w14:paraId="66FBF22F" w14:textId="1C765736" w:rsidR="00374128" w:rsidRDefault="00374128" w:rsidP="00D54165">
      <w:pPr>
        <w:pStyle w:val="Leipteksti"/>
        <w:numPr>
          <w:ilvl w:val="0"/>
          <w:numId w:val="24"/>
        </w:numPr>
        <w:spacing w:after="0"/>
      </w:pPr>
      <w:r>
        <w:lastRenderedPageBreak/>
        <w:t xml:space="preserve">Keskeisten tietojen haku </w:t>
      </w:r>
      <w:r w:rsidR="00197E20">
        <w:t>rekisteri</w:t>
      </w:r>
      <w:r>
        <w:t>tasoisessa</w:t>
      </w:r>
      <w:r w:rsidR="00FD49ED">
        <w:t xml:space="preserve"> </w:t>
      </w:r>
      <w:r>
        <w:t>ostopalvelutilanteessa. Ostopalvelun tuottajan tekemä haku.</w:t>
      </w:r>
    </w:p>
    <w:p w14:paraId="6A86EAC9" w14:textId="7B587239" w:rsidR="00374128" w:rsidRDefault="00374128" w:rsidP="00D54165">
      <w:pPr>
        <w:pStyle w:val="Leipteksti"/>
        <w:numPr>
          <w:ilvl w:val="0"/>
          <w:numId w:val="24"/>
        </w:numPr>
      </w:pPr>
      <w:r>
        <w:t xml:space="preserve">Keskeisten tietojen haku </w:t>
      </w:r>
      <w:r w:rsidR="00197E20">
        <w:t>rekisteri</w:t>
      </w:r>
      <w:r>
        <w:t>tasoisessa</w:t>
      </w:r>
      <w:r w:rsidR="00FD49ED">
        <w:t xml:space="preserve"> </w:t>
      </w:r>
      <w:r>
        <w:t>ostopalvelussa hätätilanteessa</w:t>
      </w:r>
      <w:r w:rsidR="008A5A9F">
        <w:t xml:space="preserve"> [LT2]</w:t>
      </w:r>
      <w:r>
        <w:t>.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A642C1">
      <w:pPr>
        <w:pStyle w:val="Luettelokappale"/>
        <w:numPr>
          <w:ilvl w:val="0"/>
          <w:numId w:val="38"/>
        </w:numPr>
      </w:pPr>
      <w:r>
        <w:t>Haetaan yhden potilaan tiedot: Tiedonhallintapalvelun tietoja voidaan hakea henkilötunnuksella, tilapäisen yksilöintitunnuksen käyttö ei ole sallittu</w:t>
      </w:r>
    </w:p>
    <w:p w14:paraId="0A38A19A" w14:textId="7B8D0329" w:rsidR="00374128" w:rsidRDefault="00374128" w:rsidP="00A642C1">
      <w:pPr>
        <w:pStyle w:val="Luettelokappale"/>
        <w:numPr>
          <w:ilvl w:val="0"/>
          <w:numId w:val="38"/>
        </w:numPr>
      </w:pPr>
      <w:r>
        <w:t>Haetaan tiedot Tiedonhallintapalvelun koostekannasta</w:t>
      </w:r>
    </w:p>
    <w:p w14:paraId="4A96616C" w14:textId="17EB96DB" w:rsidR="00374128" w:rsidRPr="00374128" w:rsidRDefault="00AD1EB6" w:rsidP="00A642C1">
      <w:pPr>
        <w:pStyle w:val="Luettelokappale"/>
        <w:numPr>
          <w:ilvl w:val="0"/>
          <w:numId w:val="38"/>
        </w:numPr>
      </w:pPr>
      <w:r>
        <w:t xml:space="preserve">Potilastietovaranto </w:t>
      </w:r>
      <w:r w:rsidR="00374128">
        <w:t xml:space="preserve">rajaa hakutuloksen </w:t>
      </w:r>
      <w:r w:rsidR="00410048">
        <w:t xml:space="preserve">luovutustenhallinnan </w:t>
      </w:r>
      <w:r w:rsidR="00374128">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3BA72B4" w:rsidR="00374128" w:rsidRPr="00374128" w:rsidRDefault="00AD1EB6" w:rsidP="00374128">
      <w:pPr>
        <w:pStyle w:val="Numeroituluettelo"/>
      </w:pPr>
      <w:r>
        <w:t>Potilastietovaranto ja Kanta-viestinvälitys, jatkossa Potilastietovaranto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63094CE0" w:rsidR="00374128" w:rsidRDefault="00374128" w:rsidP="00A642C1">
      <w:pPr>
        <w:pStyle w:val="Luettelokappale"/>
        <w:numPr>
          <w:ilvl w:val="0"/>
          <w:numId w:val="38"/>
        </w:numPr>
      </w:pPr>
      <w:r>
        <w:t xml:space="preserve">Hoitosuhteen potilaaseen todentava palvelutapahtuma on </w:t>
      </w:r>
      <w:r w:rsidR="0018633A">
        <w:t>tallennettu</w:t>
      </w:r>
      <w:r>
        <w:t xml:space="preserve"> </w:t>
      </w:r>
      <w:r w:rsidR="0018633A">
        <w:t>tallentava</w:t>
      </w:r>
      <w:r>
        <w:t>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233932FC" w:rsidR="00374128" w:rsidRDefault="00374128" w:rsidP="00A642C1">
      <w:pPr>
        <w:pStyle w:val="Luettelokappale"/>
        <w:numPr>
          <w:ilvl w:val="0"/>
          <w:numId w:val="38"/>
        </w:numPr>
      </w:pPr>
      <w:r>
        <w:t xml:space="preserve">Ostopalvelun tuottajan hoitosuhteen potilaaseen todentava palvelutapahtuma on </w:t>
      </w:r>
      <w:r w:rsidR="0018633A">
        <w:t>tallennettu</w:t>
      </w:r>
      <w:r>
        <w:t xml:space="preserve"> ostopalvelun järjestäjän rekisteriin, ja siinä on yksilöity ostopalvelun valtuutus. [LT1]</w:t>
      </w:r>
    </w:p>
    <w:p w14:paraId="2A2914F1" w14:textId="728F7830" w:rsidR="00374128" w:rsidRDefault="00374128" w:rsidP="00D54165">
      <w:pPr>
        <w:pStyle w:val="Luettelokappale"/>
        <w:numPr>
          <w:ilvl w:val="1"/>
          <w:numId w:val="5"/>
        </w:numPr>
      </w:pPr>
      <w:r>
        <w:t xml:space="preserve">Yksilöidyssä ostopalvelun valtuutuksessa on valtuutettu se rekisteri, johon palvelutapahtuma on </w:t>
      </w:r>
      <w:r w:rsidR="0018633A">
        <w:t>tallennettu</w:t>
      </w:r>
      <w:r>
        <w:t>, sillä tuottajalla joka hakua on tekemässä.</w:t>
      </w:r>
    </w:p>
    <w:p w14:paraId="2FAA1E4D" w14:textId="56232EBE" w:rsidR="00374128" w:rsidRPr="00374128" w:rsidRDefault="00374128" w:rsidP="00A642C1">
      <w:pPr>
        <w:pStyle w:val="Luettelokappale"/>
        <w:numPr>
          <w:ilvl w:val="0"/>
          <w:numId w:val="38"/>
        </w:numPr>
      </w:pPr>
      <w:r>
        <w:t xml:space="preserve">Ostopalvelun valtuutus on </w:t>
      </w:r>
      <w:r w:rsidR="0018633A">
        <w:t>tallennettu</w:t>
      </w:r>
      <w:r>
        <w:t xml:space="preserve"> </w:t>
      </w:r>
      <w:r w:rsidR="007D5DCB">
        <w:t>Potilastietovarantoon</w:t>
      </w:r>
      <w:r>
        <w:t xml:space="preserve">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lastRenderedPageBreak/>
        <w:t>Järjestelmä muodostaa hakusanoman ja tekee haun Arkistosta alikäyttötapauksen Hae tiedot mukaisesti. [V2]</w:t>
      </w:r>
    </w:p>
    <w:p w14:paraId="6BD908F0" w14:textId="48340E60" w:rsidR="00374128" w:rsidRDefault="00374128" w:rsidP="00A642C1">
      <w:pPr>
        <w:pStyle w:val="Luettelokappale"/>
        <w:numPr>
          <w:ilvl w:val="0"/>
          <w:numId w:val="38"/>
        </w:numPr>
      </w:pPr>
      <w:r>
        <w:t xml:space="preserve">MR-sanoma on RCMR_IN100031FI </w:t>
      </w:r>
    </w:p>
    <w:p w14:paraId="0038BF53" w14:textId="4B3C5F33" w:rsidR="00374128" w:rsidRDefault="00374128" w:rsidP="00A642C1">
      <w:pPr>
        <w:pStyle w:val="Luettelokappale"/>
        <w:numPr>
          <w:ilvl w:val="0"/>
          <w:numId w:val="38"/>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783BCCA" w:rsidR="00374128" w:rsidRDefault="00374128" w:rsidP="00D54165">
      <w:pPr>
        <w:pStyle w:val="Luettelokappale"/>
        <w:numPr>
          <w:ilvl w:val="1"/>
          <w:numId w:val="5"/>
        </w:numPr>
      </w:pPr>
      <w:r>
        <w:t>tilanteessa E (</w:t>
      </w:r>
      <w:r w:rsidR="00197E20">
        <w:t>rekisteri</w:t>
      </w:r>
      <w:r>
        <w:t>tasoisen</w:t>
      </w:r>
      <w:r w:rsidR="00FD49ED">
        <w:t xml:space="preserve"> </w:t>
      </w:r>
      <w:r>
        <w:t xml:space="preserve">ostopalvelun haku): PP45, Keskeisten tietojen haku </w:t>
      </w:r>
      <w:r w:rsidR="00197E20">
        <w:t>rekisteri</w:t>
      </w:r>
      <w:r>
        <w:t>tasoisessa ostopalvelutilanteessa</w:t>
      </w:r>
    </w:p>
    <w:p w14:paraId="20C740BE" w14:textId="03EE5D71" w:rsidR="00374128" w:rsidRDefault="00374128" w:rsidP="00D54165">
      <w:pPr>
        <w:pStyle w:val="Luettelokappale"/>
        <w:numPr>
          <w:ilvl w:val="1"/>
          <w:numId w:val="5"/>
        </w:numPr>
      </w:pPr>
      <w:r>
        <w:t>tilanteessa F (</w:t>
      </w:r>
      <w:r w:rsidR="00197E20">
        <w:t>rekisteri</w:t>
      </w:r>
      <w:r>
        <w:t>tasoisen</w:t>
      </w:r>
      <w:r w:rsidR="00FD49ED">
        <w:t xml:space="preserve"> </w:t>
      </w:r>
      <w:r>
        <w:t xml:space="preserve">ostopalvelun osto): PP47, Keskeisten tietojen haku </w:t>
      </w:r>
      <w:r w:rsidR="00197E20">
        <w:t>rekisteri</w:t>
      </w:r>
      <w:r>
        <w:t>tasoisessa ostopalvelussa hätätilanteessa</w:t>
      </w:r>
    </w:p>
    <w:p w14:paraId="170B8886" w14:textId="6D3495FB" w:rsidR="00374128" w:rsidRDefault="00374128" w:rsidP="00A642C1">
      <w:pPr>
        <w:pStyle w:val="Luettelokappale"/>
        <w:numPr>
          <w:ilvl w:val="0"/>
          <w:numId w:val="38"/>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A642C1">
      <w:pPr>
        <w:pStyle w:val="Luettelokappale"/>
        <w:numPr>
          <w:ilvl w:val="0"/>
          <w:numId w:val="38"/>
        </w:numPr>
      </w:pPr>
      <w:r>
        <w:t xml:space="preserve">Kattavuus: Haetaan aina viimeisimmät versiot (1)  </w:t>
      </w:r>
    </w:p>
    <w:p w14:paraId="752785EF" w14:textId="7E089577" w:rsidR="00374128" w:rsidRDefault="00374128" w:rsidP="00A642C1">
      <w:pPr>
        <w:pStyle w:val="Luettelokappale"/>
        <w:numPr>
          <w:ilvl w:val="0"/>
          <w:numId w:val="38"/>
        </w:numPr>
      </w:pPr>
      <w:r>
        <w:t>Haku palauttaa tiedot asiakirjatasolla, hakua ei ole mahdollista kohdistaa metatietotasolla</w:t>
      </w:r>
    </w:p>
    <w:p w14:paraId="084A075B" w14:textId="34B8A5E6" w:rsidR="00374128" w:rsidRDefault="00374128" w:rsidP="00A642C1">
      <w:pPr>
        <w:pStyle w:val="Luettelokappale"/>
        <w:numPr>
          <w:ilvl w:val="0"/>
          <w:numId w:val="38"/>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A642C1">
      <w:pPr>
        <w:pStyle w:val="Luettelokappale"/>
        <w:numPr>
          <w:ilvl w:val="0"/>
          <w:numId w:val="38"/>
        </w:numPr>
      </w:pPr>
      <w:r>
        <w:t>Haun tuloksena palautuu haun rajauksesta riippuen kaikki keskeiset terveystiedot mukaan lukien terveys- ja hoitosuunnitelma tai valittu keskeinen terveystieto tai tieto siitä, ettei potilaalla ole palautettavia tietoja (</w:t>
      </w:r>
      <w:proofErr w:type="spellStart"/>
      <w:r>
        <w:t>not</w:t>
      </w:r>
      <w:proofErr w:type="spellEnd"/>
      <w:r>
        <w:t xml:space="preserve"> </w:t>
      </w:r>
      <w:proofErr w:type="spellStart"/>
      <w:r>
        <w:t>found</w:t>
      </w:r>
      <w:proofErr w:type="spellEnd"/>
      <w:r>
        <w:t>).</w:t>
      </w:r>
    </w:p>
    <w:p w14:paraId="708BB840" w14:textId="4EAA992D" w:rsidR="00374128" w:rsidRDefault="00374128" w:rsidP="00A642C1">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6A836A2D" w:rsidR="00B21DEE" w:rsidRDefault="00374128" w:rsidP="00A642C1">
      <w:pPr>
        <w:pStyle w:val="Luettelokappale"/>
        <w:numPr>
          <w:ilvl w:val="0"/>
          <w:numId w:val="38"/>
        </w:numPr>
      </w:pPr>
      <w:r>
        <w:lastRenderedPageBreak/>
        <w:t>tilanteessa A (keskeiset tiedot), C (potilaskohtaisen ostopalvelun haku) ja E (</w:t>
      </w:r>
      <w:r w:rsidR="00197E20">
        <w:t>rekisteri</w:t>
      </w:r>
      <w:r>
        <w:t>tasoisen</w:t>
      </w:r>
      <w:r w:rsidR="00FD49ED">
        <w:t xml:space="preserve"> </w:t>
      </w:r>
      <w:r>
        <w:t xml:space="preserve">ostopalvelun haku): </w:t>
      </w:r>
    </w:p>
    <w:p w14:paraId="00FB3747" w14:textId="1F4805E4" w:rsidR="0076194A" w:rsidRDefault="0076194A" w:rsidP="00043EA5">
      <w:pPr>
        <w:pStyle w:val="Luettelokappale"/>
        <w:numPr>
          <w:ilvl w:val="1"/>
          <w:numId w:val="5"/>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7476F6F6" w:rsidR="00330140" w:rsidRDefault="003F7445" w:rsidP="00DB1976">
      <w:pPr>
        <w:pStyle w:val="Leipteksti"/>
      </w:pPr>
      <w:r w:rsidRPr="003F7445">
        <w:t xml:space="preserve">LT1 Ostopalveluratkaisun siirtymäaikana palvelutapahtuma on voitu </w:t>
      </w:r>
      <w:r w:rsidR="00493B53">
        <w:t>tallentaa</w:t>
      </w:r>
      <w:r w:rsidRPr="003F7445">
        <w:t xml:space="preserve"> myös ilman ostopalvelun valtuutuksen tunnistetta. Ostopalvelun järjestäjän arkistoasiakirjat-rekisterissä on oltava kuitenkin ostopalvelun valtuutus, jossa on valtuutettu hakua tekevä palveluntuottaja käyttämään rekisteriä, johon palvelutapahtuma on </w:t>
      </w:r>
      <w:r w:rsidR="0018633A">
        <w:t>tallennettu</w:t>
      </w:r>
      <w:r w:rsidRPr="003F7445">
        <w:t>.</w:t>
      </w:r>
    </w:p>
    <w:p w14:paraId="1025D4CF" w14:textId="3F73204E" w:rsidR="008A5A9F" w:rsidRDefault="008A5A9F" w:rsidP="008A5A9F">
      <w:pPr>
        <w:pStyle w:val="Leipteksti"/>
        <w:spacing w:after="0"/>
      </w:pPr>
      <w:r w:rsidRPr="00F15E55">
        <w:t>LT</w:t>
      </w:r>
      <w:r>
        <w:t>2</w:t>
      </w:r>
      <w:r w:rsidRPr="00F15E55">
        <w:t xml:space="preserve"> Hätähaun yhteydessä on haettava myös potilaan mahdolliset tahdonilmaisut. Tahdonilmaisujen hakeminen on kuvattu käyttötapauksessa Hae </w:t>
      </w:r>
      <w:r>
        <w:t>Tahdonilmaisupalvelu</w:t>
      </w:r>
      <w:r w:rsidRPr="00F15E55">
        <w:t>n asiakirjoja.</w:t>
      </w:r>
    </w:p>
    <w:p w14:paraId="1C7358E4" w14:textId="77777777" w:rsidR="008A5A9F" w:rsidRDefault="008A5A9F" w:rsidP="00DB1976">
      <w:pPr>
        <w:pStyle w:val="Leipteksti"/>
      </w:pPr>
    </w:p>
    <w:p w14:paraId="176EB1C5" w14:textId="77777777" w:rsidR="00330140" w:rsidRDefault="00330140">
      <w:r>
        <w:br w:type="page"/>
      </w:r>
    </w:p>
    <w:p w14:paraId="7ECCF8A8" w14:textId="77777777" w:rsidR="00330140" w:rsidRDefault="00330140" w:rsidP="00043EA5">
      <w:pPr>
        <w:pStyle w:val="Otsikko1"/>
      </w:pPr>
      <w:bookmarkStart w:id="109" w:name="_Toc216782571"/>
      <w:r>
        <w:lastRenderedPageBreak/>
        <w:t>Hae koronatodistus</w:t>
      </w:r>
      <w:bookmarkEnd w:id="109"/>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2C271019" w:rsidR="00330140" w:rsidRDefault="00330140" w:rsidP="00330140">
      <w:pPr>
        <w:pStyle w:val="Leipteksti"/>
      </w:pPr>
      <w:r>
        <w:t xml:space="preserve">Koronatodistus on pdf-asiakirja, jonka Tiedonhallintapalvelu tuottaa </w:t>
      </w:r>
      <w:r w:rsidR="007D5DCB">
        <w:t>Potilastietovarantoon</w:t>
      </w:r>
      <w:r>
        <w:t xml:space="preserve"> </w:t>
      </w:r>
      <w:r w:rsidR="0018633A">
        <w:t>tallennettu</w:t>
      </w:r>
      <w:r>
        <w:t xml:space="preserve">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A642C1">
      <w:pPr>
        <w:pStyle w:val="Leipteksti"/>
        <w:numPr>
          <w:ilvl w:val="0"/>
          <w:numId w:val="29"/>
        </w:numPr>
        <w:spacing w:after="0"/>
      </w:pPr>
      <w:r>
        <w:t>Koronatodistuksen haku.</w:t>
      </w:r>
    </w:p>
    <w:p w14:paraId="2E87B628" w14:textId="77777777" w:rsidR="00330140" w:rsidRDefault="00330140" w:rsidP="00A642C1">
      <w:pPr>
        <w:pStyle w:val="Leipteksti"/>
        <w:numPr>
          <w:ilvl w:val="0"/>
          <w:numId w:val="29"/>
        </w:numPr>
        <w:spacing w:after="0"/>
      </w:pPr>
      <w:r>
        <w:t>Koronatodistuksen haku potilaskohtaisessa ostopalvelutilanteessa. Ostopalvelun tuottajan tekemä haku.</w:t>
      </w:r>
    </w:p>
    <w:p w14:paraId="2763D627" w14:textId="4E8D2E0B" w:rsidR="00330140" w:rsidRDefault="00330140" w:rsidP="00A642C1">
      <w:pPr>
        <w:pStyle w:val="Leipteksti"/>
        <w:numPr>
          <w:ilvl w:val="0"/>
          <w:numId w:val="29"/>
        </w:numPr>
        <w:spacing w:after="0"/>
      </w:pPr>
      <w:r>
        <w:t xml:space="preserve">Koronatodistuksen haku </w:t>
      </w:r>
      <w:r w:rsidR="00197E20">
        <w:t>rekisteri</w:t>
      </w:r>
      <w:r>
        <w:t>tasoisessa</w:t>
      </w:r>
      <w:r w:rsidR="00FD49ED">
        <w:t xml:space="preserve"> </w:t>
      </w:r>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A642C1">
      <w:pPr>
        <w:pStyle w:val="Leipteksti"/>
        <w:numPr>
          <w:ilvl w:val="0"/>
          <w:numId w:val="30"/>
        </w:numPr>
        <w:spacing w:after="0"/>
      </w:pPr>
      <w:r>
        <w:t>COVID-19-rokotetodistus</w:t>
      </w:r>
    </w:p>
    <w:p w14:paraId="4246EA97" w14:textId="77777777" w:rsidR="00330140" w:rsidRDefault="00330140" w:rsidP="00A642C1">
      <w:pPr>
        <w:pStyle w:val="Leipteksti"/>
        <w:numPr>
          <w:ilvl w:val="0"/>
          <w:numId w:val="30"/>
        </w:numPr>
        <w:spacing w:after="0"/>
      </w:pPr>
      <w:r>
        <w:t>Todistus viimeisimmän koronavirustestin tuloksesta</w:t>
      </w:r>
    </w:p>
    <w:p w14:paraId="35A28430" w14:textId="77777777" w:rsidR="00330140" w:rsidRDefault="00330140" w:rsidP="00A642C1">
      <w:pPr>
        <w:pStyle w:val="Leipteksti"/>
        <w:numPr>
          <w:ilvl w:val="0"/>
          <w:numId w:val="30"/>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A642C1">
      <w:pPr>
        <w:pStyle w:val="Luettelokappale"/>
        <w:numPr>
          <w:ilvl w:val="0"/>
          <w:numId w:val="28"/>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A642C1">
      <w:pPr>
        <w:pStyle w:val="Luettelokappale"/>
        <w:numPr>
          <w:ilvl w:val="1"/>
          <w:numId w:val="28"/>
        </w:numPr>
      </w:pPr>
      <w:r w:rsidRPr="00043EA5">
        <w:t>Tiedonhallintapalvelun yleisistä linjauksista poiketen koronatodistusten hauissa myös tilapäisen yksilöintitunnuksen käyttö on sallittu</w:t>
      </w:r>
    </w:p>
    <w:p w14:paraId="134A4071" w14:textId="77777777" w:rsidR="00330140" w:rsidRDefault="00330140" w:rsidP="00A642C1">
      <w:pPr>
        <w:pStyle w:val="Luettelokappale"/>
        <w:numPr>
          <w:ilvl w:val="0"/>
          <w:numId w:val="28"/>
        </w:numPr>
      </w:pPr>
      <w:r>
        <w:t>Haetaan tiedot Tiedonhallintapalvelun koostekannasta</w:t>
      </w:r>
    </w:p>
    <w:p w14:paraId="2296E514" w14:textId="5C935BDD" w:rsidR="00330140" w:rsidRDefault="00AD1EB6" w:rsidP="00A642C1">
      <w:pPr>
        <w:pStyle w:val="Luettelokappale"/>
        <w:numPr>
          <w:ilvl w:val="0"/>
          <w:numId w:val="28"/>
        </w:numPr>
      </w:pPr>
      <w:r>
        <w:t xml:space="preserve">Potilastietovaranto </w:t>
      </w:r>
      <w:r w:rsidR="00330140">
        <w:t>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52E5B82F" w:rsidR="00330140" w:rsidRDefault="00AD1EB6" w:rsidP="00330140">
      <w:pPr>
        <w:pStyle w:val="Numeroituluettelo"/>
        <w:numPr>
          <w:ilvl w:val="8"/>
          <w:numId w:val="27"/>
        </w:numPr>
        <w:ind w:left="2155"/>
      </w:pPr>
      <w:r>
        <w:t>Potilastietovaranto ja Kanta-viestinvälitys, jatkossa Potilastietovaranto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A642C1">
      <w:pPr>
        <w:pStyle w:val="Luettelokappale"/>
        <w:numPr>
          <w:ilvl w:val="0"/>
          <w:numId w:val="28"/>
        </w:numPr>
      </w:pPr>
      <w:r w:rsidRPr="00043EA5">
        <w:t>Hakutilanteessa A potilas on yksilöity henkilötunnuksella tai tilapäisellä yksilöintitunnuksella</w:t>
      </w:r>
    </w:p>
    <w:p w14:paraId="0675AB24" w14:textId="77777777" w:rsidR="00330140" w:rsidRPr="00043EA5" w:rsidRDefault="00330140" w:rsidP="00A642C1">
      <w:pPr>
        <w:pStyle w:val="Luettelokappale"/>
        <w:numPr>
          <w:ilvl w:val="0"/>
          <w:numId w:val="28"/>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A642C1">
      <w:pPr>
        <w:pStyle w:val="Luettelokappale"/>
        <w:numPr>
          <w:ilvl w:val="0"/>
          <w:numId w:val="28"/>
        </w:numPr>
        <w:spacing w:before="0"/>
      </w:pPr>
      <w:r w:rsidRPr="000153AD">
        <w:t xml:space="preserve">Näkymätunnus 390, näkymälyhenne </w:t>
      </w:r>
      <w:r w:rsidRPr="00043EA5">
        <w:t>RKTKCOV, nimi COVID-19-rokotetodistus</w:t>
      </w:r>
    </w:p>
    <w:p w14:paraId="2BAC66B4" w14:textId="77777777" w:rsidR="00330140" w:rsidRPr="000153AD" w:rsidRDefault="00330140" w:rsidP="00A642C1">
      <w:pPr>
        <w:pStyle w:val="Luettelokappale"/>
        <w:numPr>
          <w:ilvl w:val="0"/>
          <w:numId w:val="28"/>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A642C1">
      <w:pPr>
        <w:pStyle w:val="Luettelokappale"/>
        <w:numPr>
          <w:ilvl w:val="0"/>
          <w:numId w:val="28"/>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4A2B9AD7" w:rsidR="00330140" w:rsidRDefault="00330140" w:rsidP="00A642C1">
      <w:pPr>
        <w:pStyle w:val="Luettelokappale"/>
        <w:numPr>
          <w:ilvl w:val="0"/>
          <w:numId w:val="28"/>
        </w:numPr>
        <w:spacing w:before="0"/>
      </w:pPr>
      <w:r>
        <w:t xml:space="preserve">Hoitosuhteen potilaaseen todentava palvelutapahtuma on </w:t>
      </w:r>
      <w:r w:rsidR="0018633A">
        <w:t>tallennettu</w:t>
      </w:r>
      <w:r>
        <w:t xml:space="preserve"> </w:t>
      </w:r>
      <w:r w:rsidR="0018633A">
        <w:t>tallentava</w:t>
      </w:r>
      <w:r>
        <w:t>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30A6F16F" w:rsidR="00330140" w:rsidRDefault="00330140" w:rsidP="00A642C1">
      <w:pPr>
        <w:pStyle w:val="Luettelokappale"/>
        <w:numPr>
          <w:ilvl w:val="0"/>
          <w:numId w:val="28"/>
        </w:numPr>
        <w:spacing w:before="0"/>
      </w:pPr>
      <w:r>
        <w:t xml:space="preserve">Ostopalvelun tuottajan hoitosuhteen potilaaseen todentava palvelutapahtuma on </w:t>
      </w:r>
      <w:r w:rsidR="0018633A">
        <w:t>tallennettu</w:t>
      </w:r>
      <w:r>
        <w:t xml:space="preserve"> ostopalvelun järjestäjän rekisteriin. [LT1]</w:t>
      </w:r>
    </w:p>
    <w:p w14:paraId="669D96DB" w14:textId="6853E1AE" w:rsidR="00330140" w:rsidRDefault="00330140" w:rsidP="00A642C1">
      <w:pPr>
        <w:pStyle w:val="Luettelokappale"/>
        <w:numPr>
          <w:ilvl w:val="1"/>
          <w:numId w:val="28"/>
        </w:numPr>
      </w:pPr>
      <w:r>
        <w:t xml:space="preserve">Yksilöidyssä ostopalvelun valtuutuksessa on valtuutettu se rekisteri, johon palvelutapahtuma on </w:t>
      </w:r>
      <w:r w:rsidR="0018633A">
        <w:t>tallennettu</w:t>
      </w:r>
      <w:r>
        <w:t>, sillä tuottajalla joka hakua on tekemässä.</w:t>
      </w:r>
    </w:p>
    <w:p w14:paraId="46B14472" w14:textId="669A9302" w:rsidR="00330140" w:rsidRDefault="00330140" w:rsidP="00A642C1">
      <w:pPr>
        <w:pStyle w:val="Luettelokappale"/>
        <w:numPr>
          <w:ilvl w:val="0"/>
          <w:numId w:val="28"/>
        </w:numPr>
      </w:pPr>
      <w:r>
        <w:t xml:space="preserve">Ostopalvelun valtuutus on </w:t>
      </w:r>
      <w:r w:rsidR="0018633A">
        <w:t>tallennettu</w:t>
      </w:r>
      <w:r>
        <w:t xml:space="preserve"> </w:t>
      </w:r>
      <w:r w:rsidR="007D5DCB">
        <w:t>Potilastietovarantoon</w:t>
      </w:r>
      <w:r>
        <w:t xml:space="preserve">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A642C1">
      <w:pPr>
        <w:pStyle w:val="Luettelokappale"/>
        <w:numPr>
          <w:ilvl w:val="0"/>
          <w:numId w:val="28"/>
        </w:numPr>
        <w:spacing w:before="0"/>
      </w:pPr>
      <w:r>
        <w:t xml:space="preserve">MR-sanoma on RCMR_IN100031FI </w:t>
      </w:r>
    </w:p>
    <w:p w14:paraId="00528F1D" w14:textId="77777777" w:rsidR="00330140" w:rsidRDefault="00330140" w:rsidP="00A642C1">
      <w:pPr>
        <w:pStyle w:val="Luettelokappale"/>
        <w:numPr>
          <w:ilvl w:val="0"/>
          <w:numId w:val="28"/>
        </w:numPr>
      </w:pPr>
      <w:r>
        <w:t>Palvelupyyntö on [LK3]</w:t>
      </w:r>
    </w:p>
    <w:p w14:paraId="7A48F6EA" w14:textId="77777777" w:rsidR="00330140" w:rsidRDefault="00330140" w:rsidP="00A642C1">
      <w:pPr>
        <w:pStyle w:val="Luettelokappale"/>
        <w:numPr>
          <w:ilvl w:val="1"/>
          <w:numId w:val="28"/>
        </w:numPr>
      </w:pPr>
      <w:r>
        <w:lastRenderedPageBreak/>
        <w:t>tilanteessa A (keskeiset tiedot): PP27</w:t>
      </w:r>
    </w:p>
    <w:p w14:paraId="5C3575BB" w14:textId="77777777" w:rsidR="00330140" w:rsidRDefault="00330140" w:rsidP="00A642C1">
      <w:pPr>
        <w:pStyle w:val="Luettelokappale"/>
        <w:numPr>
          <w:ilvl w:val="1"/>
          <w:numId w:val="28"/>
        </w:numPr>
      </w:pPr>
      <w:r>
        <w:t xml:space="preserve">tilanteessa B (potilaskohtaisen ostopalvelun haku): PP41, Keskeisten tietojen haku potilaskohtaisessa ostopalvelutilanteessa </w:t>
      </w:r>
    </w:p>
    <w:p w14:paraId="09F25F6D" w14:textId="192C32D7" w:rsidR="00330140" w:rsidRDefault="00330140" w:rsidP="00A642C1">
      <w:pPr>
        <w:pStyle w:val="Luettelokappale"/>
        <w:numPr>
          <w:ilvl w:val="1"/>
          <w:numId w:val="28"/>
        </w:numPr>
      </w:pPr>
      <w:r>
        <w:t>tilanteessa C (</w:t>
      </w:r>
      <w:r w:rsidR="00197E20">
        <w:t>rekisteri</w:t>
      </w:r>
      <w:r>
        <w:t>tasoisen</w:t>
      </w:r>
      <w:r w:rsidR="00FD49ED">
        <w:t xml:space="preserve"> </w:t>
      </w:r>
      <w:r>
        <w:t xml:space="preserve">ostopalvelun haku): PP45, Keskeisten tietojen haku </w:t>
      </w:r>
      <w:r w:rsidR="00197E20">
        <w:t>rekisteri</w:t>
      </w:r>
      <w:r>
        <w:t>tasoisessa ostopalvelutilanteessa</w:t>
      </w:r>
    </w:p>
    <w:p w14:paraId="32439FEE" w14:textId="13CF994A" w:rsidR="00330140" w:rsidRDefault="00330140" w:rsidP="00A642C1">
      <w:pPr>
        <w:pStyle w:val="Luettelokappale"/>
        <w:numPr>
          <w:ilvl w:val="1"/>
          <w:numId w:val="28"/>
        </w:numPr>
      </w:pPr>
      <w:r>
        <w:t xml:space="preserve">kaikissa tilanteissa voidaan käyttää palvelupyyntöä PPC </w:t>
      </w:r>
    </w:p>
    <w:p w14:paraId="675B444D" w14:textId="77777777" w:rsidR="00330140" w:rsidRPr="00043EA5" w:rsidRDefault="00330140" w:rsidP="00A642C1">
      <w:pPr>
        <w:pStyle w:val="Luettelokappale"/>
        <w:numPr>
          <w:ilvl w:val="2"/>
          <w:numId w:val="28"/>
        </w:numPr>
      </w:pPr>
      <w:r w:rsidRPr="00043EA5">
        <w:t>kaikissa tilanteissa, kun potilas on yksilöity henkilötunnuksella</w:t>
      </w:r>
    </w:p>
    <w:p w14:paraId="33582BD2" w14:textId="77777777" w:rsidR="00330140" w:rsidRPr="00043EA5" w:rsidRDefault="00330140" w:rsidP="00A642C1">
      <w:pPr>
        <w:pStyle w:val="Luettelokappale"/>
        <w:numPr>
          <w:ilvl w:val="2"/>
          <w:numId w:val="28"/>
        </w:numPr>
      </w:pPr>
      <w:r w:rsidRPr="00043EA5">
        <w:t>vain tilanteessa A, kun potilas on yksilöity tilapäisellä yksilöintitunnuksella</w:t>
      </w:r>
    </w:p>
    <w:p w14:paraId="5895D5B4" w14:textId="77777777" w:rsidR="00330140" w:rsidRDefault="00330140" w:rsidP="00A642C1">
      <w:pPr>
        <w:pStyle w:val="Luettelokappale"/>
        <w:numPr>
          <w:ilvl w:val="2"/>
          <w:numId w:val="28"/>
        </w:numPr>
      </w:pPr>
      <w:r>
        <w:t>Todistuksen haku ei ole mahdollista hätähakuna, joten potilastietojen katselun erityiseksi syyksi ei voi ilmoittaa arvoa ”Hätähaku”</w:t>
      </w:r>
    </w:p>
    <w:p w14:paraId="07343FFF" w14:textId="77777777" w:rsidR="00330140" w:rsidRDefault="00330140" w:rsidP="00A642C1">
      <w:pPr>
        <w:pStyle w:val="Luettelokappale"/>
        <w:numPr>
          <w:ilvl w:val="0"/>
          <w:numId w:val="28"/>
        </w:numPr>
      </w:pPr>
      <w:r>
        <w:t>Palvelutapahtuma johon tietoja haetaan, on yksilöitävä</w:t>
      </w:r>
    </w:p>
    <w:p w14:paraId="7A87D8CC" w14:textId="77777777" w:rsidR="00330140" w:rsidRDefault="00330140" w:rsidP="00A642C1">
      <w:pPr>
        <w:pStyle w:val="Luettelokappale"/>
        <w:numPr>
          <w:ilvl w:val="1"/>
          <w:numId w:val="28"/>
        </w:numPr>
      </w:pPr>
      <w:r>
        <w:t>tilanteessa B ja C (ostopalvelu) palvelutapahtuma on järjestäjän rekisterissä (ostopalvelun valtuutuksessa yksilöity rekisteri)</w:t>
      </w:r>
    </w:p>
    <w:p w14:paraId="48950F08" w14:textId="77777777" w:rsidR="00330140" w:rsidRDefault="00330140" w:rsidP="00A642C1">
      <w:pPr>
        <w:pStyle w:val="Luettelokappale"/>
        <w:numPr>
          <w:ilvl w:val="0"/>
          <w:numId w:val="28"/>
        </w:numPr>
      </w:pPr>
      <w:r>
        <w:t xml:space="preserve">Kattavuus: Haetaan aina viimeisimmät versiot (1)  </w:t>
      </w:r>
    </w:p>
    <w:p w14:paraId="196E88BD" w14:textId="77777777" w:rsidR="00330140" w:rsidRDefault="00330140" w:rsidP="00A642C1">
      <w:pPr>
        <w:pStyle w:val="Luettelokappale"/>
        <w:numPr>
          <w:ilvl w:val="0"/>
          <w:numId w:val="28"/>
        </w:numPr>
      </w:pPr>
      <w:r>
        <w:t>Haku palauttaa tiedot asiakirjatasolla, hakua ei ole mahdollista kohdistaa metatietotasolla</w:t>
      </w:r>
    </w:p>
    <w:p w14:paraId="4080848A" w14:textId="77777777" w:rsidR="00330140" w:rsidRDefault="00330140" w:rsidP="00A642C1">
      <w:pPr>
        <w:pStyle w:val="Luettelokappale"/>
        <w:numPr>
          <w:ilvl w:val="0"/>
          <w:numId w:val="28"/>
        </w:numPr>
      </w:pPr>
      <w:r>
        <w:t>Hakuparametrit: voidaan käyttää palvelupyynnöllä käytössä olevia parametreja [LM4]</w:t>
      </w:r>
    </w:p>
    <w:p w14:paraId="1D697FB8" w14:textId="77777777" w:rsidR="00330140" w:rsidRDefault="00330140" w:rsidP="00A642C1">
      <w:pPr>
        <w:pStyle w:val="Luettelokappale"/>
        <w:numPr>
          <w:ilvl w:val="1"/>
          <w:numId w:val="28"/>
        </w:numPr>
      </w:pPr>
      <w:r>
        <w:t xml:space="preserve">pakollinen parametri henkilötunnus </w:t>
      </w:r>
      <w:r w:rsidRPr="00043EA5">
        <w:t>tai potilaan tilapäinen yksilöintitunnus</w:t>
      </w:r>
    </w:p>
    <w:p w14:paraId="73558AA9" w14:textId="77777777" w:rsidR="00330140" w:rsidRDefault="00330140" w:rsidP="00A642C1">
      <w:pPr>
        <w:pStyle w:val="Luettelokappale"/>
        <w:numPr>
          <w:ilvl w:val="1"/>
          <w:numId w:val="28"/>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A642C1">
      <w:pPr>
        <w:pStyle w:val="Luettelokappale"/>
        <w:numPr>
          <w:ilvl w:val="0"/>
          <w:numId w:val="28"/>
        </w:numPr>
        <w:spacing w:before="0"/>
      </w:pPr>
      <w:r>
        <w:t>Haun tuloksena palautuu haettu todistus tai tieto siitä, ettei potilaalla ole palautettavia tietoja (</w:t>
      </w:r>
      <w:proofErr w:type="spellStart"/>
      <w:r>
        <w:t>not</w:t>
      </w:r>
      <w:proofErr w:type="spellEnd"/>
      <w:r>
        <w:t xml:space="preserve"> </w:t>
      </w:r>
      <w:proofErr w:type="spellStart"/>
      <w:r>
        <w:t>found</w:t>
      </w:r>
      <w:proofErr w:type="spellEnd"/>
      <w:r>
        <w:t>).</w:t>
      </w:r>
    </w:p>
    <w:p w14:paraId="3360A44E" w14:textId="04F48F1C" w:rsidR="00330140" w:rsidRDefault="00330140" w:rsidP="00A642C1">
      <w:pPr>
        <w:pStyle w:val="Luettelokappale"/>
        <w:numPr>
          <w:ilvl w:val="0"/>
          <w:numId w:val="28"/>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6172AF2D" w:rsidR="00F30F43" w:rsidRDefault="00F30F43" w:rsidP="00F30F43">
      <w:pPr>
        <w:pStyle w:val="Leipteksti"/>
      </w:pPr>
      <w:r>
        <w:t xml:space="preserve">LT1 Ostopalvelun tuottajan hoitosuhteen potilaaseen todentavassa palvelutapahtumassa on yksilöity ostopalvelun valtuutus. Ostopalveluratkaisun siirtymäaikana palvelutapahtuma on voitu </w:t>
      </w:r>
      <w:r w:rsidR="00493B53">
        <w:t>tallentaa</w:t>
      </w:r>
      <w:r>
        <w:t xml:space="preserve"> myös ilman ostopalvelun valtuutuksen tunnistetta. Ostopalvelun järjestäjän arkistoasiakirjat-rekisterissä on oltava kuitenkin ostopalvelun valtuutus, jossa on valtuutettu hakua tekevä palveluntuottaja käyttämään rekisteriä, johon palvelutapahtuma on </w:t>
      </w:r>
      <w:r w:rsidR="0018633A">
        <w:t>tallennettu</w:t>
      </w:r>
      <w:r>
        <w:t>.</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E34335">
      <w:pPr>
        <w:pStyle w:val="Luettelokappale"/>
        <w:numPr>
          <w:ilvl w:val="0"/>
          <w:numId w:val="62"/>
        </w:numPr>
        <w:spacing w:before="0"/>
      </w:pPr>
      <w:r>
        <w:t xml:space="preserve">potilaan henkilötunnus </w:t>
      </w:r>
      <w:r w:rsidRPr="00043EA5">
        <w:t>tai tilapäinen yksilöintitunnus</w:t>
      </w:r>
    </w:p>
    <w:p w14:paraId="5909957D" w14:textId="77777777" w:rsidR="00F30F43" w:rsidRDefault="00F30F43" w:rsidP="00E34335">
      <w:pPr>
        <w:pStyle w:val="Luettelokappale"/>
        <w:numPr>
          <w:ilvl w:val="0"/>
          <w:numId w:val="62"/>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E34335">
      <w:pPr>
        <w:pStyle w:val="Luettelokappale"/>
        <w:numPr>
          <w:ilvl w:val="0"/>
          <w:numId w:val="62"/>
        </w:numPr>
        <w:spacing w:before="0"/>
      </w:pPr>
      <w:r>
        <w:t>palvelunantajan omaan rekisteriin arkistoistu hoitosuhteen todentava palvelutapahtuman OID</w:t>
      </w:r>
    </w:p>
    <w:p w14:paraId="25FB972C" w14:textId="77777777" w:rsidR="00F30F43" w:rsidRDefault="00F30F43" w:rsidP="00F30F43"/>
    <w:p w14:paraId="3FE33359" w14:textId="4FA72996"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r w:rsidR="00FD49ED">
        <w:t xml:space="preserve"> </w:t>
      </w:r>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A642C1">
      <w:pPr>
        <w:pStyle w:val="Luettelokappale"/>
        <w:numPr>
          <w:ilvl w:val="0"/>
          <w:numId w:val="28"/>
        </w:numPr>
        <w:spacing w:before="0"/>
      </w:pPr>
      <w:r>
        <w:lastRenderedPageBreak/>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A642C1">
      <w:pPr>
        <w:pStyle w:val="Luettelokappale"/>
        <w:numPr>
          <w:ilvl w:val="0"/>
          <w:numId w:val="28"/>
        </w:numPr>
        <w:spacing w:before="0"/>
      </w:pPr>
      <w:r>
        <w:t>näkymätunnus: 392</w:t>
      </w:r>
    </w:p>
    <w:p w14:paraId="11CE2C3C" w14:textId="77777777" w:rsidR="00F30F43" w:rsidRDefault="00F30F43" w:rsidP="00F30F43">
      <w:r>
        <w:tab/>
        <w:t>Lisäksi annetaan</w:t>
      </w:r>
    </w:p>
    <w:p w14:paraId="2D83A435" w14:textId="77777777" w:rsidR="00F30F43" w:rsidRDefault="00F30F43" w:rsidP="00A642C1">
      <w:pPr>
        <w:pStyle w:val="Luettelokappale"/>
        <w:numPr>
          <w:ilvl w:val="0"/>
          <w:numId w:val="28"/>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A642C1">
      <w:pPr>
        <w:pStyle w:val="Luettelokappale"/>
        <w:numPr>
          <w:ilvl w:val="0"/>
          <w:numId w:val="49"/>
        </w:numPr>
        <w:spacing w:before="0"/>
      </w:pPr>
      <w:r w:rsidRPr="00043EA5">
        <w:t>potilaan henkilötunnus tai tilapäinen yksilöintitunnus</w:t>
      </w:r>
    </w:p>
    <w:p w14:paraId="3B070178" w14:textId="77777777" w:rsidR="00F30F43" w:rsidRPr="00043EA5" w:rsidRDefault="00F30F43" w:rsidP="00A642C1">
      <w:pPr>
        <w:pStyle w:val="Luettelokappale"/>
        <w:numPr>
          <w:ilvl w:val="0"/>
          <w:numId w:val="49"/>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A642C1">
      <w:pPr>
        <w:pStyle w:val="Luettelokappale"/>
        <w:numPr>
          <w:ilvl w:val="0"/>
          <w:numId w:val="28"/>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A642C1">
      <w:pPr>
        <w:pStyle w:val="Luettelokappale"/>
        <w:numPr>
          <w:ilvl w:val="0"/>
          <w:numId w:val="28"/>
        </w:numPr>
        <w:spacing w:before="0"/>
      </w:pPr>
      <w:r w:rsidRPr="00043EA5">
        <w:t>potilaan henkilötunnus (tilapäistä yksilöintitunnusta ei voi käyttää ostopalvelutilanteessa)</w:t>
      </w:r>
    </w:p>
    <w:p w14:paraId="6CEA570B" w14:textId="77777777" w:rsidR="00F30F43" w:rsidRPr="00043EA5" w:rsidRDefault="00F30F43" w:rsidP="00A642C1">
      <w:pPr>
        <w:pStyle w:val="Luettelokappale"/>
        <w:numPr>
          <w:ilvl w:val="0"/>
          <w:numId w:val="28"/>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A642C1">
      <w:pPr>
        <w:pStyle w:val="Luettelokappale"/>
        <w:numPr>
          <w:ilvl w:val="0"/>
          <w:numId w:val="28"/>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0A5B2C2" w:rsidR="009F703C" w:rsidRDefault="003F7445" w:rsidP="00D54165">
      <w:pPr>
        <w:pStyle w:val="Otsikko1"/>
      </w:pPr>
      <w:bookmarkStart w:id="110" w:name="_Toc216782572"/>
      <w:r w:rsidRPr="003F7445">
        <w:lastRenderedPageBreak/>
        <w:t>Edelleenvälitä asiakirja</w:t>
      </w:r>
      <w:bookmarkEnd w:id="110"/>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CADCC39" w:rsidR="005577AB" w:rsidRPr="005577AB" w:rsidRDefault="00AD1EB6" w:rsidP="005577AB">
      <w:pPr>
        <w:pStyle w:val="Numeroituluettelo"/>
      </w:pPr>
      <w:r>
        <w:t>Potilastietovaranto ja Kanta-viestinvälitys, jatkossa Potilastietovaranto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4327698A" w:rsidR="005577AB" w:rsidRDefault="005577AB" w:rsidP="005577AB">
      <w:pPr>
        <w:pStyle w:val="Numeroituluettelo"/>
        <w:spacing w:after="0"/>
      </w:pPr>
      <w:r>
        <w:t xml:space="preserve">Välitettävä asiakirja on </w:t>
      </w:r>
      <w:r w:rsidR="0018633A">
        <w:t>tallennettu</w:t>
      </w:r>
      <w:r>
        <w:t xml:space="preserve"> Järjestelmää käyttävän organisaation rekisteriin </w:t>
      </w:r>
      <w:r w:rsidR="007D5DCB">
        <w:t>Potilastietovarannossa</w:t>
      </w:r>
      <w:r w:rsidR="00306B07">
        <w:t xml:space="preserve"> (</w:t>
      </w:r>
      <w:r w:rsidR="00EA6D70">
        <w:t xml:space="preserve">tai jos kyseessä on ostopalvelun tuottajan </w:t>
      </w:r>
      <w:r w:rsidR="00306B07">
        <w:t xml:space="preserve">ostopalvelutilanteessa </w:t>
      </w:r>
      <w:r w:rsidR="00EA6D70">
        <w:t xml:space="preserve">tekemä asiakirjan välitys, </w:t>
      </w:r>
      <w:r w:rsidR="00306B07">
        <w:t xml:space="preserve">asiakirja on </w:t>
      </w:r>
      <w:r w:rsidR="0018633A">
        <w:t>tallennettu</w:t>
      </w:r>
      <w:r w:rsidR="00306B07">
        <w:t xml:space="preserve"> </w:t>
      </w:r>
      <w:r w:rsidR="00EA6D70">
        <w:t>ostopalvelun järjestäjän rekisteriin</w:t>
      </w:r>
      <w:r w:rsidR="00306B07">
        <w:t>)</w:t>
      </w:r>
      <w:r>
        <w:t xml:space="preserve">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C79046E" w:rsidR="005577AB" w:rsidRPr="005577AB" w:rsidRDefault="005577AB" w:rsidP="005577AB">
      <w:pPr>
        <w:pStyle w:val="Numeroituluettelo"/>
      </w:pPr>
      <w:r>
        <w:t xml:space="preserve">Järjestelmä on hakenut välitettävän asiakirjan </w:t>
      </w:r>
      <w:r w:rsidR="001B2B7D">
        <w:t>Potilastietovarannosta</w:t>
      </w:r>
      <w:r>
        <w:t>,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A642C1">
      <w:pPr>
        <w:pStyle w:val="Luettelokappale"/>
        <w:numPr>
          <w:ilvl w:val="0"/>
          <w:numId w:val="38"/>
        </w:numPr>
      </w:pPr>
      <w:r>
        <w:t>asiakirjan vastaanottava organisaatio = välityskohde [LK10]</w:t>
      </w:r>
    </w:p>
    <w:p w14:paraId="1FEE7686" w14:textId="4C1554EE" w:rsidR="005577AB" w:rsidRDefault="005577AB" w:rsidP="00A642C1">
      <w:pPr>
        <w:pStyle w:val="Luettelokappale"/>
        <w:numPr>
          <w:ilvl w:val="0"/>
          <w:numId w:val="38"/>
        </w:numPr>
      </w:pPr>
      <w:r>
        <w:lastRenderedPageBreak/>
        <w:t>välityksen oikeuttava tieto = välitysperuste [LK11]</w:t>
      </w:r>
    </w:p>
    <w:p w14:paraId="1A45BDD6" w14:textId="66BAC708" w:rsidR="005577AB" w:rsidRDefault="005577AB" w:rsidP="005577AB">
      <w:pPr>
        <w:pStyle w:val="Numeroituluettelo"/>
      </w:pPr>
      <w:r>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A642C1">
      <w:pPr>
        <w:pStyle w:val="Luettelokappale"/>
        <w:numPr>
          <w:ilvl w:val="0"/>
          <w:numId w:val="38"/>
        </w:numPr>
      </w:pPr>
      <w:r w:rsidRPr="00043EA5">
        <w:t>MR-sanoma RCMR_IN100002FI01</w:t>
      </w:r>
    </w:p>
    <w:p w14:paraId="2883BA75" w14:textId="52FDF129" w:rsidR="005577AB" w:rsidRDefault="005577AB" w:rsidP="00A642C1">
      <w:pPr>
        <w:pStyle w:val="Luettelokappale"/>
        <w:numPr>
          <w:ilvl w:val="0"/>
          <w:numId w:val="38"/>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A642C1">
      <w:pPr>
        <w:pStyle w:val="Luettelokappale"/>
        <w:numPr>
          <w:ilvl w:val="0"/>
          <w:numId w:val="38"/>
        </w:numPr>
      </w:pPr>
      <w:r>
        <w:t>välitystilanteen A (välitys Kelaan) onnistunut lopputulos: välityskohdeorganisaatio on vastaanottanut välitettävän asiakirjan</w:t>
      </w:r>
    </w:p>
    <w:p w14:paraId="5C1B3C3B" w14:textId="41904820" w:rsidR="005577AB" w:rsidRDefault="005577AB" w:rsidP="00A642C1">
      <w:pPr>
        <w:pStyle w:val="Luettelokappale"/>
        <w:numPr>
          <w:ilvl w:val="0"/>
          <w:numId w:val="38"/>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A642C1">
      <w:pPr>
        <w:pStyle w:val="Luettelokappale"/>
        <w:numPr>
          <w:ilvl w:val="0"/>
          <w:numId w:val="38"/>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7B325A6A" w:rsidR="003920BA"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3920BA">
        <w:br w:type="page"/>
      </w:r>
    </w:p>
    <w:p w14:paraId="14AFEE97" w14:textId="77777777" w:rsidR="003920BA" w:rsidRDefault="003920BA" w:rsidP="003920BA">
      <w:pPr>
        <w:pStyle w:val="Otsikko1"/>
        <w:rPr>
          <w:ins w:id="111" w:author="Eklund Marjut" w:date="2025-12-08T10:41:00Z"/>
        </w:rPr>
      </w:pPr>
      <w:bookmarkStart w:id="112" w:name="_Toc216782573"/>
      <w:ins w:id="113" w:author="Eklund Marjut" w:date="2025-11-20T13:28:00Z">
        <w:r w:rsidRPr="00236717">
          <w:lastRenderedPageBreak/>
          <w:t>Hae potilas</w:t>
        </w:r>
      </w:ins>
      <w:ins w:id="114" w:author="Eklund Marjut" w:date="2025-11-20T13:31:00Z">
        <w:r w:rsidRPr="00236717">
          <w:t>tietoja</w:t>
        </w:r>
      </w:ins>
      <w:ins w:id="115" w:author="Eklund Marjut" w:date="2025-11-20T13:29:00Z">
        <w:r w:rsidRPr="00236717">
          <w:t xml:space="preserve"> sosiaalihuoltoon</w:t>
        </w:r>
      </w:ins>
      <w:bookmarkEnd w:id="112"/>
    </w:p>
    <w:p w14:paraId="3C60CBFB" w14:textId="77777777" w:rsidR="003920BA" w:rsidRDefault="003920BA" w:rsidP="003920BA">
      <w:pPr>
        <w:pStyle w:val="Otsikko2"/>
        <w:rPr>
          <w:ins w:id="116" w:author="Eklund Marjut" w:date="2025-12-08T10:41:00Z"/>
        </w:rPr>
      </w:pPr>
      <w:ins w:id="117" w:author="Eklund Marjut" w:date="2025-12-08T10:41:00Z">
        <w:r w:rsidRPr="009F703C">
          <w:t>Käyttötapauksen yleiskuvaus ja lopputulos</w:t>
        </w:r>
      </w:ins>
    </w:p>
    <w:p w14:paraId="687E2DB4" w14:textId="77777777" w:rsidR="003920BA" w:rsidRDefault="003920BA" w:rsidP="003920BA">
      <w:pPr>
        <w:pStyle w:val="Leipteksti"/>
        <w:rPr>
          <w:ins w:id="118" w:author="Eklund Marjut" w:date="2025-11-21T08:19:00Z"/>
        </w:rPr>
      </w:pPr>
      <w:ins w:id="119" w:author="Eklund Marjut" w:date="2025-11-21T08:11:00Z">
        <w:r>
          <w:t xml:space="preserve">Käyttötapaus kuvaa hoito- ja/tai palvelutapahtuma-asiakirjojen tai niiden kuvailutietojen haun </w:t>
        </w:r>
      </w:ins>
      <w:ins w:id="120" w:author="Eklund Marjut" w:date="2025-11-21T08:12:00Z">
        <w:r>
          <w:t>Potilastietovarannosta</w:t>
        </w:r>
      </w:ins>
      <w:ins w:id="121" w:author="Eklund Marjut" w:date="2025-11-21T08:11:00Z">
        <w:r>
          <w:t xml:space="preserve"> terveydenhuollon palvelunantajien rekistereistä </w:t>
        </w:r>
      </w:ins>
      <w:ins w:id="122" w:author="Eklund Marjut" w:date="2025-11-21T08:13:00Z">
        <w:r>
          <w:t>sosiaalihuollon organisaation käyttöön</w:t>
        </w:r>
      </w:ins>
      <w:ins w:id="123" w:author="Eklund Marjut" w:date="2025-11-21T08:21:00Z">
        <w:r>
          <w:t xml:space="preserve">. </w:t>
        </w:r>
        <w:r>
          <w:rPr>
            <w:szCs w:val="20"/>
          </w:rPr>
          <w:t>Sosiaalihuollosta tehtäv</w:t>
        </w:r>
      </w:ins>
      <w:ins w:id="124" w:author="Eklund Marjut" w:date="2025-11-21T08:22:00Z">
        <w:r>
          <w:rPr>
            <w:szCs w:val="20"/>
          </w:rPr>
          <w:t>ä</w:t>
        </w:r>
      </w:ins>
      <w:ins w:id="125" w:author="Eklund Marjut" w:date="2025-11-21T08:21:00Z">
        <w:r>
          <w:rPr>
            <w:szCs w:val="20"/>
          </w:rPr>
          <w:t>ss</w:t>
        </w:r>
      </w:ins>
      <w:ins w:id="126" w:author="Eklund Marjut" w:date="2025-11-21T08:22:00Z">
        <w:r>
          <w:rPr>
            <w:szCs w:val="20"/>
          </w:rPr>
          <w:t>ä</w:t>
        </w:r>
      </w:ins>
      <w:ins w:id="127" w:author="Eklund Marjut" w:date="2025-11-21T08:21:00Z">
        <w:r>
          <w:rPr>
            <w:szCs w:val="20"/>
          </w:rPr>
          <w:t xml:space="preserve"> potilastietojen haussa </w:t>
        </w:r>
      </w:ins>
      <w:ins w:id="128" w:author="Eklund Marjut" w:date="2025-12-15T09:04:00Z">
        <w:r>
          <w:rPr>
            <w:szCs w:val="20"/>
          </w:rPr>
          <w:t>ei huomioida terveydenhuollon luovutuskieltoja. H</w:t>
        </w:r>
      </w:ins>
      <w:ins w:id="129" w:author="Eklund Marjut" w:date="2025-11-21T08:21:00Z">
        <w:r>
          <w:rPr>
            <w:szCs w:val="20"/>
          </w:rPr>
          <w:t>oitosuhdetta ei todenneta Potilastietovarannossa, vaan asiallinen yhteys tarkastetaan Sosiaalihuol</w:t>
        </w:r>
      </w:ins>
      <w:ins w:id="130" w:author="Eklund Marjut" w:date="2025-11-21T08:22:00Z">
        <w:r>
          <w:rPr>
            <w:szCs w:val="20"/>
          </w:rPr>
          <w:t>l</w:t>
        </w:r>
      </w:ins>
      <w:ins w:id="131" w:author="Eklund Marjut" w:date="2025-11-21T08:21:00Z">
        <w:r>
          <w:rPr>
            <w:szCs w:val="20"/>
          </w:rPr>
          <w:t>on asiakastietovarannon säännöin.</w:t>
        </w:r>
      </w:ins>
    </w:p>
    <w:p w14:paraId="4BAC4435" w14:textId="77777777" w:rsidR="003920BA" w:rsidRDefault="003920BA" w:rsidP="003920BA">
      <w:pPr>
        <w:pStyle w:val="Leipteksti"/>
        <w:spacing w:after="0"/>
        <w:rPr>
          <w:ins w:id="132" w:author="Eklund Marjut" w:date="2025-11-21T08:20:00Z"/>
        </w:rPr>
      </w:pPr>
      <w:ins w:id="133" w:author="Eklund Marjut" w:date="2025-11-21T08:19:00Z">
        <w:r>
          <w:t>Hakutilanteet</w:t>
        </w:r>
      </w:ins>
      <w:ins w:id="134" w:author="Eklund Marjut" w:date="2025-11-21T08:22:00Z">
        <w:r>
          <w:t>:</w:t>
        </w:r>
      </w:ins>
    </w:p>
    <w:p w14:paraId="2AC17BB9" w14:textId="77777777" w:rsidR="003920BA" w:rsidRDefault="003920BA" w:rsidP="003920BA">
      <w:pPr>
        <w:pStyle w:val="Leipteksti"/>
        <w:numPr>
          <w:ilvl w:val="0"/>
          <w:numId w:val="59"/>
        </w:numPr>
        <w:spacing w:after="0"/>
        <w:rPr>
          <w:ins w:id="135" w:author="Eklund Marjut" w:date="2025-11-21T08:20:00Z"/>
        </w:rPr>
      </w:pPr>
      <w:ins w:id="136" w:author="Eklund Marjut" w:date="2025-11-21T08:20:00Z">
        <w:r w:rsidRPr="007309E3">
          <w:t xml:space="preserve">Potilastietojen haku sosiaalihuoltoon, </w:t>
        </w:r>
      </w:ins>
      <w:ins w:id="137" w:author="Eklund Marjut" w:date="2025-11-21T08:21:00Z">
        <w:r>
          <w:t xml:space="preserve">palvelupyyntö </w:t>
        </w:r>
      </w:ins>
      <w:ins w:id="138" w:author="Eklund Marjut" w:date="2025-11-21T08:20:00Z">
        <w:r w:rsidRPr="007309E3">
          <w:t>PPBS1</w:t>
        </w:r>
      </w:ins>
      <w:ins w:id="139" w:author="Eklund Marjut" w:date="2025-11-21T08:21:00Z">
        <w:r>
          <w:t>.</w:t>
        </w:r>
      </w:ins>
      <w:ins w:id="140" w:author="Eklund Marjut" w:date="2025-11-21T08:35:00Z">
        <w:r>
          <w:t xml:space="preserve"> </w:t>
        </w:r>
      </w:ins>
      <w:ins w:id="141" w:author="Eklund Marjut" w:date="2025-11-21T08:36:00Z">
        <w:r>
          <w:t>P</w:t>
        </w:r>
      </w:ins>
      <w:ins w:id="142" w:author="Eklund Marjut" w:date="2025-11-21T08:35:00Z">
        <w:r w:rsidRPr="003A182E">
          <w:t>alvelupyyntö toteuttaa potilastietojen luovutushaun Potilastietovarannosta kaikkien rekisterinpitäjien rekistereistä sosiaalihuoltoon asiakkaan antama toimialojen välinen luovutuslupa huomioiden</w:t>
        </w:r>
      </w:ins>
      <w:ins w:id="143" w:author="Eklund Marjut" w:date="2025-11-21T08:36:00Z">
        <w:r>
          <w:t xml:space="preserve">. </w:t>
        </w:r>
      </w:ins>
      <w:ins w:id="144" w:author="Eklund Marjut" w:date="2025-11-21T08:37:00Z">
        <w:r>
          <w:t xml:space="preserve">Haku kohdistuu luovutusluvan mukaisesti </w:t>
        </w:r>
      </w:ins>
      <w:ins w:id="145" w:author="Eklund Marjut" w:date="2025-11-21T08:35:00Z">
        <w:r w:rsidRPr="003A182E">
          <w:t>hoito- ja palvelutapahtuma-asiakirjo</w:t>
        </w:r>
      </w:ins>
      <w:ins w:id="146" w:author="Eklund Marjut" w:date="2025-11-21T08:37:00Z">
        <w:r>
          <w:t>ihin</w:t>
        </w:r>
      </w:ins>
      <w:ins w:id="147" w:author="Eklund Marjut" w:date="2025-11-21T08:35:00Z">
        <w:r w:rsidRPr="003A182E">
          <w:t xml:space="preserve"> tai niiden kuvailutieto</w:t>
        </w:r>
      </w:ins>
      <w:ins w:id="148" w:author="Eklund Marjut" w:date="2025-11-21T08:37:00Z">
        <w:r>
          <w:t>ihin</w:t>
        </w:r>
      </w:ins>
      <w:ins w:id="149" w:author="Eklund Marjut" w:date="2025-12-09T08:53:00Z">
        <w:r>
          <w:t>,</w:t>
        </w:r>
      </w:ins>
      <w:ins w:id="150" w:author="Eklund Marjut" w:date="2025-11-21T08:35:00Z">
        <w:r w:rsidRPr="003A182E">
          <w:t xml:space="preserve"> tai todistu</w:t>
        </w:r>
      </w:ins>
      <w:ins w:id="151" w:author="Eklund Marjut" w:date="2025-11-21T08:37:00Z">
        <w:r>
          <w:t>ksiin</w:t>
        </w:r>
      </w:ins>
      <w:ins w:id="152" w:author="Eklund Marjut" w:date="2025-11-21T08:35:00Z">
        <w:r w:rsidRPr="003A182E">
          <w:t xml:space="preserve"> ja lausun</w:t>
        </w:r>
      </w:ins>
      <w:ins w:id="153" w:author="Eklund Marjut" w:date="2025-11-21T08:38:00Z">
        <w:r>
          <w:t>toihin</w:t>
        </w:r>
      </w:ins>
      <w:ins w:id="154" w:author="Eklund Marjut" w:date="2025-11-21T08:35:00Z">
        <w:r w:rsidRPr="003A182E">
          <w:t>.</w:t>
        </w:r>
      </w:ins>
      <w:ins w:id="155" w:author="Eklund Marjut" w:date="2025-11-21T08:47:00Z">
        <w:r>
          <w:t xml:space="preserve"> </w:t>
        </w:r>
      </w:ins>
      <w:ins w:id="156" w:author="Eklund Marjut" w:date="2025-11-21T10:32:00Z">
        <w:r>
          <w:t>[LT1</w:t>
        </w:r>
      </w:ins>
      <w:ins w:id="157" w:author="Eklund Marjut" w:date="2025-12-08T08:49:00Z">
        <w:r>
          <w:t>, LT2</w:t>
        </w:r>
      </w:ins>
      <w:ins w:id="158" w:author="Eklund Marjut" w:date="2025-11-21T10:32:00Z">
        <w:r>
          <w:t>]</w:t>
        </w:r>
      </w:ins>
    </w:p>
    <w:p w14:paraId="5BB43335" w14:textId="77777777" w:rsidR="003920BA" w:rsidRDefault="003920BA" w:rsidP="003920BA">
      <w:pPr>
        <w:pStyle w:val="Leipteksti"/>
        <w:numPr>
          <w:ilvl w:val="0"/>
          <w:numId w:val="59"/>
        </w:numPr>
        <w:spacing w:after="0"/>
        <w:rPr>
          <w:ins w:id="159" w:author="Eklund Marjut" w:date="2025-11-21T08:20:00Z"/>
        </w:rPr>
      </w:pPr>
      <w:ins w:id="160" w:author="Eklund Marjut" w:date="2025-11-21T08:20:00Z">
        <w:r w:rsidRPr="007309E3">
          <w:t xml:space="preserve">Luovutusluvan ohittava potilastietojen haku sosiaalihuoltoon, </w:t>
        </w:r>
      </w:ins>
      <w:ins w:id="161" w:author="Eklund Marjut" w:date="2025-11-21T08:21:00Z">
        <w:r>
          <w:t xml:space="preserve">palvelupyyntö </w:t>
        </w:r>
      </w:ins>
      <w:ins w:id="162" w:author="Eklund Marjut" w:date="2025-11-21T08:20:00Z">
        <w:r w:rsidRPr="007309E3">
          <w:t>PPBS2</w:t>
        </w:r>
      </w:ins>
      <w:ins w:id="163" w:author="Eklund Marjut" w:date="2025-11-21T08:21:00Z">
        <w:r>
          <w:t>.</w:t>
        </w:r>
      </w:ins>
      <w:ins w:id="164" w:author="Eklund Marjut" w:date="2025-11-21T08:38:00Z">
        <w:r>
          <w:t xml:space="preserve"> P</w:t>
        </w:r>
        <w:r w:rsidRPr="003A182E">
          <w:t>alvelupyyntö toteuttaa potilastietojen luovutushaun Potilastietovarannosta kaikkien rekisterinpitäjien rekistereistä sosiaalihuoltoon ilman asiakkaan antamaa toimialojen välistä luovutuslupaa</w:t>
        </w:r>
        <w:r>
          <w:t xml:space="preserve">. Haku kohdistuu </w:t>
        </w:r>
        <w:r w:rsidRPr="003A182E">
          <w:t>hoito- ja palvelutapahtuma-asiakirjo</w:t>
        </w:r>
      </w:ins>
      <w:ins w:id="165" w:author="Eklund Marjut" w:date="2025-11-21T08:39:00Z">
        <w:r>
          <w:t>ihin</w:t>
        </w:r>
      </w:ins>
      <w:ins w:id="166" w:author="Eklund Marjut" w:date="2025-11-21T08:38:00Z">
        <w:r w:rsidRPr="003A182E">
          <w:t xml:space="preserve"> tai niiden kuvailutieto</w:t>
        </w:r>
      </w:ins>
      <w:ins w:id="167" w:author="Eklund Marjut" w:date="2025-11-21T08:39:00Z">
        <w:r>
          <w:t>ihin</w:t>
        </w:r>
      </w:ins>
      <w:ins w:id="168" w:author="Eklund Marjut" w:date="2025-11-21T08:38:00Z">
        <w:r w:rsidRPr="003A182E">
          <w:t xml:space="preserve">. </w:t>
        </w:r>
      </w:ins>
      <w:ins w:id="169" w:author="Eklund Marjut" w:date="2025-11-21T10:33:00Z">
        <w:r>
          <w:t>[LT1, LT</w:t>
        </w:r>
      </w:ins>
      <w:ins w:id="170" w:author="Eklund Marjut" w:date="2025-11-21T10:37:00Z">
        <w:r>
          <w:t>3</w:t>
        </w:r>
      </w:ins>
      <w:ins w:id="171" w:author="Eklund Marjut" w:date="2025-11-21T10:33:00Z">
        <w:r>
          <w:t>]</w:t>
        </w:r>
      </w:ins>
    </w:p>
    <w:p w14:paraId="2B1D71A4" w14:textId="77777777" w:rsidR="003920BA" w:rsidRDefault="003920BA" w:rsidP="003920BA">
      <w:pPr>
        <w:pStyle w:val="Leipteksti"/>
        <w:numPr>
          <w:ilvl w:val="0"/>
          <w:numId w:val="59"/>
        </w:numPr>
        <w:rPr>
          <w:ins w:id="172" w:author="Eklund Marjut" w:date="2025-11-21T08:11:00Z"/>
        </w:rPr>
      </w:pPr>
      <w:ins w:id="173" w:author="Eklund Marjut" w:date="2025-11-21T08:20:00Z">
        <w:r w:rsidRPr="007309E3">
          <w:t xml:space="preserve">Potilastietojen haku sosiaalihuoltoon viranomaisen laajalla tiedonsaantioikeudella, </w:t>
        </w:r>
      </w:ins>
      <w:ins w:id="174" w:author="Eklund Marjut" w:date="2025-11-21T08:21:00Z">
        <w:r>
          <w:t xml:space="preserve">palvelupyyntö </w:t>
        </w:r>
      </w:ins>
      <w:ins w:id="175" w:author="Eklund Marjut" w:date="2025-11-21T08:20:00Z">
        <w:r w:rsidRPr="007309E3">
          <w:t>PPBS3</w:t>
        </w:r>
      </w:ins>
      <w:ins w:id="176" w:author="Eklund Marjut" w:date="2025-11-21T08:21:00Z">
        <w:r>
          <w:t>.</w:t>
        </w:r>
      </w:ins>
      <w:ins w:id="177" w:author="Eklund Marjut" w:date="2025-12-15T09:01:00Z">
        <w:r>
          <w:t xml:space="preserve"> </w:t>
        </w:r>
        <w:r w:rsidRPr="003A182E">
          <w:t>Haku ei edellytä asiakkaan antamaa toimialojen välistä luovutuslupaa.</w:t>
        </w:r>
        <w:r>
          <w:t xml:space="preserve"> </w:t>
        </w:r>
      </w:ins>
      <w:ins w:id="178" w:author="Eklund Marjut" w:date="2025-11-21T10:34:00Z">
        <w:r>
          <w:t>[LT1, LT</w:t>
        </w:r>
      </w:ins>
      <w:ins w:id="179" w:author="Eklund Marjut" w:date="2025-11-21T10:37:00Z">
        <w:r>
          <w:t>4</w:t>
        </w:r>
      </w:ins>
      <w:ins w:id="180" w:author="Eklund Marjut" w:date="2025-11-21T10:34:00Z">
        <w:r>
          <w:t>]</w:t>
        </w:r>
      </w:ins>
    </w:p>
    <w:p w14:paraId="239D5DF2" w14:textId="77777777" w:rsidR="003920BA" w:rsidRDefault="003920BA" w:rsidP="003920BA">
      <w:pPr>
        <w:pStyle w:val="Leipteksti"/>
        <w:spacing w:after="0"/>
        <w:rPr>
          <w:ins w:id="181" w:author="Eklund Marjut" w:date="2025-11-21T08:11:00Z"/>
        </w:rPr>
      </w:pPr>
      <w:ins w:id="182" w:author="Eklund Marjut" w:date="2025-11-21T08:11:00Z">
        <w:r>
          <w:t>Hakeva järjestelmä ilmoittaa haettavien tietojen laajuuden:</w:t>
        </w:r>
      </w:ins>
    </w:p>
    <w:p w14:paraId="6729DDAF" w14:textId="77777777" w:rsidR="003920BA" w:rsidRDefault="003920BA" w:rsidP="003920BA">
      <w:pPr>
        <w:pStyle w:val="Leipteksti"/>
        <w:numPr>
          <w:ilvl w:val="0"/>
          <w:numId w:val="59"/>
        </w:numPr>
        <w:spacing w:after="0"/>
        <w:rPr>
          <w:ins w:id="183" w:author="Eklund Marjut" w:date="2025-11-21T08:11:00Z"/>
        </w:rPr>
      </w:pPr>
      <w:ins w:id="184" w:author="Eklund Marjut" w:date="2025-11-21T08:11:00Z">
        <w:r>
          <w:t xml:space="preserve">Kuvailutietojen haku. Haun tuloksena palautuu hoitoasiakirjojen ja palvelutapahtuminen kuvailutietoja. Saatujen tietojen perusteella voidaan tarvittaessa valita jokin asiakirjoista ja hakea asiakirja täydellisine tietoineen tämän käyttötapauksen hakutilanteen </w:t>
        </w:r>
      </w:ins>
      <w:ins w:id="185" w:author="Eklund Marjut" w:date="2025-11-21T08:59:00Z">
        <w:r>
          <w:t xml:space="preserve">E </w:t>
        </w:r>
      </w:ins>
      <w:ins w:id="186" w:author="Eklund Marjut" w:date="2025-11-21T08:11:00Z">
        <w:r>
          <w:t>mukaisesti.</w:t>
        </w:r>
      </w:ins>
    </w:p>
    <w:p w14:paraId="4C2A7B6F" w14:textId="77777777" w:rsidR="003920BA" w:rsidRDefault="003920BA" w:rsidP="003920BA">
      <w:pPr>
        <w:pStyle w:val="Leipteksti"/>
        <w:numPr>
          <w:ilvl w:val="0"/>
          <w:numId w:val="59"/>
        </w:numPr>
        <w:rPr>
          <w:ins w:id="187" w:author="Eklund Marjut" w:date="2025-11-21T08:11:00Z"/>
        </w:rPr>
      </w:pPr>
      <w:ins w:id="188" w:author="Eklund Marjut" w:date="2025-11-21T08:11:00Z">
        <w:r>
          <w:t>Asiakirjojen haku. Haun tuloksena palautuu hoitoasiakirjoja ja palvelutapahtuma-asiakirjoja.</w:t>
        </w:r>
      </w:ins>
    </w:p>
    <w:p w14:paraId="14CE2AA4" w14:textId="77777777" w:rsidR="003920BA" w:rsidRDefault="003920BA" w:rsidP="003920BA">
      <w:pPr>
        <w:pStyle w:val="Leipteksti"/>
        <w:spacing w:after="0"/>
        <w:rPr>
          <w:ins w:id="189" w:author="Eklund Marjut" w:date="2025-11-21T08:11:00Z"/>
        </w:rPr>
      </w:pPr>
      <w:ins w:id="190" w:author="Eklund Marjut" w:date="2025-11-21T08:11:00Z">
        <w:r>
          <w:t>Haku rajautuu tässä käyttötapauksessa potilaan mukaan:</w:t>
        </w:r>
      </w:ins>
    </w:p>
    <w:p w14:paraId="44469CD6" w14:textId="77777777" w:rsidR="003920BA" w:rsidRDefault="003920BA" w:rsidP="003920BA">
      <w:pPr>
        <w:pStyle w:val="Luettelokappale"/>
        <w:numPr>
          <w:ilvl w:val="0"/>
          <w:numId w:val="38"/>
        </w:numPr>
        <w:rPr>
          <w:ins w:id="191" w:author="Eklund Marjut" w:date="2025-11-21T08:11:00Z"/>
        </w:rPr>
      </w:pPr>
      <w:ins w:id="192" w:author="Eklund Marjut" w:date="2025-11-21T08:11:00Z">
        <w:r>
          <w:t>Haetaan yhden potilaan tiedot</w:t>
        </w:r>
      </w:ins>
      <w:ins w:id="193" w:author="Eklund Marjut" w:date="2025-11-21T09:03:00Z">
        <w:r>
          <w:t>: Potilastietoja voidaan luovutushaussa hakea henkilötunnuksella, tilapäinen yksilöintitunnus ei ole sallittu.</w:t>
        </w:r>
      </w:ins>
    </w:p>
    <w:p w14:paraId="63FB8D9D" w14:textId="77777777" w:rsidR="003920BA" w:rsidRDefault="003920BA" w:rsidP="003920BA">
      <w:pPr>
        <w:pStyle w:val="Luettelokappale"/>
        <w:numPr>
          <w:ilvl w:val="0"/>
          <w:numId w:val="38"/>
        </w:numPr>
        <w:rPr>
          <w:ins w:id="194" w:author="Eklund Marjut" w:date="2025-11-21T08:11:00Z"/>
        </w:rPr>
      </w:pPr>
      <w:ins w:id="195" w:author="Eklund Marjut" w:date="2025-11-21T09:08:00Z">
        <w:r>
          <w:lastRenderedPageBreak/>
          <w:t>Hakutilanteessa A (</w:t>
        </w:r>
      </w:ins>
      <w:ins w:id="196" w:author="Eklund Marjut" w:date="2025-11-21T09:04:00Z">
        <w:r>
          <w:t>PPBS1</w:t>
        </w:r>
      </w:ins>
      <w:ins w:id="197" w:author="Eklund Marjut" w:date="2025-11-21T09:08:00Z">
        <w:r>
          <w:t>)</w:t>
        </w:r>
      </w:ins>
      <w:ins w:id="198" w:author="Eklund Marjut" w:date="2025-11-21T09:04:00Z">
        <w:r>
          <w:t xml:space="preserve"> </w:t>
        </w:r>
      </w:ins>
      <w:ins w:id="199" w:author="Eklund Marjut" w:date="2025-11-21T08:11:00Z">
        <w:r>
          <w:t xml:space="preserve">Potilastietovaranto rajaa hakutuloksen potilaan </w:t>
        </w:r>
      </w:ins>
      <w:ins w:id="200" w:author="Eklund Marjut" w:date="2025-11-21T09:04:00Z">
        <w:r>
          <w:t xml:space="preserve">antaman </w:t>
        </w:r>
      </w:ins>
      <w:ins w:id="201" w:author="Eklund Marjut" w:date="2025-11-21T09:05:00Z">
        <w:r>
          <w:t>toimialojen välisen luovutusluvan mukaisesti</w:t>
        </w:r>
      </w:ins>
      <w:ins w:id="202" w:author="Eklund Marjut" w:date="2025-11-21T08:11:00Z">
        <w:r>
          <w:t>.</w:t>
        </w:r>
      </w:ins>
    </w:p>
    <w:p w14:paraId="4474B200" w14:textId="77777777" w:rsidR="003920BA" w:rsidRDefault="003920BA" w:rsidP="003920BA">
      <w:pPr>
        <w:ind w:left="2118"/>
        <w:rPr>
          <w:ins w:id="203" w:author="Eklund Marjut" w:date="2025-11-21T08:11:00Z"/>
        </w:rPr>
      </w:pPr>
    </w:p>
    <w:p w14:paraId="4BDD8E67" w14:textId="77777777" w:rsidR="003920BA" w:rsidRPr="00291159" w:rsidRDefault="003920BA" w:rsidP="003920BA">
      <w:pPr>
        <w:pStyle w:val="Leipteksti"/>
        <w:rPr>
          <w:ins w:id="204" w:author="Eklund Marjut" w:date="2025-11-21T08:11:00Z"/>
        </w:rPr>
      </w:pPr>
      <w:ins w:id="205" w:author="Eklund Marjut" w:date="2025-11-21T08:11:00Z">
        <w:r>
          <w:t>Käyttötapauksen lopputuloksena hakeva järjestelmä on vastaanottanut Potilastietovarannon palauttaman hakuparametrien mukaisesti rajatun haun tuloksen Kanta-arkiston haulla saatavista hoitoasiakirjoista.</w:t>
        </w:r>
      </w:ins>
    </w:p>
    <w:p w14:paraId="0DACEE8C" w14:textId="77777777" w:rsidR="003920BA" w:rsidRDefault="003920BA" w:rsidP="003920BA">
      <w:pPr>
        <w:pStyle w:val="Otsikko2"/>
        <w:rPr>
          <w:ins w:id="206" w:author="Eklund Marjut" w:date="2025-11-21T08:11:00Z"/>
        </w:rPr>
      </w:pPr>
      <w:ins w:id="207" w:author="Eklund Marjut" w:date="2025-11-21T08:11:00Z">
        <w:r w:rsidRPr="009F703C">
          <w:t>Käyttäjäroolit</w:t>
        </w:r>
      </w:ins>
    </w:p>
    <w:p w14:paraId="3E481E44" w14:textId="77777777" w:rsidR="003920BA" w:rsidRDefault="003920BA" w:rsidP="003920BA">
      <w:pPr>
        <w:pStyle w:val="Numeroituluettelo"/>
        <w:rPr>
          <w:ins w:id="208" w:author="Eklund Marjut" w:date="2025-11-21T08:11:00Z"/>
        </w:rPr>
      </w:pPr>
      <w:ins w:id="209" w:author="Eklund Marjut" w:date="2025-11-21T08:11:00Z">
        <w:r>
          <w:t xml:space="preserve">Kantaan liittynyt järjestelmä, </w:t>
        </w:r>
      </w:ins>
      <w:ins w:id="210" w:author="Eklund Marjut" w:date="2025-11-21T09:06:00Z">
        <w:r>
          <w:t xml:space="preserve">asiakas- tai </w:t>
        </w:r>
      </w:ins>
      <w:ins w:id="211" w:author="Eklund Marjut" w:date="2025-11-21T08:11:00Z">
        <w:r>
          <w:t>potilastietojärjestelmä, jatkossa Järjestelmä</w:t>
        </w:r>
      </w:ins>
    </w:p>
    <w:p w14:paraId="6FBDF363" w14:textId="77777777" w:rsidR="003920BA" w:rsidRPr="00291159" w:rsidRDefault="003920BA" w:rsidP="003920BA">
      <w:pPr>
        <w:pStyle w:val="Numeroituluettelo"/>
        <w:rPr>
          <w:ins w:id="212" w:author="Eklund Marjut" w:date="2025-11-21T08:11:00Z"/>
        </w:rPr>
      </w:pPr>
      <w:ins w:id="213" w:author="Eklund Marjut" w:date="2025-11-21T08:11:00Z">
        <w:r>
          <w:t>Potilastietovaranto ja Kanta-viestinvälitys, jatkossa Potilastietovaranto</w:t>
        </w:r>
      </w:ins>
    </w:p>
    <w:p w14:paraId="652F1140" w14:textId="77777777" w:rsidR="003920BA" w:rsidRDefault="003920BA" w:rsidP="003920BA">
      <w:pPr>
        <w:pStyle w:val="Otsikko2"/>
        <w:rPr>
          <w:ins w:id="214" w:author="Eklund Marjut" w:date="2025-11-21T08:11:00Z"/>
        </w:rPr>
      </w:pPr>
      <w:ins w:id="215" w:author="Eklund Marjut" w:date="2025-11-21T08:11:00Z">
        <w:r w:rsidRPr="009F703C">
          <w:t>Esiehdot</w:t>
        </w:r>
      </w:ins>
    </w:p>
    <w:p w14:paraId="59B5C0DB" w14:textId="77777777" w:rsidR="003920BA" w:rsidRDefault="003920BA" w:rsidP="003920BA">
      <w:pPr>
        <w:pStyle w:val="Numeroituluettelo"/>
        <w:spacing w:after="0"/>
        <w:rPr>
          <w:ins w:id="216" w:author="Eklund Marjut" w:date="2025-11-21T08:11:00Z"/>
        </w:rPr>
      </w:pPr>
      <w:ins w:id="217" w:author="Eklund Marjut" w:date="2025-11-21T08:11:00Z">
        <w:r>
          <w:t>Potilas on yksilöity henkilötunnuksella</w:t>
        </w:r>
      </w:ins>
    </w:p>
    <w:p w14:paraId="2CB46E06" w14:textId="77777777" w:rsidR="003920BA" w:rsidRDefault="003920BA" w:rsidP="003920BA">
      <w:pPr>
        <w:pStyle w:val="Numeroituluettelo"/>
        <w:rPr>
          <w:ins w:id="218" w:author="Eklund Marjut" w:date="2025-11-21T08:11:00Z"/>
        </w:rPr>
      </w:pPr>
      <w:ins w:id="219" w:author="Eklund Marjut" w:date="2025-11-21T09:06:00Z">
        <w:r>
          <w:t>J</w:t>
        </w:r>
      </w:ins>
      <w:ins w:id="220" w:author="Eklund Marjut" w:date="2025-11-21T08:11:00Z">
        <w:r>
          <w:t>ärjestelmässä on tiedossa joko käyttäjän antamana tai järjestelmän päättelemänä tarvittavat hakuparametrit</w:t>
        </w:r>
      </w:ins>
    </w:p>
    <w:p w14:paraId="20ED9534" w14:textId="77777777" w:rsidR="003920BA" w:rsidRPr="00291159" w:rsidRDefault="003920BA" w:rsidP="003920BA">
      <w:pPr>
        <w:pStyle w:val="Numeroituluettelo"/>
        <w:rPr>
          <w:ins w:id="221" w:author="Eklund Marjut" w:date="2025-11-21T08:11:00Z"/>
        </w:rPr>
      </w:pPr>
      <w:ins w:id="222" w:author="Eklund Marjut" w:date="2025-11-21T08:11:00Z">
        <w:r>
          <w:t>Jos kyseessä on sivutetun hakutuloksen jatkohaku, järjestelmällä on tiedossa Potilastietovarannon palauttamat tiedot jatkohakua varten [LM4].</w:t>
        </w:r>
      </w:ins>
    </w:p>
    <w:p w14:paraId="5581A822" w14:textId="77777777" w:rsidR="003920BA" w:rsidRDefault="003920BA" w:rsidP="003920BA">
      <w:pPr>
        <w:pStyle w:val="Otsikko2"/>
        <w:rPr>
          <w:ins w:id="223" w:author="Eklund Marjut" w:date="2025-11-21T08:11:00Z"/>
        </w:rPr>
      </w:pPr>
      <w:ins w:id="224" w:author="Eklund Marjut" w:date="2025-11-21T08:11:00Z">
        <w:r w:rsidRPr="009F703C">
          <w:t>Normaali tapahtumankulku</w:t>
        </w:r>
      </w:ins>
    </w:p>
    <w:p w14:paraId="6A1BFBB0" w14:textId="77777777" w:rsidR="003920BA" w:rsidRDefault="003920BA" w:rsidP="003920BA">
      <w:pPr>
        <w:pStyle w:val="Numeroituluettelo"/>
        <w:rPr>
          <w:ins w:id="225" w:author="Eklund Marjut" w:date="2025-11-21T08:11:00Z"/>
        </w:rPr>
      </w:pPr>
      <w:ins w:id="226" w:author="Eklund Marjut" w:date="2025-11-21T08:11:00Z">
        <w:r>
          <w:t>Järjestelmä tuottaa hakusanoman tarvitsemat tiedot dokumentin HL7 Medical Records -sanomat mukaisesti [LM4, V1]</w:t>
        </w:r>
      </w:ins>
    </w:p>
    <w:p w14:paraId="4E9378E3" w14:textId="77777777" w:rsidR="003920BA" w:rsidRDefault="003920BA" w:rsidP="003920BA">
      <w:pPr>
        <w:pStyle w:val="Numeroituluettelo"/>
        <w:spacing w:after="0"/>
        <w:rPr>
          <w:ins w:id="227" w:author="Eklund Marjut" w:date="2025-11-21T08:11:00Z"/>
        </w:rPr>
      </w:pPr>
      <w:ins w:id="228" w:author="Eklund Marjut" w:date="2025-11-21T08:11:00Z">
        <w:r>
          <w:t>Järjestelmä muodostaa hakusanoman ja tekee haun Arkistosta alikäyttötapauksen Hae tiedot mukaisesti. [V2]</w:t>
        </w:r>
      </w:ins>
    </w:p>
    <w:p w14:paraId="0A91702A" w14:textId="77777777" w:rsidR="003920BA" w:rsidRDefault="003920BA" w:rsidP="003920BA">
      <w:pPr>
        <w:pStyle w:val="Luettelokappale"/>
        <w:numPr>
          <w:ilvl w:val="0"/>
          <w:numId w:val="38"/>
        </w:numPr>
        <w:rPr>
          <w:ins w:id="229" w:author="Eklund Marjut" w:date="2025-11-21T08:11:00Z"/>
        </w:rPr>
      </w:pPr>
      <w:ins w:id="230" w:author="Eklund Marjut" w:date="2025-11-21T08:11:00Z">
        <w:r>
          <w:t>MR-sanoma on</w:t>
        </w:r>
      </w:ins>
    </w:p>
    <w:p w14:paraId="0888AA9E" w14:textId="77777777" w:rsidR="003920BA" w:rsidRDefault="003920BA" w:rsidP="003920BA">
      <w:pPr>
        <w:pStyle w:val="Luettelokappale"/>
        <w:numPr>
          <w:ilvl w:val="1"/>
          <w:numId w:val="5"/>
        </w:numPr>
        <w:rPr>
          <w:ins w:id="231" w:author="Eklund Marjut" w:date="2025-11-21T08:11:00Z"/>
        </w:rPr>
      </w:pPr>
      <w:ins w:id="232" w:author="Eklund Marjut" w:date="2025-11-21T08:11:00Z">
        <w:r>
          <w:t xml:space="preserve">tilanteessa </w:t>
        </w:r>
      </w:ins>
      <w:ins w:id="233" w:author="Eklund Marjut" w:date="2025-12-08T09:23:00Z">
        <w:r>
          <w:t>D</w:t>
        </w:r>
      </w:ins>
      <w:ins w:id="234" w:author="Eklund Marjut" w:date="2025-11-21T08:11:00Z">
        <w:r>
          <w:t xml:space="preserve"> (kuvailutiedot): RCMR_IN100029FI01</w:t>
        </w:r>
      </w:ins>
    </w:p>
    <w:p w14:paraId="7E061B14" w14:textId="77777777" w:rsidR="003920BA" w:rsidRDefault="003920BA" w:rsidP="003920BA">
      <w:pPr>
        <w:pStyle w:val="Luettelokappale"/>
        <w:numPr>
          <w:ilvl w:val="1"/>
          <w:numId w:val="5"/>
        </w:numPr>
        <w:rPr>
          <w:ins w:id="235" w:author="Eklund Marjut" w:date="2025-11-21T08:11:00Z"/>
        </w:rPr>
      </w:pPr>
      <w:ins w:id="236" w:author="Eklund Marjut" w:date="2025-11-21T08:11:00Z">
        <w:r>
          <w:t xml:space="preserve">tilanteessa </w:t>
        </w:r>
      </w:ins>
      <w:ins w:id="237" w:author="Eklund Marjut" w:date="2025-12-08T09:23:00Z">
        <w:r>
          <w:t>E</w:t>
        </w:r>
      </w:ins>
      <w:ins w:id="238" w:author="Eklund Marjut" w:date="2025-11-21T08:11:00Z">
        <w:r>
          <w:t xml:space="preserve"> (asiakirjat): RCMR_IN100031FI01</w:t>
        </w:r>
      </w:ins>
    </w:p>
    <w:p w14:paraId="4B49CA7F" w14:textId="77777777" w:rsidR="003920BA" w:rsidRDefault="003920BA" w:rsidP="003920BA">
      <w:pPr>
        <w:pStyle w:val="Luettelokappale"/>
        <w:numPr>
          <w:ilvl w:val="0"/>
          <w:numId w:val="38"/>
        </w:numPr>
        <w:rPr>
          <w:ins w:id="239" w:author="Eklund Marjut" w:date="2025-11-21T09:37:00Z"/>
        </w:rPr>
      </w:pPr>
      <w:ins w:id="240" w:author="Eklund Marjut" w:date="2025-12-08T09:11:00Z">
        <w:r>
          <w:t>T</w:t>
        </w:r>
      </w:ins>
      <w:ins w:id="241" w:author="Eklund Marjut" w:date="2025-11-21T09:36:00Z">
        <w:r w:rsidRPr="00092942">
          <w:t xml:space="preserve">ilanteessa A </w:t>
        </w:r>
      </w:ins>
      <w:ins w:id="242" w:author="Eklund Marjut" w:date="2025-12-08T12:59:00Z">
        <w:r>
          <w:t>(</w:t>
        </w:r>
      </w:ins>
      <w:ins w:id="243" w:author="Eklund Marjut" w:date="2025-11-21T09:36:00Z">
        <w:r w:rsidRPr="00092942">
          <w:t>PPBS1 Potilastietojen haku sosiaalihuoltoon [LK3]</w:t>
        </w:r>
      </w:ins>
      <w:ins w:id="244" w:author="Eklund Marjut" w:date="2025-12-08T12:59:00Z">
        <w:r>
          <w:t xml:space="preserve">) on annettava seuraava </w:t>
        </w:r>
      </w:ins>
      <w:ins w:id="245" w:author="Eklund Marjut" w:date="2025-12-15T09:05:00Z">
        <w:r>
          <w:t>tieto</w:t>
        </w:r>
      </w:ins>
      <w:ins w:id="246" w:author="Eklund Marjut" w:date="2025-12-08T15:52:00Z">
        <w:r>
          <w:t xml:space="preserve"> alla kuvattujen yleisten tietojen lisäksi</w:t>
        </w:r>
      </w:ins>
      <w:ins w:id="247" w:author="Eklund Marjut" w:date="2025-12-08T12:59:00Z">
        <w:r>
          <w:t>:</w:t>
        </w:r>
      </w:ins>
    </w:p>
    <w:p w14:paraId="68EA4A44" w14:textId="77777777" w:rsidR="003920BA" w:rsidRDefault="003920BA" w:rsidP="003920BA">
      <w:pPr>
        <w:pStyle w:val="Luettelokappale"/>
        <w:numPr>
          <w:ilvl w:val="1"/>
          <w:numId w:val="38"/>
        </w:numPr>
        <w:rPr>
          <w:ins w:id="248" w:author="Eklund Marjut" w:date="2025-11-21T09:40:00Z"/>
        </w:rPr>
      </w:pPr>
      <w:ins w:id="249" w:author="Eklund Marjut" w:date="2025-11-21T09:38:00Z">
        <w:r w:rsidRPr="00092942">
          <w:t>Käyttötilanne: Toisen rekisterinpitäjän tietojen käyttö (3)</w:t>
        </w:r>
      </w:ins>
      <w:ins w:id="250" w:author="Eklund Marjut" w:date="2025-11-21T09:39:00Z">
        <w:r>
          <w:t xml:space="preserve">, </w:t>
        </w:r>
        <w:r>
          <w:rPr>
            <w:rFonts w:ascii="Arial" w:hAnsi="Arial" w:cs="Arial"/>
            <w:color w:val="454545"/>
            <w:szCs w:val="20"/>
            <w:shd w:val="clear" w:color="auto" w:fill="FFFFFF"/>
          </w:rPr>
          <w:t>Palveluntuottajan laajaan rekisterinkäyttöoikeuteen perustuva käyttö (4)</w:t>
        </w:r>
      </w:ins>
      <w:ins w:id="251" w:author="Eklund Marjut" w:date="2025-11-21T09:38:00Z">
        <w:r w:rsidRPr="00092942">
          <w:t xml:space="preserve"> tai Palveluntuottajan rekisterinkäyttöoikeuteen perustuva toisen rekisterinpitäjän tietojen käyttö (6) [LK15]</w:t>
        </w:r>
      </w:ins>
    </w:p>
    <w:p w14:paraId="7F3014A0" w14:textId="77777777" w:rsidR="003920BA" w:rsidRDefault="003920BA" w:rsidP="003920BA">
      <w:pPr>
        <w:pStyle w:val="Luettelokappale"/>
        <w:numPr>
          <w:ilvl w:val="0"/>
          <w:numId w:val="38"/>
        </w:numPr>
        <w:rPr>
          <w:ins w:id="252" w:author="Eklund Marjut" w:date="2025-11-21T09:39:00Z"/>
        </w:rPr>
      </w:pPr>
      <w:ins w:id="253" w:author="Eklund Marjut" w:date="2025-12-08T09:11:00Z">
        <w:r>
          <w:t>T</w:t>
        </w:r>
      </w:ins>
      <w:ins w:id="254" w:author="Eklund Marjut" w:date="2025-11-21T09:34:00Z">
        <w:r>
          <w:t xml:space="preserve">ilanteessa </w:t>
        </w:r>
      </w:ins>
      <w:ins w:id="255" w:author="Eklund Marjut" w:date="2025-11-21T09:37:00Z">
        <w:r>
          <w:t>B</w:t>
        </w:r>
      </w:ins>
      <w:ins w:id="256" w:author="Eklund Marjut" w:date="2025-11-21T09:34:00Z">
        <w:r>
          <w:t xml:space="preserve"> </w:t>
        </w:r>
      </w:ins>
      <w:ins w:id="257" w:author="Eklund Marjut" w:date="2025-12-08T12:59:00Z">
        <w:r>
          <w:t>(</w:t>
        </w:r>
      </w:ins>
      <w:ins w:id="258" w:author="Eklund Marjut" w:date="2025-11-21T09:34:00Z">
        <w:r w:rsidRPr="00092942">
          <w:t>PPBS</w:t>
        </w:r>
        <w:r>
          <w:t>2</w:t>
        </w:r>
        <w:r w:rsidRPr="00092942">
          <w:t xml:space="preserve"> </w:t>
        </w:r>
      </w:ins>
      <w:ins w:id="259" w:author="Eklund Marjut" w:date="2025-11-21T09:35:00Z">
        <w:r>
          <w:t>Luovutusluvan ohittava p</w:t>
        </w:r>
      </w:ins>
      <w:ins w:id="260" w:author="Eklund Marjut" w:date="2025-11-21T09:34:00Z">
        <w:r w:rsidRPr="00092942">
          <w:t>otilastietojen haku sosiaalihuoltoon</w:t>
        </w:r>
        <w:r>
          <w:t xml:space="preserve"> [LK3]</w:t>
        </w:r>
      </w:ins>
      <w:ins w:id="261" w:author="Eklund Marjut" w:date="2025-12-08T13:00:00Z">
        <w:r>
          <w:t>) on annettava seuraavat tiedot</w:t>
        </w:r>
      </w:ins>
      <w:ins w:id="262" w:author="Eklund Marjut" w:date="2025-12-08T15:52:00Z">
        <w:r>
          <w:t xml:space="preserve"> alla kuvattujen yleisten tietojen lisäksi</w:t>
        </w:r>
      </w:ins>
      <w:ins w:id="263" w:author="Eklund Marjut" w:date="2025-12-08T13:00:00Z">
        <w:r>
          <w:t>:</w:t>
        </w:r>
      </w:ins>
    </w:p>
    <w:p w14:paraId="72943CFA" w14:textId="77777777" w:rsidR="003920BA" w:rsidRDefault="003920BA" w:rsidP="003920BA">
      <w:pPr>
        <w:pStyle w:val="Luettelokappale"/>
        <w:numPr>
          <w:ilvl w:val="1"/>
          <w:numId w:val="38"/>
        </w:numPr>
        <w:rPr>
          <w:ins w:id="264" w:author="Eklund Marjut" w:date="2025-11-21T09:41:00Z"/>
        </w:rPr>
      </w:pPr>
      <w:ins w:id="265" w:author="Eklund Marjut" w:date="2025-11-21T09:39:00Z">
        <w:r w:rsidRPr="00092942">
          <w:t>Käyttötilanne: Toisen rekisterinpitäjän tietojen käyttö (3)</w:t>
        </w:r>
        <w:r>
          <w:t xml:space="preserve">, </w:t>
        </w:r>
        <w:r>
          <w:rPr>
            <w:rFonts w:ascii="Arial" w:hAnsi="Arial" w:cs="Arial"/>
            <w:color w:val="454545"/>
            <w:szCs w:val="20"/>
            <w:shd w:val="clear" w:color="auto" w:fill="FFFFFF"/>
          </w:rPr>
          <w:t>Palveluntuottajan laajaan rekisterinkäyttöoikeuteen perustuva käyttö (4)</w:t>
        </w:r>
        <w:r w:rsidRPr="00092942">
          <w:t xml:space="preserve"> tai Palveluntuottajan rekisterinkäyttöoikeuteen perustuva toisen rekisterinpitäjän tietojen käyttö (6) [LK15]</w:t>
        </w:r>
      </w:ins>
    </w:p>
    <w:p w14:paraId="3BF43097" w14:textId="77777777" w:rsidR="003920BA" w:rsidRDefault="003920BA" w:rsidP="003920BA">
      <w:pPr>
        <w:pStyle w:val="Luettelokappale"/>
        <w:numPr>
          <w:ilvl w:val="1"/>
          <w:numId w:val="38"/>
        </w:numPr>
        <w:rPr>
          <w:ins w:id="266" w:author="Eklund Marjut" w:date="2025-11-21T09:39:00Z"/>
        </w:rPr>
      </w:pPr>
      <w:ins w:id="267" w:author="Eklund Marjut" w:date="2025-11-21T09:42:00Z">
        <w:r>
          <w:t>Laajan tiedonhaun peruste: koodiston mukainen arvo [LK16]</w:t>
        </w:r>
      </w:ins>
    </w:p>
    <w:p w14:paraId="21F8EEBE" w14:textId="77777777" w:rsidR="003920BA" w:rsidRDefault="003920BA" w:rsidP="003920BA">
      <w:pPr>
        <w:pStyle w:val="Luettelokappale"/>
        <w:numPr>
          <w:ilvl w:val="0"/>
          <w:numId w:val="38"/>
        </w:numPr>
        <w:rPr>
          <w:ins w:id="268" w:author="Eklund Marjut" w:date="2025-11-21T09:39:00Z"/>
        </w:rPr>
      </w:pPr>
      <w:ins w:id="269" w:author="Eklund Marjut" w:date="2025-12-08T09:11:00Z">
        <w:r>
          <w:t xml:space="preserve">Tilanteessa C </w:t>
        </w:r>
      </w:ins>
      <w:ins w:id="270" w:author="Eklund Marjut" w:date="2025-12-08T15:52:00Z">
        <w:r>
          <w:t>(</w:t>
        </w:r>
      </w:ins>
      <w:ins w:id="271" w:author="Eklund Marjut" w:date="2025-11-21T09:34:00Z">
        <w:r w:rsidRPr="00092942">
          <w:t>PPBS</w:t>
        </w:r>
        <w:r>
          <w:t>3</w:t>
        </w:r>
        <w:r w:rsidRPr="00092942">
          <w:t xml:space="preserve"> </w:t>
        </w:r>
      </w:ins>
      <w:ins w:id="272" w:author="Eklund Marjut" w:date="2025-11-21T09:35:00Z">
        <w:r w:rsidRPr="00092942">
          <w:t>Potilastietojen haku sosiaalihuoltoon viranomaisen laajalla tiedonsaantioikeudell</w:t>
        </w:r>
        <w:r>
          <w:t>a</w:t>
        </w:r>
      </w:ins>
      <w:ins w:id="273" w:author="Eklund Marjut" w:date="2025-11-21T09:34:00Z">
        <w:r>
          <w:t xml:space="preserve"> [LK3]</w:t>
        </w:r>
      </w:ins>
      <w:ins w:id="274" w:author="Eklund Marjut" w:date="2025-12-08T15:52:00Z">
        <w:r>
          <w:t>) on annettava se</w:t>
        </w:r>
      </w:ins>
      <w:ins w:id="275" w:author="Eklund Marjut" w:date="2025-12-08T15:53:00Z">
        <w:r>
          <w:t>uraavat tiedot alla kuvattujen yleisten tietojen lisäksi:</w:t>
        </w:r>
      </w:ins>
    </w:p>
    <w:p w14:paraId="65EBB95A" w14:textId="77777777" w:rsidR="003920BA" w:rsidRDefault="003920BA" w:rsidP="003920BA">
      <w:pPr>
        <w:pStyle w:val="Luettelokappale"/>
        <w:numPr>
          <w:ilvl w:val="1"/>
          <w:numId w:val="38"/>
        </w:numPr>
        <w:rPr>
          <w:ins w:id="276" w:author="Eklund Marjut" w:date="2025-11-21T09:42:00Z"/>
        </w:rPr>
      </w:pPr>
      <w:ins w:id="277" w:author="Eklund Marjut" w:date="2025-11-21T09:39:00Z">
        <w:r w:rsidRPr="00092942">
          <w:t>Käyttötilanne: Toisen rekisterinpitäjän tietojen käyttö (3)</w:t>
        </w:r>
      </w:ins>
      <w:ins w:id="278" w:author="Eklund Marjut" w:date="2025-11-21T09:40:00Z">
        <w:r>
          <w:t xml:space="preserve"> </w:t>
        </w:r>
      </w:ins>
      <w:ins w:id="279" w:author="Eklund Marjut" w:date="2025-11-21T09:39:00Z">
        <w:r w:rsidRPr="00092942">
          <w:t>tai Palveluntuottajan rekisterinkäyttöoikeuteen perustuva toisen rekisterinpitäjän tietojen käyttö (6) [LK15]</w:t>
        </w:r>
      </w:ins>
    </w:p>
    <w:p w14:paraId="1F3292BB" w14:textId="77777777" w:rsidR="003920BA" w:rsidRPr="00092942" w:rsidRDefault="003920BA" w:rsidP="003920BA">
      <w:pPr>
        <w:pStyle w:val="Luettelokappale"/>
        <w:numPr>
          <w:ilvl w:val="1"/>
          <w:numId w:val="38"/>
        </w:numPr>
        <w:rPr>
          <w:ins w:id="280" w:author="Eklund Marjut" w:date="2025-11-21T09:32:00Z"/>
        </w:rPr>
      </w:pPr>
      <w:ins w:id="281" w:author="Eklund Marjut" w:date="2025-11-21T09:42:00Z">
        <w:r>
          <w:t>Laajan tiedonhaun peruste: koodiston mukainen arvo [LK16]</w:t>
        </w:r>
      </w:ins>
    </w:p>
    <w:p w14:paraId="7233CC06" w14:textId="77777777" w:rsidR="003920BA" w:rsidRDefault="003920BA" w:rsidP="003920BA">
      <w:pPr>
        <w:pStyle w:val="Luettelokappale"/>
        <w:numPr>
          <w:ilvl w:val="0"/>
          <w:numId w:val="38"/>
        </w:numPr>
        <w:rPr>
          <w:ins w:id="282" w:author="Eklund Marjut" w:date="2025-11-21T09:43:00Z"/>
        </w:rPr>
      </w:pPr>
      <w:ins w:id="283" w:author="Eklund Marjut" w:date="2025-11-21T09:43:00Z">
        <w:r>
          <w:t>Kattavuus: Haetaan viimeisimmät versiot (1) [LK6]. Kaikkien versioiden haku ei ole sallittu.</w:t>
        </w:r>
      </w:ins>
    </w:p>
    <w:p w14:paraId="4826F5F2" w14:textId="77777777" w:rsidR="003920BA" w:rsidRDefault="003920BA" w:rsidP="003920BA">
      <w:pPr>
        <w:pStyle w:val="Luettelokappale"/>
        <w:numPr>
          <w:ilvl w:val="0"/>
          <w:numId w:val="38"/>
        </w:numPr>
        <w:rPr>
          <w:ins w:id="284" w:author="Eklund Marjut" w:date="2025-11-21T08:11:00Z"/>
        </w:rPr>
      </w:pPr>
      <w:ins w:id="285" w:author="Eklund Marjut" w:date="2025-12-08T09:20:00Z">
        <w:r>
          <w:t>Lisäksi t</w:t>
        </w:r>
      </w:ins>
      <w:ins w:id="286" w:author="Eklund Marjut" w:date="2025-11-21T08:11:00Z">
        <w:r>
          <w:t xml:space="preserve">ilanteessa </w:t>
        </w:r>
      </w:ins>
      <w:ins w:id="287" w:author="Eklund Marjut" w:date="2025-11-21T09:43:00Z">
        <w:r>
          <w:t>D</w:t>
        </w:r>
      </w:ins>
      <w:ins w:id="288" w:author="Eklund Marjut" w:date="2025-11-21T08:11:00Z">
        <w:r>
          <w:t xml:space="preserve"> (kuvailutiedot): kuvailutietojen haun kohdistus asiakirja- </w:t>
        </w:r>
      </w:ins>
      <w:ins w:id="289" w:author="Eklund Marjut" w:date="2025-12-15T09:05:00Z">
        <w:r>
          <w:t>t</w:t>
        </w:r>
      </w:ins>
      <w:ins w:id="290" w:author="Eklund Marjut" w:date="2025-11-21T08:11:00Z">
        <w:r>
          <w:t>ai palvelutapahtuma-tasolle [LK5]</w:t>
        </w:r>
      </w:ins>
    </w:p>
    <w:p w14:paraId="19B610D2" w14:textId="77777777" w:rsidR="003920BA" w:rsidRDefault="003920BA" w:rsidP="003920BA">
      <w:pPr>
        <w:pStyle w:val="Luettelokappale"/>
        <w:numPr>
          <w:ilvl w:val="1"/>
          <w:numId w:val="5"/>
        </w:numPr>
        <w:rPr>
          <w:ins w:id="291" w:author="Eklund Marjut" w:date="2025-11-21T08:11:00Z"/>
        </w:rPr>
      </w:pPr>
      <w:ins w:id="292" w:author="Eklund Marjut" w:date="2025-11-21T08:11:00Z">
        <w:r>
          <w:t>Jos kuvailutiedot haetaan palvelutapahtumatasolla (1), tuloksena saadaan palvelutapahtuma-asiakirjojen kuvailutiedot</w:t>
        </w:r>
      </w:ins>
    </w:p>
    <w:p w14:paraId="78AFFBD6" w14:textId="77777777" w:rsidR="003920BA" w:rsidRDefault="003920BA" w:rsidP="003920BA">
      <w:pPr>
        <w:pStyle w:val="Luettelokappale"/>
        <w:numPr>
          <w:ilvl w:val="1"/>
          <w:numId w:val="5"/>
        </w:numPr>
        <w:rPr>
          <w:ins w:id="293" w:author="Eklund Marjut" w:date="2025-11-21T08:11:00Z"/>
        </w:rPr>
      </w:pPr>
      <w:ins w:id="294" w:author="Eklund Marjut" w:date="2025-11-21T08:11:00Z">
        <w:r>
          <w:t>Jos kuvailutiedot haetaan asiakirjatasolla (2), tuloksena saadaan hoitoasiakirjojen ja palvelutapahtuma-asiakirjojen kuvailutiedot</w:t>
        </w:r>
      </w:ins>
    </w:p>
    <w:p w14:paraId="125D3FC0" w14:textId="77777777" w:rsidR="003920BA" w:rsidRDefault="003920BA" w:rsidP="003920BA">
      <w:pPr>
        <w:pStyle w:val="Luettelokappale"/>
        <w:numPr>
          <w:ilvl w:val="0"/>
          <w:numId w:val="38"/>
        </w:numPr>
        <w:rPr>
          <w:ins w:id="295" w:author="Eklund Marjut" w:date="2025-12-09T09:04:00Z"/>
        </w:rPr>
      </w:pPr>
      <w:ins w:id="296" w:author="Eklund Marjut" w:date="2025-12-08T09:20:00Z">
        <w:r>
          <w:t>Lisäksi t</w:t>
        </w:r>
      </w:ins>
      <w:ins w:id="297" w:author="Eklund Marjut" w:date="2025-11-21T08:11:00Z">
        <w:r>
          <w:t xml:space="preserve">ilanteessa </w:t>
        </w:r>
      </w:ins>
      <w:ins w:id="298" w:author="Eklund Marjut" w:date="2025-11-21T09:44:00Z">
        <w:r>
          <w:t>E</w:t>
        </w:r>
      </w:ins>
      <w:ins w:id="299" w:author="Eklund Marjut" w:date="2025-11-21T08:11:00Z">
        <w:r>
          <w:t xml:space="preserve"> (asiakirjat): Kyselysanomassa ei välitetä ’kuvailutietojen haun kohdistus asiakirja- </w:t>
        </w:r>
      </w:ins>
      <w:ins w:id="300" w:author="Eklund Marjut" w:date="2025-12-15T09:05:00Z">
        <w:r>
          <w:t>t</w:t>
        </w:r>
      </w:ins>
      <w:ins w:id="301" w:author="Eklund Marjut" w:date="2025-11-21T08:11:00Z">
        <w:r>
          <w:t>ai palvelutapahtumatasolle’ –tietoa.</w:t>
        </w:r>
      </w:ins>
    </w:p>
    <w:p w14:paraId="1E6357BB" w14:textId="77777777" w:rsidR="003920BA" w:rsidRDefault="003920BA" w:rsidP="003920BA">
      <w:pPr>
        <w:pStyle w:val="Luettelokappale"/>
        <w:numPr>
          <w:ilvl w:val="0"/>
          <w:numId w:val="38"/>
        </w:numPr>
        <w:rPr>
          <w:ins w:id="302" w:author="Eklund Marjut" w:date="2025-12-08T09:14:00Z"/>
        </w:rPr>
      </w:pPr>
      <w:ins w:id="303" w:author="Eklund Marjut" w:date="2025-12-08T09:14:00Z">
        <w:r>
          <w:t>Lisäksi tarvittaessa annetaan tiedot</w:t>
        </w:r>
      </w:ins>
    </w:p>
    <w:p w14:paraId="64297680" w14:textId="77777777" w:rsidR="003920BA" w:rsidRDefault="003920BA" w:rsidP="003920BA">
      <w:pPr>
        <w:pStyle w:val="Luettelokappale"/>
        <w:numPr>
          <w:ilvl w:val="1"/>
          <w:numId w:val="38"/>
        </w:numPr>
        <w:rPr>
          <w:ins w:id="304" w:author="Eklund Marjut" w:date="2025-12-09T09:06:00Z"/>
        </w:rPr>
      </w:pPr>
      <w:ins w:id="305" w:author="Eklund Marjut" w:date="2025-12-09T09:06:00Z">
        <w:r>
          <w:t>Yksityisillä organisaatioilla pakollinen tieto Liittymismalli, koodiston mukainen arvo [LK7]</w:t>
        </w:r>
      </w:ins>
    </w:p>
    <w:p w14:paraId="25B3F6FA" w14:textId="77777777" w:rsidR="003920BA" w:rsidRDefault="003920BA" w:rsidP="003920BA">
      <w:pPr>
        <w:pStyle w:val="Luettelokappale"/>
        <w:numPr>
          <w:ilvl w:val="1"/>
          <w:numId w:val="38"/>
        </w:numPr>
        <w:rPr>
          <w:ins w:id="306" w:author="Eklund Marjut" w:date="2025-12-08T09:14:00Z"/>
        </w:rPr>
      </w:pPr>
      <w:ins w:id="307" w:author="Eklund Marjut" w:date="2025-12-08T09:14:00Z">
        <w:r>
          <w:t>Asiakastietojen katselun erityinen syy [LK17]</w:t>
        </w:r>
      </w:ins>
    </w:p>
    <w:p w14:paraId="04168C92" w14:textId="77777777" w:rsidR="003920BA" w:rsidRDefault="003920BA" w:rsidP="003920BA">
      <w:pPr>
        <w:pStyle w:val="Luettelokappale"/>
        <w:numPr>
          <w:ilvl w:val="1"/>
          <w:numId w:val="38"/>
        </w:numPr>
        <w:rPr>
          <w:ins w:id="308" w:author="Eklund Marjut" w:date="2025-12-08T09:14:00Z"/>
        </w:rPr>
      </w:pPr>
      <w:ins w:id="309" w:author="Eklund Marjut" w:date="2025-12-08T09:14:00Z">
        <w:r>
          <w:t>Palvelun järjestäjä, jos kyseessä on rekisterinkäyttöoikeudella tapahtunut haku [LM4]</w:t>
        </w:r>
      </w:ins>
    </w:p>
    <w:p w14:paraId="701B75E8" w14:textId="77777777" w:rsidR="003920BA" w:rsidRDefault="003920BA" w:rsidP="003920BA">
      <w:pPr>
        <w:pStyle w:val="Luettelokappale"/>
        <w:numPr>
          <w:ilvl w:val="0"/>
          <w:numId w:val="38"/>
        </w:numPr>
        <w:rPr>
          <w:ins w:id="310" w:author="Eklund Marjut" w:date="2025-11-21T08:11:00Z"/>
        </w:rPr>
      </w:pPr>
      <w:ins w:id="311" w:author="Eklund Marjut" w:date="2025-11-21T08:11:00Z">
        <w:r>
          <w:t>Hakuparametrit: voidaan käyttää palvelupyynnöllä käytössä olevia parametreja [LM4]</w:t>
        </w:r>
      </w:ins>
    </w:p>
    <w:p w14:paraId="68874050" w14:textId="77777777" w:rsidR="003920BA" w:rsidRDefault="003920BA" w:rsidP="003920BA">
      <w:pPr>
        <w:pStyle w:val="Luettelokappale"/>
        <w:numPr>
          <w:ilvl w:val="1"/>
          <w:numId w:val="5"/>
        </w:numPr>
        <w:rPr>
          <w:ins w:id="312" w:author="Eklund Marjut" w:date="2025-11-21T08:11:00Z"/>
        </w:rPr>
      </w:pPr>
      <w:ins w:id="313" w:author="Eklund Marjut" w:date="2025-11-21T08:11:00Z">
        <w:r>
          <w:t>Pakollinen parametri henkilötunnus</w:t>
        </w:r>
      </w:ins>
    </w:p>
    <w:p w14:paraId="27BB20CB" w14:textId="77777777" w:rsidR="003920BA" w:rsidRDefault="003920BA" w:rsidP="003920BA">
      <w:pPr>
        <w:pStyle w:val="Luettelokappale"/>
        <w:numPr>
          <w:ilvl w:val="0"/>
          <w:numId w:val="38"/>
        </w:numPr>
        <w:rPr>
          <w:ins w:id="314" w:author="Eklund Marjut" w:date="2025-11-21T08:11:00Z"/>
        </w:rPr>
      </w:pPr>
      <w:ins w:id="315" w:author="Eklund Marjut" w:date="2025-11-21T08:11:00Z">
        <w:r>
          <w:t xml:space="preserve">Kyselyssä voidaan antaa tieto, kuinka monta hakutulosta halutaan palautettavaksi yhdellä sivulla. Mikäli sivukooksi annetaan </w:t>
        </w:r>
      </w:ins>
      <w:ins w:id="316" w:author="Eklund Marjut" w:date="2025-12-08T16:02:00Z">
        <w:r>
          <w:t xml:space="preserve">Potilastietovarannossa </w:t>
        </w:r>
      </w:ins>
      <w:ins w:id="317" w:author="Eklund Marjut" w:date="2025-11-21T08:11:00Z">
        <w:r>
          <w:t>määriteltyä sivun ylärajaa suurempi arvo, Potilastietovaranto palauttaa korkeintaan ylärajan mukaisen määrän hakutuloksia / sivu. [LM4]</w:t>
        </w:r>
      </w:ins>
    </w:p>
    <w:p w14:paraId="50E5DC85" w14:textId="77777777" w:rsidR="003920BA" w:rsidRDefault="003920BA" w:rsidP="003920BA">
      <w:pPr>
        <w:pStyle w:val="Numeroituluettelo"/>
        <w:spacing w:before="240" w:after="0"/>
        <w:rPr>
          <w:ins w:id="318" w:author="Eklund Marjut" w:date="2025-11-21T08:11:00Z"/>
        </w:rPr>
      </w:pPr>
      <w:ins w:id="319" w:author="Eklund Marjut" w:date="2025-11-21T08:11:00Z">
        <w:r>
          <w:t>Järjestelmä vastaanottaa hakutuloksen [V3]</w:t>
        </w:r>
      </w:ins>
    </w:p>
    <w:p w14:paraId="1D49ACD1" w14:textId="77777777" w:rsidR="003920BA" w:rsidRDefault="003920BA" w:rsidP="003920BA">
      <w:pPr>
        <w:pStyle w:val="Luettelokappale"/>
        <w:numPr>
          <w:ilvl w:val="0"/>
          <w:numId w:val="38"/>
        </w:numPr>
        <w:spacing w:before="0"/>
        <w:rPr>
          <w:ins w:id="320" w:author="Eklund Marjut" w:date="2025-11-21T08:11:00Z"/>
        </w:rPr>
      </w:pPr>
      <w:ins w:id="321" w:author="Eklund Marjut" w:date="2025-11-21T09:50:00Z">
        <w:r>
          <w:t>Luovutushaku</w:t>
        </w:r>
      </w:ins>
      <w:ins w:id="322" w:author="Eklund Marjut" w:date="2025-11-21T08:11:00Z">
        <w:r>
          <w:t xml:space="preserve"> palautta</w:t>
        </w:r>
      </w:ins>
      <w:ins w:id="323" w:author="Eklund Marjut" w:date="2025-11-21T09:51:00Z">
        <w:r>
          <w:t>a</w:t>
        </w:r>
      </w:ins>
      <w:ins w:id="324" w:author="Eklund Marjut" w:date="2025-11-21T08:11:00Z">
        <w:r>
          <w:t xml:space="preserve"> myös keskeisten terveystietojen </w:t>
        </w:r>
      </w:ins>
      <w:ins w:id="325" w:author="Eklund Marjut" w:date="2025-12-09T09:19:00Z">
        <w:r>
          <w:t xml:space="preserve">terveys- ja hoitosuunnitelmat </w:t>
        </w:r>
      </w:ins>
      <w:ins w:id="326" w:author="Eklund Marjut" w:date="2025-11-21T08:11:00Z">
        <w:r>
          <w:t xml:space="preserve">ja/tai niiden kuvailutiedot, mikäli ne sisältyvät haettuun tulosjoukkoon. Luovutushaut voivat palauttaa </w:t>
        </w:r>
      </w:ins>
      <w:ins w:id="327" w:author="Eklund Marjut" w:date="2025-12-09T09:19:00Z">
        <w:r>
          <w:t>terveys- ja hoitosuunnitelmasta</w:t>
        </w:r>
      </w:ins>
      <w:ins w:id="328" w:author="Eklund Marjut" w:date="2025-11-21T08:11:00Z">
        <w:r>
          <w:t xml:space="preserve"> useita eri aikoina syntyneitä kappaleita (vrt. keskeisten terveystietojen haut, joissa </w:t>
        </w:r>
      </w:ins>
      <w:ins w:id="329" w:author="Eklund Marjut" w:date="2025-12-09T09:20:00Z">
        <w:r>
          <w:t>terveys- ja hoi</w:t>
        </w:r>
      </w:ins>
      <w:ins w:id="330" w:author="Eklund Marjut" w:date="2025-12-09T09:22:00Z">
        <w:r>
          <w:t>t</w:t>
        </w:r>
      </w:ins>
      <w:ins w:id="331" w:author="Eklund Marjut" w:date="2025-12-09T09:20:00Z">
        <w:r>
          <w:t>osuunnitelmasta</w:t>
        </w:r>
      </w:ins>
      <w:ins w:id="332" w:author="Eklund Marjut" w:date="2025-11-21T08:11:00Z">
        <w:r>
          <w:t xml:space="preserve"> palautuu vain </w:t>
        </w:r>
      </w:ins>
      <w:ins w:id="333" w:author="Eklund Marjut" w:date="2025-12-09T09:15:00Z">
        <w:r>
          <w:t>uusin</w:t>
        </w:r>
      </w:ins>
      <w:ins w:id="334" w:author="Eklund Marjut" w:date="2025-12-09T09:16:00Z">
        <w:r>
          <w:t xml:space="preserve"> </w:t>
        </w:r>
      </w:ins>
      <w:ins w:id="335" w:author="Eklund Marjut" w:date="2025-11-21T08:11:00Z">
        <w:r>
          <w:t>versio).</w:t>
        </w:r>
      </w:ins>
    </w:p>
    <w:p w14:paraId="2E7780E1" w14:textId="77777777" w:rsidR="003920BA" w:rsidRDefault="003920BA" w:rsidP="003920BA">
      <w:pPr>
        <w:pStyle w:val="Luettelokappale"/>
        <w:numPr>
          <w:ilvl w:val="0"/>
          <w:numId w:val="38"/>
        </w:numPr>
        <w:rPr>
          <w:ins w:id="336" w:author="Eklund Marjut" w:date="2025-11-21T10:15:00Z"/>
        </w:rPr>
      </w:pPr>
      <w:ins w:id="337" w:author="Eklund Marjut" w:date="2025-11-21T08:11:00Z">
        <w:r>
          <w:t>Jos haun tulosta ei pystytä palauttamaan kokonaisuudessaan yhdellä hakukerralla, Potilastietovaranto palauttaa sivutetun vastauksen sekä tiedot jatkokyselyä varten [LM4]</w:t>
        </w:r>
      </w:ins>
    </w:p>
    <w:p w14:paraId="3997FEFF" w14:textId="77777777" w:rsidR="003920BA" w:rsidRDefault="003920BA" w:rsidP="003920BA">
      <w:pPr>
        <w:pStyle w:val="Luettelokappale"/>
        <w:numPr>
          <w:ilvl w:val="0"/>
          <w:numId w:val="38"/>
        </w:numPr>
        <w:rPr>
          <w:ins w:id="338" w:author="Eklund Marjut" w:date="2025-11-21T09:49:00Z"/>
        </w:rPr>
      </w:pPr>
      <w:ins w:id="339" w:author="Eklund Marjut" w:date="2025-11-21T10:15:00Z">
        <w:r>
          <w:t xml:space="preserve">Tilanteessa A (PPBS1): Mikäli toimialojen välinen luovutuslupa puuttuu, palautetaan järjestelmälle paluusanomassa tieto luovutusluvan puuttumisesta. </w:t>
        </w:r>
      </w:ins>
    </w:p>
    <w:p w14:paraId="171E4C83" w14:textId="77777777" w:rsidR="003920BA" w:rsidRDefault="003920BA" w:rsidP="003920BA">
      <w:pPr>
        <w:ind w:left="2118"/>
        <w:rPr>
          <w:ins w:id="340" w:author="Eklund Marjut" w:date="2025-11-21T08:11:00Z"/>
        </w:rPr>
      </w:pPr>
    </w:p>
    <w:p w14:paraId="006A0932" w14:textId="77777777" w:rsidR="003920BA" w:rsidRDefault="003920BA" w:rsidP="003920BA">
      <w:pPr>
        <w:pStyle w:val="Numeroituluettelo"/>
        <w:rPr>
          <w:ins w:id="341" w:author="Eklund Marjut" w:date="2025-11-21T08:11:00Z"/>
        </w:rPr>
      </w:pPr>
      <w:ins w:id="342" w:author="Eklund Marjut" w:date="2025-11-21T08:11:00Z">
        <w:r>
          <w:t>Järjestelmä käsittelee haettuja tietoja oman säännöstönsä mukaisesti.</w:t>
        </w:r>
      </w:ins>
    </w:p>
    <w:p w14:paraId="7EEF8134" w14:textId="77777777" w:rsidR="003920BA" w:rsidRPr="00291159" w:rsidRDefault="003920BA" w:rsidP="003920BA">
      <w:pPr>
        <w:pStyle w:val="Numeroituluettelo"/>
        <w:rPr>
          <w:ins w:id="343" w:author="Eklund Marjut" w:date="2025-11-21T08:11:00Z"/>
        </w:rPr>
      </w:pPr>
      <w:ins w:id="344" w:author="Eklund Marjut" w:date="2025-11-21T08:11:00Z">
        <w:r>
          <w:t xml:space="preserve">Käyttötapaus </w:t>
        </w:r>
        <w:r w:rsidRPr="00694241">
          <w:t>päättyy</w:t>
        </w:r>
        <w:r>
          <w:t>.</w:t>
        </w:r>
      </w:ins>
    </w:p>
    <w:p w14:paraId="453C9104" w14:textId="77777777" w:rsidR="003920BA" w:rsidRDefault="003920BA" w:rsidP="003920BA">
      <w:pPr>
        <w:pStyle w:val="Otsikko2"/>
        <w:rPr>
          <w:ins w:id="345" w:author="Eklund Marjut" w:date="2025-11-21T08:11:00Z"/>
        </w:rPr>
      </w:pPr>
      <w:ins w:id="346" w:author="Eklund Marjut" w:date="2025-11-21T08:11:00Z">
        <w:r w:rsidRPr="009F703C">
          <w:t>Virhetilanteet</w:t>
        </w:r>
      </w:ins>
    </w:p>
    <w:p w14:paraId="3F9428AF" w14:textId="77777777" w:rsidR="003920BA" w:rsidRDefault="003920BA" w:rsidP="003920BA">
      <w:pPr>
        <w:pStyle w:val="Leipteksti"/>
        <w:spacing w:after="0"/>
        <w:rPr>
          <w:ins w:id="347" w:author="Eklund Marjut" w:date="2025-11-21T08:11:00Z"/>
        </w:rPr>
      </w:pPr>
      <w:ins w:id="348" w:author="Eklund Marjut" w:date="2025-11-21T08:11:00Z">
        <w:r>
          <w:t>V1 Hakusanoman tarvitsemien tietojen tuottaminen ei onnistu Järjestelmä antaa ilmoituksen käyttäjälle tai tallentaa tiedon jatkokäsittelyä varten. Käyttötapaus päättyy.</w:t>
        </w:r>
      </w:ins>
    </w:p>
    <w:p w14:paraId="31E9A06F" w14:textId="77777777" w:rsidR="003920BA" w:rsidRDefault="003920BA" w:rsidP="003920BA">
      <w:pPr>
        <w:pStyle w:val="Leipteksti"/>
        <w:spacing w:after="0"/>
        <w:rPr>
          <w:ins w:id="349" w:author="Eklund Marjut" w:date="2025-11-21T08:11:00Z"/>
        </w:rPr>
      </w:pPr>
      <w:ins w:id="350" w:author="Eklund Marjut" w:date="2025-11-21T08:11:00Z">
        <w:r>
          <w:t>V2 Hakusanoman muodostaminen ei onnistu Järjestelmä antaa ilmoituksen käyttäjälle tai tallentaa tiedon jatkokäsittelyä varten. Käyttötapaus päättyy.</w:t>
        </w:r>
      </w:ins>
    </w:p>
    <w:p w14:paraId="6ABC9A83" w14:textId="77777777" w:rsidR="003920BA" w:rsidRPr="00B972D2" w:rsidRDefault="003920BA" w:rsidP="003920BA">
      <w:pPr>
        <w:pStyle w:val="Leipteksti"/>
        <w:spacing w:after="0"/>
        <w:rPr>
          <w:ins w:id="351" w:author="Eklund Marjut" w:date="2025-11-21T08:11:00Z"/>
        </w:rPr>
      </w:pPr>
      <w:ins w:id="352" w:author="Eklund Marjut" w:date="2025-11-21T08:11:00Z">
        <w:r>
          <w:t>V3 Haun tuloksen vastaanottaminen ei onnistu. Järjestelmä antaa ilmoituksen käyttäjälle tai tallentaa tiedon jatkokäsittelyä varten. Käyttötapaus päättyy.</w:t>
        </w:r>
      </w:ins>
    </w:p>
    <w:p w14:paraId="60808BC6" w14:textId="77777777" w:rsidR="003920BA" w:rsidRDefault="003920BA" w:rsidP="003920BA">
      <w:pPr>
        <w:pStyle w:val="Otsikko2"/>
        <w:spacing w:before="240"/>
        <w:rPr>
          <w:ins w:id="353" w:author="Eklund Marjut" w:date="2025-11-21T08:11:00Z"/>
        </w:rPr>
      </w:pPr>
      <w:ins w:id="354" w:author="Eklund Marjut" w:date="2025-11-21T08:11:00Z">
        <w:r>
          <w:t>Lisätiedot</w:t>
        </w:r>
      </w:ins>
    </w:p>
    <w:p w14:paraId="3E7F1242" w14:textId="77777777" w:rsidR="003920BA" w:rsidRDefault="003920BA" w:rsidP="003920BA">
      <w:pPr>
        <w:pStyle w:val="Leipteksti"/>
        <w:rPr>
          <w:ins w:id="355" w:author="Eklund Marjut" w:date="2025-11-21T10:33:00Z"/>
        </w:rPr>
      </w:pPr>
      <w:ins w:id="356" w:author="Eklund Marjut" w:date="2025-11-21T08:11:00Z">
        <w:r w:rsidRPr="00B972D2">
          <w:t xml:space="preserve">LT1 </w:t>
        </w:r>
      </w:ins>
      <w:ins w:id="357" w:author="Eklund Marjut" w:date="2025-11-21T10:32:00Z">
        <w:r>
          <w:t xml:space="preserve">Toimialojen välisen tietojen luovuttamisen periaatteet on kuvattu dokumentissa </w:t>
        </w:r>
        <w:r w:rsidRPr="00FC4953">
          <w:t>Asiakas- ja potilastietojen luovutustenhallinnan yleiskuvaus</w:t>
        </w:r>
        <w:r>
          <w:t xml:space="preserve"> [LM13].</w:t>
        </w:r>
      </w:ins>
    </w:p>
    <w:p w14:paraId="2BEC33F6" w14:textId="77777777" w:rsidR="003920BA" w:rsidRDefault="003920BA" w:rsidP="003920BA">
      <w:pPr>
        <w:pStyle w:val="Leipteksti"/>
        <w:rPr>
          <w:ins w:id="358" w:author="Eklund Marjut" w:date="2025-11-21T10:41:00Z"/>
        </w:rPr>
      </w:pPr>
      <w:ins w:id="359" w:author="Eklund Marjut" w:date="2025-11-21T10:41:00Z">
        <w:r>
          <w:t xml:space="preserve">LT2 Toimialojen välisen luovutusluvan </w:t>
        </w:r>
      </w:ins>
      <w:ins w:id="360" w:author="Eklund Marjut" w:date="2025-12-15T13:16:00Z">
        <w:r>
          <w:t>(</w:t>
        </w:r>
      </w:ins>
      <w:ins w:id="361" w:author="Eklund Marjut" w:date="2025-12-15T13:15:00Z">
        <w:r>
          <w:t xml:space="preserve">luvan luovuttaa </w:t>
        </w:r>
      </w:ins>
      <w:ins w:id="362" w:author="Eklund Marjut" w:date="2025-12-15T13:16:00Z">
        <w:r>
          <w:t xml:space="preserve">potilastietoja sosiaalihuoltoon) </w:t>
        </w:r>
      </w:ins>
      <w:ins w:id="363" w:author="Eklund Marjut" w:date="2025-11-21T10:41:00Z">
        <w:r>
          <w:t xml:space="preserve">käsittelyn periaatteet on kuvattu dokumentissa </w:t>
        </w:r>
        <w:r w:rsidRPr="00775C04">
          <w:t>Sosiaali- ja terveydenhuollon tahdonilmaisuja käsittelevien tietojärjestelmien vaatimukset ja toiminnallinen määrittely</w:t>
        </w:r>
      </w:ins>
      <w:ins w:id="364" w:author="Eklund Marjut" w:date="2025-11-21T10:42:00Z">
        <w:r>
          <w:t xml:space="preserve"> [LM14]</w:t>
        </w:r>
      </w:ins>
      <w:ins w:id="365" w:author="Eklund Marjut" w:date="2025-12-08T08:49:00Z">
        <w:r>
          <w:t>.</w:t>
        </w:r>
        <w:r>
          <w:br/>
          <w:t xml:space="preserve">Toimialojen välinen luovutuslupa </w:t>
        </w:r>
      </w:ins>
      <w:ins w:id="366" w:author="Eklund Marjut" w:date="2025-12-08T08:51:00Z">
        <w:r>
          <w:t xml:space="preserve">toteutetaan </w:t>
        </w:r>
      </w:ins>
      <w:ins w:id="367" w:author="Eklund Marjut" w:date="2025-12-08T08:52:00Z">
        <w:r>
          <w:t>FHIR-standardin mukaisesti</w:t>
        </w:r>
      </w:ins>
      <w:ins w:id="368" w:author="Eklund Marjut" w:date="2025-12-08T08:55:00Z">
        <w:r>
          <w:t>, eikä sitä kuvata tässä dokumentissa</w:t>
        </w:r>
      </w:ins>
      <w:ins w:id="369" w:author="Eklund Marjut" w:date="2025-12-08T08:52:00Z">
        <w:r>
          <w:t xml:space="preserve">. Luovutusluvan </w:t>
        </w:r>
      </w:ins>
      <w:ins w:id="370" w:author="Eklund Marjut" w:date="2025-12-08T08:56:00Z">
        <w:r>
          <w:t xml:space="preserve">tietosisältö, </w:t>
        </w:r>
      </w:ins>
      <w:ins w:id="371" w:author="Eklund Marjut" w:date="2025-12-08T08:52:00Z">
        <w:r>
          <w:t xml:space="preserve">tallennus ja haku on kuvattu </w:t>
        </w:r>
      </w:ins>
      <w:ins w:id="372" w:author="Eklund Marjut" w:date="2025-12-08T08:53:00Z">
        <w:r>
          <w:t>Simplifier-soveltamisoppaassa</w:t>
        </w:r>
      </w:ins>
      <w:ins w:id="373" w:author="Eklund Marjut" w:date="2025-12-08T09:01:00Z">
        <w:r>
          <w:t xml:space="preserve"> [LM15]</w:t>
        </w:r>
      </w:ins>
      <w:ins w:id="374" w:author="Eklund Marjut" w:date="2025-12-08T09:03:00Z">
        <w:r>
          <w:t>.</w:t>
        </w:r>
      </w:ins>
      <w:ins w:id="375" w:author="Eklund Marjut" w:date="2025-12-08T08:54:00Z">
        <w:r>
          <w:t xml:space="preserve"> </w:t>
        </w:r>
      </w:ins>
    </w:p>
    <w:p w14:paraId="1F9230DF" w14:textId="77777777" w:rsidR="003920BA" w:rsidRDefault="003920BA" w:rsidP="003920BA">
      <w:pPr>
        <w:pStyle w:val="Leipteksti"/>
        <w:rPr>
          <w:ins w:id="376" w:author="Eklund Marjut" w:date="2025-11-21T10:34:00Z"/>
        </w:rPr>
      </w:pPr>
      <w:ins w:id="377" w:author="Eklund Marjut" w:date="2025-11-21T10:33:00Z">
        <w:r>
          <w:t>LT</w:t>
        </w:r>
      </w:ins>
      <w:ins w:id="378" w:author="Eklund Marjut" w:date="2025-11-21T10:40:00Z">
        <w:r>
          <w:t>3</w:t>
        </w:r>
      </w:ins>
      <w:ins w:id="379" w:author="Eklund Marjut" w:date="2025-11-21T10:33:00Z">
        <w:r>
          <w:t xml:space="preserve"> Perusteet luovutusluvan ohittavalle haulle on kuvattu dokumentissa Potilastietovarannon toiminnalliset vaatimukset sosiaali- ja terveydenhuollon tietojärjestelmille [LM1].</w:t>
        </w:r>
      </w:ins>
    </w:p>
    <w:p w14:paraId="46699FF2" w14:textId="77777777" w:rsidR="003920BA" w:rsidRDefault="003920BA" w:rsidP="003920BA">
      <w:pPr>
        <w:pStyle w:val="Leipteksti"/>
        <w:rPr>
          <w:ins w:id="380" w:author="Eklund Marjut" w:date="2025-11-21T08:11:00Z"/>
        </w:rPr>
      </w:pPr>
      <w:ins w:id="381" w:author="Eklund Marjut" w:date="2025-11-21T10:34:00Z">
        <w:r>
          <w:t>LT</w:t>
        </w:r>
      </w:ins>
      <w:ins w:id="382" w:author="Eklund Marjut" w:date="2025-11-21T10:40:00Z">
        <w:r>
          <w:t>4</w:t>
        </w:r>
      </w:ins>
      <w:ins w:id="383" w:author="Eklund Marjut" w:date="2025-11-21T10:34:00Z">
        <w:r>
          <w:t xml:space="preserve"> Perusteet viranomaisen tekemälle haulle on kuvattu dokumentissa Potilastietovarannon toiminnalliset vaatimukset sosiaali- ja terveydenhuollon tietojärjestelmille [LM1].</w:t>
        </w:r>
      </w:ins>
    </w:p>
    <w:p w14:paraId="5D29E4F3" w14:textId="77777777" w:rsidR="003920BA" w:rsidRPr="00335DFB" w:rsidRDefault="003920BA">
      <w:pPr>
        <w:pStyle w:val="Leipteksti"/>
        <w:rPr>
          <w:ins w:id="384" w:author="Eklund Marjut" w:date="2025-11-20T13:28:00Z"/>
        </w:rPr>
        <w:pPrChange w:id="385" w:author="Eklund Marjut" w:date="2025-11-20T13:29:00Z">
          <w:pPr>
            <w:pStyle w:val="Otsikko1"/>
          </w:pPr>
        </w:pPrChange>
      </w:pPr>
      <w:ins w:id="386" w:author="Eklund Marjut" w:date="2025-11-21T08:11:00Z">
        <w:r>
          <w:br w:type="page"/>
        </w:r>
      </w:ins>
    </w:p>
    <w:p w14:paraId="2B41168B" w14:textId="77777777" w:rsidR="003920BA" w:rsidRPr="00335DFB" w:rsidRDefault="003920BA" w:rsidP="003920BA">
      <w:pPr>
        <w:pStyle w:val="Otsikko1"/>
        <w:rPr>
          <w:ins w:id="387" w:author="Eklund Marjut" w:date="2025-11-20T13:29:00Z"/>
        </w:rPr>
      </w:pPr>
      <w:bookmarkStart w:id="388" w:name="_Toc216782574"/>
      <w:bookmarkStart w:id="389" w:name="_Hlk216168475"/>
      <w:ins w:id="390" w:author="Eklund Marjut" w:date="2025-11-20T13:29:00Z">
        <w:r w:rsidRPr="00335DFB">
          <w:t xml:space="preserve">Hae keskeisiä </w:t>
        </w:r>
      </w:ins>
      <w:ins w:id="391" w:author="Eklund Marjut" w:date="2025-11-20T13:31:00Z">
        <w:r w:rsidRPr="00335DFB">
          <w:t>potilas</w:t>
        </w:r>
      </w:ins>
      <w:ins w:id="392" w:author="Eklund Marjut" w:date="2025-11-20T13:29:00Z">
        <w:r w:rsidRPr="00335DFB">
          <w:t>tietoja sosiaalihuoltoon</w:t>
        </w:r>
        <w:bookmarkEnd w:id="388"/>
      </w:ins>
    </w:p>
    <w:bookmarkEnd w:id="389"/>
    <w:p w14:paraId="7B0AAB48" w14:textId="77777777" w:rsidR="003920BA" w:rsidRDefault="003920BA" w:rsidP="003920BA">
      <w:pPr>
        <w:pStyle w:val="Otsikko2"/>
        <w:rPr>
          <w:ins w:id="393" w:author="Eklund Marjut" w:date="2025-12-08T09:28:00Z"/>
        </w:rPr>
      </w:pPr>
      <w:ins w:id="394" w:author="Eklund Marjut" w:date="2025-12-08T09:28:00Z">
        <w:r w:rsidRPr="009F703C">
          <w:t>Käyttötapauksen yleiskuvaus ja lopputulos</w:t>
        </w:r>
      </w:ins>
    </w:p>
    <w:p w14:paraId="6359F2B9" w14:textId="77777777" w:rsidR="003920BA" w:rsidRDefault="003920BA" w:rsidP="003920BA">
      <w:pPr>
        <w:pStyle w:val="Leipteksti"/>
        <w:rPr>
          <w:ins w:id="395" w:author="Eklund Marjut" w:date="2025-12-08T09:28:00Z"/>
        </w:rPr>
      </w:pPr>
      <w:ins w:id="396" w:author="Eklund Marjut" w:date="2025-12-08T09:28:00Z">
        <w:r>
          <w:t xml:space="preserve">Käyttötapaus kuvaa keskeisten </w:t>
        </w:r>
      </w:ins>
      <w:ins w:id="397" w:author="Eklund Marjut" w:date="2025-12-08T10:42:00Z">
        <w:r>
          <w:t>potilas</w:t>
        </w:r>
      </w:ins>
      <w:ins w:id="398" w:author="Eklund Marjut" w:date="2025-12-08T09:28:00Z">
        <w:r>
          <w:t xml:space="preserve">tietojen hakutilanteet </w:t>
        </w:r>
      </w:ins>
      <w:ins w:id="399" w:author="Eklund Marjut" w:date="2025-12-08T12:51:00Z">
        <w:r>
          <w:t>Potilastietovarannosta</w:t>
        </w:r>
      </w:ins>
      <w:ins w:id="400" w:author="Eklund Marjut" w:date="2025-12-08T09:28:00Z">
        <w:r>
          <w:t xml:space="preserve"> </w:t>
        </w:r>
      </w:ins>
      <w:ins w:id="401" w:author="Eklund Marjut" w:date="2025-12-08T12:35:00Z">
        <w:r>
          <w:t xml:space="preserve">sosiaalihuollon </w:t>
        </w:r>
      </w:ins>
      <w:ins w:id="402" w:author="Eklund Marjut" w:date="2025-12-08T12:44:00Z">
        <w:r>
          <w:t>o</w:t>
        </w:r>
      </w:ins>
      <w:ins w:id="403" w:author="Eklund Marjut" w:date="2025-12-08T12:35:00Z">
        <w:r>
          <w:t>rganisaation käyttöön</w:t>
        </w:r>
      </w:ins>
      <w:ins w:id="404" w:author="Eklund Marjut" w:date="2025-12-08T09:28:00Z">
        <w:r>
          <w:t xml:space="preserve">. </w:t>
        </w:r>
      </w:ins>
      <w:ins w:id="405" w:author="Eklund Marjut" w:date="2025-12-08T12:40:00Z">
        <w:r>
          <w:t xml:space="preserve">Keskeisten potilastietojen haku on näkymäperusteinen haku, jolla voi hakea keskeisten terveystietojen koostetiedot ja viimeisimmän terveys- ja hoitosuunnitelman (YHOS). </w:t>
        </w:r>
      </w:ins>
      <w:ins w:id="406" w:author="Eklund Marjut" w:date="2025-12-08T12:37:00Z">
        <w:r>
          <w:rPr>
            <w:szCs w:val="20"/>
          </w:rPr>
          <w:t xml:space="preserve">Sosiaalihuollosta tehtävässä potilastietojen haussa </w:t>
        </w:r>
      </w:ins>
      <w:ins w:id="407" w:author="Eklund Marjut" w:date="2025-12-15T09:03:00Z">
        <w:r>
          <w:rPr>
            <w:szCs w:val="20"/>
          </w:rPr>
          <w:t>ei huomioida ei huomioida terveydenhuollon luovutuskieltoja</w:t>
        </w:r>
      </w:ins>
      <w:ins w:id="408" w:author="Eklund Marjut" w:date="2025-12-15T09:04:00Z">
        <w:r>
          <w:rPr>
            <w:szCs w:val="20"/>
          </w:rPr>
          <w:t>. H</w:t>
        </w:r>
      </w:ins>
      <w:ins w:id="409" w:author="Eklund Marjut" w:date="2025-12-08T12:37:00Z">
        <w:r>
          <w:rPr>
            <w:szCs w:val="20"/>
          </w:rPr>
          <w:t>oitosuhdetta ei todenneta Potilastietovarannossa, vaan asiallinen yhteys tarkastetaan Sosiaalihuollon asiakastietovarannon säännöin.</w:t>
        </w:r>
      </w:ins>
    </w:p>
    <w:p w14:paraId="0CC18FEE" w14:textId="77777777" w:rsidR="003920BA" w:rsidRDefault="003920BA" w:rsidP="003920BA">
      <w:pPr>
        <w:pStyle w:val="Leipteksti"/>
        <w:rPr>
          <w:ins w:id="410" w:author="Eklund Marjut" w:date="2025-12-08T09:28:00Z"/>
        </w:rPr>
      </w:pPr>
      <w:ins w:id="411" w:author="Eklund Marjut" w:date="2025-12-08T09:28:00Z">
        <w:r>
          <w:t xml:space="preserve">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w:t>
        </w:r>
      </w:ins>
      <w:ins w:id="412" w:author="Eklund Marjut" w:date="2025-12-08T12:52:00Z">
        <w:r>
          <w:t>Potilastietovarannosta</w:t>
        </w:r>
      </w:ins>
      <w:ins w:id="413" w:author="Eklund Marjut" w:date="2025-12-08T09:28:00Z">
        <w:r>
          <w:t>.</w:t>
        </w:r>
      </w:ins>
    </w:p>
    <w:p w14:paraId="78BB6670" w14:textId="77777777" w:rsidR="003920BA" w:rsidRDefault="003920BA" w:rsidP="003920BA">
      <w:pPr>
        <w:pStyle w:val="Leipteksti"/>
        <w:spacing w:after="0"/>
        <w:rPr>
          <w:ins w:id="414" w:author="Eklund Marjut" w:date="2025-12-08T12:41:00Z"/>
        </w:rPr>
      </w:pPr>
      <w:ins w:id="415" w:author="Eklund Marjut" w:date="2025-12-08T12:40:00Z">
        <w:r>
          <w:t>Hakutilanteet</w:t>
        </w:r>
      </w:ins>
      <w:ins w:id="416" w:author="Eklund Marjut" w:date="2025-12-08T12:41:00Z">
        <w:r>
          <w:t>:</w:t>
        </w:r>
      </w:ins>
    </w:p>
    <w:p w14:paraId="4855D3BE" w14:textId="77777777" w:rsidR="003920BA" w:rsidRDefault="003920BA" w:rsidP="003920BA">
      <w:pPr>
        <w:pStyle w:val="Leipteksti"/>
        <w:numPr>
          <w:ilvl w:val="0"/>
          <w:numId w:val="61"/>
        </w:numPr>
        <w:spacing w:after="0"/>
        <w:rPr>
          <w:ins w:id="417" w:author="Eklund Marjut" w:date="2025-12-08T12:41:00Z"/>
        </w:rPr>
      </w:pPr>
      <w:ins w:id="418" w:author="Eklund Marjut" w:date="2025-12-08T12:41:00Z">
        <w:r w:rsidRPr="005118A3">
          <w:t>Keskeisten potilastietojen haku sosiaalihuoltoon</w:t>
        </w:r>
        <w:r w:rsidRPr="007309E3">
          <w:t xml:space="preserve">, </w:t>
        </w:r>
        <w:r>
          <w:t xml:space="preserve">palvelupyyntö </w:t>
        </w:r>
        <w:r w:rsidRPr="007309E3">
          <w:t>PP</w:t>
        </w:r>
        <w:r>
          <w:t>C</w:t>
        </w:r>
        <w:r w:rsidRPr="007309E3">
          <w:t>S1</w:t>
        </w:r>
        <w:r>
          <w:t>. P</w:t>
        </w:r>
        <w:r w:rsidRPr="003A182E">
          <w:t>alvelupyyntö toteuttaa</w:t>
        </w:r>
      </w:ins>
      <w:ins w:id="419" w:author="Eklund Marjut" w:date="2025-12-08T12:42:00Z">
        <w:r>
          <w:t xml:space="preserve"> keskeisten</w:t>
        </w:r>
      </w:ins>
      <w:ins w:id="420" w:author="Eklund Marjut" w:date="2025-12-08T12:41:00Z">
        <w:r w:rsidRPr="003A182E">
          <w:t xml:space="preserve"> potilastietojen luovutushaun </w:t>
        </w:r>
      </w:ins>
      <w:ins w:id="421" w:author="Eklund Marjut" w:date="2025-12-08T12:44:00Z">
        <w:r>
          <w:t>Tiedonhallintapalvelusta</w:t>
        </w:r>
      </w:ins>
      <w:ins w:id="422" w:author="Eklund Marjut" w:date="2025-12-08T12:41:00Z">
        <w:r w:rsidRPr="003A182E">
          <w:t xml:space="preserve"> kaikkien rekisterinpitäjien rekistereistä sosiaalihuoltoon asiakkaan antama toimialojen välinen luovutuslupa huomioiden</w:t>
        </w:r>
        <w:r>
          <w:t>. [LT1, LT2]</w:t>
        </w:r>
      </w:ins>
    </w:p>
    <w:p w14:paraId="1FA90002" w14:textId="77777777" w:rsidR="003920BA" w:rsidRDefault="003920BA" w:rsidP="003920BA">
      <w:pPr>
        <w:pStyle w:val="Leipteksti"/>
        <w:numPr>
          <w:ilvl w:val="0"/>
          <w:numId w:val="61"/>
        </w:numPr>
        <w:spacing w:after="0"/>
        <w:rPr>
          <w:ins w:id="423" w:author="Eklund Marjut" w:date="2025-12-08T12:41:00Z"/>
        </w:rPr>
      </w:pPr>
      <w:ins w:id="424" w:author="Eklund Marjut" w:date="2025-12-08T12:45:00Z">
        <w:r w:rsidRPr="00B405FD">
          <w:t>Luovutusluvan ohittava keskeisten potilastietojen haku sosiaalihuoltoon</w:t>
        </w:r>
      </w:ins>
      <w:ins w:id="425" w:author="Eklund Marjut" w:date="2025-12-08T12:41:00Z">
        <w:r w:rsidRPr="007309E3">
          <w:t xml:space="preserve">, </w:t>
        </w:r>
        <w:r>
          <w:t xml:space="preserve">palvelupyyntö </w:t>
        </w:r>
        <w:r w:rsidRPr="007309E3">
          <w:t>PP</w:t>
        </w:r>
      </w:ins>
      <w:ins w:id="426" w:author="Eklund Marjut" w:date="2025-12-08T12:43:00Z">
        <w:r>
          <w:t>C</w:t>
        </w:r>
      </w:ins>
      <w:ins w:id="427" w:author="Eklund Marjut" w:date="2025-12-08T12:41:00Z">
        <w:r w:rsidRPr="007309E3">
          <w:t>S2</w:t>
        </w:r>
        <w:r>
          <w:t>. P</w:t>
        </w:r>
        <w:r w:rsidRPr="003A182E">
          <w:t xml:space="preserve">alvelupyyntö toteuttaa </w:t>
        </w:r>
      </w:ins>
      <w:ins w:id="428" w:author="Eklund Marjut" w:date="2025-12-08T12:43:00Z">
        <w:r>
          <w:t xml:space="preserve">keskeisten </w:t>
        </w:r>
      </w:ins>
      <w:ins w:id="429" w:author="Eklund Marjut" w:date="2025-12-08T12:41:00Z">
        <w:r w:rsidRPr="003A182E">
          <w:t xml:space="preserve">potilastietojen luovutushaun </w:t>
        </w:r>
      </w:ins>
      <w:ins w:id="430" w:author="Eklund Marjut" w:date="2025-12-08T12:44:00Z">
        <w:r>
          <w:t>Tiedonhallintapalvelusta</w:t>
        </w:r>
      </w:ins>
      <w:ins w:id="431" w:author="Eklund Marjut" w:date="2025-12-08T12:41:00Z">
        <w:r w:rsidRPr="003A182E">
          <w:t xml:space="preserve"> kaikkien rekisterinpitäjien rekistereistä sosiaalihuoltoon ilman asiakkaan antamaa toimialojen välistä luovutuslupaa</w:t>
        </w:r>
        <w:r>
          <w:t>. [LT1, LT3]</w:t>
        </w:r>
      </w:ins>
    </w:p>
    <w:p w14:paraId="31721A5A" w14:textId="77777777" w:rsidR="003920BA" w:rsidRDefault="003920BA" w:rsidP="003920BA">
      <w:pPr>
        <w:pStyle w:val="Leipteksti"/>
        <w:numPr>
          <w:ilvl w:val="0"/>
          <w:numId w:val="61"/>
        </w:numPr>
        <w:rPr>
          <w:ins w:id="432" w:author="Eklund Marjut" w:date="2025-12-08T12:41:00Z"/>
        </w:rPr>
      </w:pPr>
      <w:ins w:id="433" w:author="Eklund Marjut" w:date="2025-12-08T12:50:00Z">
        <w:r w:rsidRPr="00B405FD">
          <w:t>Keskeisten potilastietojen haku sosiaalihuoltoon viranomaisen laajalla tiedonsaantioikeudella</w:t>
        </w:r>
      </w:ins>
      <w:ins w:id="434" w:author="Eklund Marjut" w:date="2025-12-08T12:41:00Z">
        <w:r w:rsidRPr="007309E3">
          <w:t xml:space="preserve">, </w:t>
        </w:r>
        <w:r>
          <w:t xml:space="preserve">palvelupyyntö </w:t>
        </w:r>
        <w:r w:rsidRPr="007309E3">
          <w:t>PP</w:t>
        </w:r>
      </w:ins>
      <w:ins w:id="435" w:author="Eklund Marjut" w:date="2025-12-08T12:50:00Z">
        <w:r>
          <w:t>C</w:t>
        </w:r>
      </w:ins>
      <w:ins w:id="436" w:author="Eklund Marjut" w:date="2025-12-08T12:41:00Z">
        <w:r w:rsidRPr="007309E3">
          <w:t>S3</w:t>
        </w:r>
        <w:r>
          <w:t>.</w:t>
        </w:r>
      </w:ins>
      <w:ins w:id="437" w:author="Eklund Marjut" w:date="2025-12-15T09:01:00Z">
        <w:r>
          <w:t xml:space="preserve"> </w:t>
        </w:r>
        <w:r w:rsidRPr="003A182E">
          <w:t>Haku ei edellytä asiakkaan antamaa toimialojen välistä luovutuslupaa.</w:t>
        </w:r>
        <w:r>
          <w:t xml:space="preserve"> </w:t>
        </w:r>
      </w:ins>
      <w:ins w:id="438" w:author="Eklund Marjut" w:date="2025-12-08T12:41:00Z">
        <w:r>
          <w:t>[LT1, LT4]</w:t>
        </w:r>
      </w:ins>
    </w:p>
    <w:p w14:paraId="0169CF6F" w14:textId="77777777" w:rsidR="003920BA" w:rsidRDefault="003920BA" w:rsidP="003920BA">
      <w:pPr>
        <w:pStyle w:val="Leipteksti"/>
        <w:spacing w:after="0"/>
        <w:rPr>
          <w:ins w:id="439" w:author="Eklund Marjut" w:date="2025-12-08T09:28:00Z"/>
        </w:rPr>
      </w:pPr>
      <w:ins w:id="440" w:author="Eklund Marjut" w:date="2025-12-08T09:28:00Z">
        <w:r>
          <w:t>Hakeva järjestelmä ilmoittaa haettavien tietojen laajuuden</w:t>
        </w:r>
      </w:ins>
      <w:ins w:id="441" w:author="Eklund Marjut" w:date="2025-12-09T08:56:00Z">
        <w:r>
          <w:t xml:space="preserve"> antamalla näkymärajauksen</w:t>
        </w:r>
      </w:ins>
      <w:ins w:id="442" w:author="Eklund Marjut" w:date="2025-12-08T09:28:00Z">
        <w:r>
          <w:t>:</w:t>
        </w:r>
      </w:ins>
    </w:p>
    <w:p w14:paraId="5347758B" w14:textId="77777777" w:rsidR="003920BA" w:rsidRDefault="003920BA" w:rsidP="003920BA">
      <w:pPr>
        <w:pStyle w:val="Leipteksti"/>
        <w:numPr>
          <w:ilvl w:val="0"/>
          <w:numId w:val="61"/>
        </w:numPr>
        <w:spacing w:after="0"/>
        <w:rPr>
          <w:ins w:id="443" w:author="Eklund Marjut" w:date="2025-12-08T12:39:00Z"/>
        </w:rPr>
      </w:pPr>
      <w:ins w:id="444" w:author="Eklund Marjut" w:date="2025-12-08T09:28:00Z">
        <w:r>
          <w:t>Keskeisten terveystietojen koostetiedot</w:t>
        </w:r>
      </w:ins>
    </w:p>
    <w:p w14:paraId="77753361" w14:textId="77777777" w:rsidR="003920BA" w:rsidRDefault="003920BA" w:rsidP="003920BA">
      <w:pPr>
        <w:pStyle w:val="Leipteksti"/>
        <w:numPr>
          <w:ilvl w:val="0"/>
          <w:numId w:val="61"/>
        </w:numPr>
        <w:rPr>
          <w:ins w:id="445" w:author="Eklund Marjut" w:date="2025-12-08T09:28:00Z"/>
        </w:rPr>
      </w:pPr>
      <w:ins w:id="446" w:author="Eklund Marjut" w:date="2025-12-08T12:39:00Z">
        <w:r>
          <w:t>Viimeisin terveys- ja hoitosuunnitelma</w:t>
        </w:r>
      </w:ins>
      <w:ins w:id="447" w:author="Eklund Marjut" w:date="2025-12-09T08:56:00Z">
        <w:r>
          <w:t>.</w:t>
        </w:r>
      </w:ins>
    </w:p>
    <w:p w14:paraId="66410C64" w14:textId="77777777" w:rsidR="003920BA" w:rsidRDefault="003920BA" w:rsidP="003920BA">
      <w:pPr>
        <w:pStyle w:val="Leipteksti"/>
        <w:rPr>
          <w:ins w:id="448" w:author="Eklund Marjut" w:date="2025-12-08T09:28:00Z"/>
        </w:rPr>
      </w:pPr>
      <w:ins w:id="449" w:author="Eklund Marjut" w:date="2025-12-08T09:28:00Z">
        <w:r>
          <w:t>Hakeva järjestelmä voi hakea kaikkia keskeisiä tietoja kerralla, yksittäisen koostetyypin tiedot tai mitä tahansa kombinaatioita keskeisistä tiedoista.</w:t>
        </w:r>
      </w:ins>
    </w:p>
    <w:p w14:paraId="688557C7" w14:textId="77777777" w:rsidR="003920BA" w:rsidRDefault="003920BA" w:rsidP="003920BA">
      <w:pPr>
        <w:pStyle w:val="Leipteksti"/>
        <w:spacing w:after="0"/>
        <w:rPr>
          <w:ins w:id="450" w:author="Eklund Marjut" w:date="2025-12-08T09:28:00Z"/>
        </w:rPr>
      </w:pPr>
      <w:ins w:id="451" w:author="Eklund Marjut" w:date="2025-12-08T09:28:00Z">
        <w:r>
          <w:t xml:space="preserve">Haku rajautuu tässä käyttötapauksessa potilaan ja hakukohteen mukaan: </w:t>
        </w:r>
      </w:ins>
    </w:p>
    <w:p w14:paraId="5E856C5F" w14:textId="77777777" w:rsidR="003920BA" w:rsidRDefault="003920BA" w:rsidP="003920BA">
      <w:pPr>
        <w:pStyle w:val="Luettelokappale"/>
        <w:numPr>
          <w:ilvl w:val="0"/>
          <w:numId w:val="38"/>
        </w:numPr>
        <w:rPr>
          <w:ins w:id="452" w:author="Eklund Marjut" w:date="2025-12-08T09:28:00Z"/>
        </w:rPr>
      </w:pPr>
      <w:ins w:id="453" w:author="Eklund Marjut" w:date="2025-12-08T09:28:00Z">
        <w:r>
          <w:t>Haetaan yhden potilaan tiedot: Tiedonhallintapalvelun tietoja voidaan hakea henkilötunnuksella, tilapäisen yksilöintitunnuksen käyttö ei ole sallittu</w:t>
        </w:r>
      </w:ins>
    </w:p>
    <w:p w14:paraId="3F9B54C0" w14:textId="77777777" w:rsidR="003920BA" w:rsidRDefault="003920BA" w:rsidP="003920BA">
      <w:pPr>
        <w:pStyle w:val="Luettelokappale"/>
        <w:numPr>
          <w:ilvl w:val="0"/>
          <w:numId w:val="38"/>
        </w:numPr>
        <w:rPr>
          <w:ins w:id="454" w:author="Eklund Marjut" w:date="2025-12-08T09:28:00Z"/>
        </w:rPr>
      </w:pPr>
      <w:ins w:id="455" w:author="Eklund Marjut" w:date="2025-12-08T09:28:00Z">
        <w:r>
          <w:t>Haetaan tiedot käyttötilanteesta riippuen Tiedonhallintapalvelun koostekannasta</w:t>
        </w:r>
      </w:ins>
      <w:ins w:id="456" w:author="Eklund Marjut" w:date="2025-12-09T08:58:00Z">
        <w:r>
          <w:t xml:space="preserve"> tai Potilastietovarannosta</w:t>
        </w:r>
      </w:ins>
    </w:p>
    <w:p w14:paraId="450F143B" w14:textId="77777777" w:rsidR="003920BA" w:rsidRDefault="003920BA" w:rsidP="003920BA">
      <w:pPr>
        <w:pStyle w:val="Luettelokappale"/>
        <w:numPr>
          <w:ilvl w:val="0"/>
          <w:numId w:val="38"/>
        </w:numPr>
        <w:rPr>
          <w:ins w:id="457" w:author="Eklund Marjut" w:date="2025-12-08T12:54:00Z"/>
        </w:rPr>
      </w:pPr>
      <w:ins w:id="458" w:author="Eklund Marjut" w:date="2025-12-08T12:54:00Z">
        <w:r>
          <w:t>Hakutilanteessa A (PPCS1) Potilastietovaranto rajaa hakutuloksen potilaan antaman toimialojen välisen luovutusluvan mukaisesti.</w:t>
        </w:r>
      </w:ins>
    </w:p>
    <w:p w14:paraId="6E87E409" w14:textId="77777777" w:rsidR="003920BA" w:rsidRDefault="003920BA" w:rsidP="003920BA">
      <w:pPr>
        <w:ind w:left="2118"/>
        <w:rPr>
          <w:ins w:id="459" w:author="Eklund Marjut" w:date="2025-12-08T09:28:00Z"/>
        </w:rPr>
      </w:pPr>
    </w:p>
    <w:p w14:paraId="6E442DD8" w14:textId="77777777" w:rsidR="003920BA" w:rsidRPr="00545194" w:rsidRDefault="003920BA" w:rsidP="003920BA">
      <w:pPr>
        <w:pStyle w:val="Leipteksti"/>
        <w:rPr>
          <w:ins w:id="460" w:author="Eklund Marjut" w:date="2025-12-08T09:28:00Z"/>
        </w:rPr>
      </w:pPr>
      <w:ins w:id="461" w:author="Eklund Marjut" w:date="2025-12-08T09:28:00Z">
        <w:r>
          <w:t>Lopputuloksena hakeva järjestelmä on vastaanottanut Tiedonhallintapalvelun hakuparametrien mukaisesti rajaamat potilaan keskeiset tiedot (keskeisten terveystietojen koostetiedot sekä terveys- ja hoitosuunnitelman). Koosteasiakirja sisältää kunkin keskeisen terveystiedon tiedot ja sen syntykontekstin tiedot, minkä perusteella potilastietojärjestelmään voidaan tarvittaessa hakea asiakirja täydellisine tietoineen käyttötapauksen Hae potilas</w:t>
        </w:r>
      </w:ins>
      <w:ins w:id="462" w:author="Eklund Marjut" w:date="2025-12-08T12:56:00Z">
        <w:r>
          <w:t>tietoa sosiaalihuoltoon</w:t>
        </w:r>
      </w:ins>
      <w:ins w:id="463" w:author="Eklund Marjut" w:date="2025-12-08T09:28:00Z">
        <w:r>
          <w:t xml:space="preserve"> hakutilanteen </w:t>
        </w:r>
      </w:ins>
      <w:ins w:id="464" w:author="Eklund Marjut" w:date="2025-12-08T12:57:00Z">
        <w:r>
          <w:t>E</w:t>
        </w:r>
      </w:ins>
      <w:ins w:id="465" w:author="Eklund Marjut" w:date="2025-12-08T09:28:00Z">
        <w:r>
          <w:t xml:space="preserve"> mukaisesti.</w:t>
        </w:r>
      </w:ins>
    </w:p>
    <w:p w14:paraId="489FABFB" w14:textId="77777777" w:rsidR="003920BA" w:rsidRDefault="003920BA" w:rsidP="003920BA">
      <w:pPr>
        <w:pStyle w:val="Otsikko2"/>
        <w:rPr>
          <w:ins w:id="466" w:author="Eklund Marjut" w:date="2025-12-08T09:28:00Z"/>
        </w:rPr>
      </w:pPr>
      <w:ins w:id="467" w:author="Eklund Marjut" w:date="2025-12-08T09:28:00Z">
        <w:r w:rsidRPr="009F703C">
          <w:t>Käyttäjäroolit</w:t>
        </w:r>
      </w:ins>
    </w:p>
    <w:p w14:paraId="3095A768" w14:textId="77777777" w:rsidR="003920BA" w:rsidRDefault="003920BA" w:rsidP="003920BA">
      <w:pPr>
        <w:pStyle w:val="Numeroituluettelo"/>
        <w:rPr>
          <w:ins w:id="468" w:author="Eklund Marjut" w:date="2025-12-08T09:28:00Z"/>
        </w:rPr>
      </w:pPr>
      <w:ins w:id="469" w:author="Eklund Marjut" w:date="2025-12-08T09:28:00Z">
        <w:r>
          <w:t xml:space="preserve">Kantaan liittynyt järjestelmä, </w:t>
        </w:r>
      </w:ins>
      <w:ins w:id="470" w:author="Eklund Marjut" w:date="2025-12-08T12:57:00Z">
        <w:r>
          <w:t xml:space="preserve">asiakas- tai </w:t>
        </w:r>
      </w:ins>
      <w:ins w:id="471" w:author="Eklund Marjut" w:date="2025-12-08T09:28:00Z">
        <w:r>
          <w:t>potilastietojärjestelmä, jatkossa Järjestelmä</w:t>
        </w:r>
      </w:ins>
    </w:p>
    <w:p w14:paraId="784417D8" w14:textId="77777777" w:rsidR="003920BA" w:rsidRPr="00F56839" w:rsidRDefault="003920BA" w:rsidP="003920BA">
      <w:pPr>
        <w:pStyle w:val="Numeroituluettelo"/>
        <w:rPr>
          <w:ins w:id="472" w:author="Eklund Marjut" w:date="2025-12-08T09:28:00Z"/>
        </w:rPr>
      </w:pPr>
      <w:ins w:id="473" w:author="Eklund Marjut" w:date="2025-12-08T09:28:00Z">
        <w:r>
          <w:t>Potilastietovaranto</w:t>
        </w:r>
      </w:ins>
      <w:ins w:id="474" w:author="Eklund Marjut" w:date="2025-12-08T15:55:00Z">
        <w:r>
          <w:t>, Tiedonhallintapalvelu</w:t>
        </w:r>
      </w:ins>
      <w:ins w:id="475" w:author="Eklund Marjut" w:date="2025-12-08T09:28:00Z">
        <w:r>
          <w:t xml:space="preserve"> ja Kanta-viestinvälitys, jatkossa Potilastietovaranto</w:t>
        </w:r>
      </w:ins>
    </w:p>
    <w:p w14:paraId="6753BC37" w14:textId="77777777" w:rsidR="003920BA" w:rsidRDefault="003920BA" w:rsidP="003920BA">
      <w:pPr>
        <w:pStyle w:val="Otsikko2"/>
        <w:rPr>
          <w:ins w:id="476" w:author="Eklund Marjut" w:date="2025-12-08T09:28:00Z"/>
        </w:rPr>
      </w:pPr>
      <w:ins w:id="477" w:author="Eklund Marjut" w:date="2025-12-08T09:28:00Z">
        <w:r w:rsidRPr="009F703C">
          <w:t>Esiehdot</w:t>
        </w:r>
      </w:ins>
    </w:p>
    <w:p w14:paraId="126888D6" w14:textId="77777777" w:rsidR="003920BA" w:rsidRDefault="003920BA" w:rsidP="003920BA">
      <w:pPr>
        <w:pStyle w:val="Numeroituluettelo"/>
        <w:rPr>
          <w:ins w:id="478" w:author="Eklund Marjut" w:date="2025-12-08T09:28:00Z"/>
        </w:rPr>
      </w:pPr>
      <w:ins w:id="479" w:author="Eklund Marjut" w:date="2025-12-08T09:28:00Z">
        <w:r>
          <w:t xml:space="preserve">Potilas on yksilöity henkilötunnuksella </w:t>
        </w:r>
      </w:ins>
    </w:p>
    <w:p w14:paraId="4F564113" w14:textId="77777777" w:rsidR="003920BA" w:rsidRDefault="003920BA" w:rsidP="003920BA">
      <w:pPr>
        <w:pStyle w:val="Numeroituluettelo"/>
        <w:rPr>
          <w:ins w:id="480" w:author="Eklund Marjut" w:date="2025-12-08T09:28:00Z"/>
        </w:rPr>
      </w:pPr>
      <w:ins w:id="481" w:author="Eklund Marjut" w:date="2025-12-08T12:58:00Z">
        <w:r>
          <w:t>J</w:t>
        </w:r>
      </w:ins>
      <w:ins w:id="482" w:author="Eklund Marjut" w:date="2025-12-08T09:28:00Z">
        <w:r>
          <w:t>ärjestelmässä on tiedossa joko käyttäjän antamana tai järjestelmän päättelemänä tarvittavat hakuparametrit</w:t>
        </w:r>
      </w:ins>
    </w:p>
    <w:p w14:paraId="3B0B4CBF" w14:textId="77777777" w:rsidR="003920BA" w:rsidRPr="00F56839" w:rsidRDefault="003920BA" w:rsidP="003920BA">
      <w:pPr>
        <w:pStyle w:val="Numeroituluettelo"/>
        <w:rPr>
          <w:ins w:id="483" w:author="Eklund Marjut" w:date="2025-12-08T09:28:00Z"/>
        </w:rPr>
      </w:pPr>
      <w:ins w:id="484" w:author="Eklund Marjut" w:date="2025-12-08T09:28:00Z">
        <w:r>
          <w:t>Jos kyseessä on sivutetun hakutuloksen jatkohaku, järjestelmällä on tiedossa Potilastietovarannon palauttamat tiedot jatkohakua varten [LM4].</w:t>
        </w:r>
      </w:ins>
    </w:p>
    <w:p w14:paraId="3B8C02DE" w14:textId="77777777" w:rsidR="003920BA" w:rsidRDefault="003920BA" w:rsidP="003920BA">
      <w:pPr>
        <w:pStyle w:val="Otsikko2"/>
        <w:rPr>
          <w:ins w:id="485" w:author="Eklund Marjut" w:date="2025-12-08T09:28:00Z"/>
        </w:rPr>
      </w:pPr>
      <w:ins w:id="486" w:author="Eklund Marjut" w:date="2025-12-08T09:28:00Z">
        <w:r w:rsidRPr="009F703C">
          <w:t>Normaali tapahtumankulku</w:t>
        </w:r>
      </w:ins>
    </w:p>
    <w:p w14:paraId="0556E36E" w14:textId="77777777" w:rsidR="003920BA" w:rsidRDefault="003920BA" w:rsidP="003920BA">
      <w:pPr>
        <w:pStyle w:val="Numeroituluettelo"/>
        <w:rPr>
          <w:ins w:id="487" w:author="Eklund Marjut" w:date="2025-12-08T09:28:00Z"/>
        </w:rPr>
      </w:pPr>
      <w:ins w:id="488" w:author="Eklund Marjut" w:date="2025-12-08T09:28:00Z">
        <w:r>
          <w:t>Järjestelmä tuottaa hakusanoman tarvitsemat tiedot dokumentin HL7 Medical Records -sanomat mukaisesti [LM4, V1]</w:t>
        </w:r>
      </w:ins>
    </w:p>
    <w:p w14:paraId="715FB233" w14:textId="77777777" w:rsidR="003920BA" w:rsidRDefault="003920BA" w:rsidP="003920BA">
      <w:pPr>
        <w:pStyle w:val="Numeroituluettelo"/>
        <w:spacing w:after="0"/>
        <w:rPr>
          <w:ins w:id="489" w:author="Eklund Marjut" w:date="2025-12-08T09:28:00Z"/>
        </w:rPr>
      </w:pPr>
      <w:ins w:id="490" w:author="Eklund Marjut" w:date="2025-12-08T09:28:00Z">
        <w:r>
          <w:t xml:space="preserve">Järjestelmä muodostaa hakusanoman ja tekee haun </w:t>
        </w:r>
      </w:ins>
      <w:ins w:id="491" w:author="Eklund Marjut" w:date="2025-12-08T15:55:00Z">
        <w:r>
          <w:t>Potilastietovarannosta</w:t>
        </w:r>
      </w:ins>
      <w:ins w:id="492" w:author="Eklund Marjut" w:date="2025-12-08T09:28:00Z">
        <w:r>
          <w:t xml:space="preserve"> alikäyttötapauksen Hae tiedot mukaisesti. [V2]</w:t>
        </w:r>
      </w:ins>
    </w:p>
    <w:p w14:paraId="7F44340D" w14:textId="77777777" w:rsidR="003920BA" w:rsidRDefault="003920BA" w:rsidP="003920BA">
      <w:pPr>
        <w:pStyle w:val="Luettelokappale"/>
        <w:numPr>
          <w:ilvl w:val="0"/>
          <w:numId w:val="38"/>
        </w:numPr>
        <w:rPr>
          <w:ins w:id="493" w:author="Eklund Marjut" w:date="2025-12-08T09:28:00Z"/>
        </w:rPr>
      </w:pPr>
      <w:ins w:id="494" w:author="Eklund Marjut" w:date="2025-12-08T09:28:00Z">
        <w:r>
          <w:t xml:space="preserve">MR-sanoma on RCMR_IN100031FI </w:t>
        </w:r>
      </w:ins>
    </w:p>
    <w:p w14:paraId="768DDBB8" w14:textId="77777777" w:rsidR="003920BA" w:rsidRDefault="003920BA" w:rsidP="003920BA">
      <w:pPr>
        <w:pStyle w:val="Luettelokappale"/>
        <w:numPr>
          <w:ilvl w:val="0"/>
          <w:numId w:val="38"/>
        </w:numPr>
        <w:rPr>
          <w:ins w:id="495" w:author="Eklund Marjut" w:date="2025-12-08T15:57:00Z"/>
        </w:rPr>
      </w:pPr>
      <w:ins w:id="496" w:author="Eklund Marjut" w:date="2025-12-08T15:57:00Z">
        <w:r>
          <w:t>T</w:t>
        </w:r>
        <w:r w:rsidRPr="00092942">
          <w:t xml:space="preserve">ilanteessa A </w:t>
        </w:r>
        <w:r>
          <w:t>(</w:t>
        </w:r>
        <w:r w:rsidRPr="00092942">
          <w:t>PP</w:t>
        </w:r>
        <w:r>
          <w:t>C</w:t>
        </w:r>
        <w:r w:rsidRPr="00092942">
          <w:t xml:space="preserve">S1 </w:t>
        </w:r>
      </w:ins>
      <w:ins w:id="497" w:author="Eklund Marjut" w:date="2025-12-08T15:58:00Z">
        <w:r>
          <w:t>Keskeisten p</w:t>
        </w:r>
      </w:ins>
      <w:ins w:id="498" w:author="Eklund Marjut" w:date="2025-12-08T15:57:00Z">
        <w:r w:rsidRPr="00092942">
          <w:t>otilastietojen haku sosiaalihuoltoon [LK3]</w:t>
        </w:r>
        <w:r>
          <w:t>) on annettava seuraava tie</w:t>
        </w:r>
      </w:ins>
      <w:ins w:id="499" w:author="Eklund Marjut" w:date="2025-12-15T09:19:00Z">
        <w:r>
          <w:t>to</w:t>
        </w:r>
      </w:ins>
      <w:ins w:id="500" w:author="Eklund Marjut" w:date="2025-12-08T15:57:00Z">
        <w:r>
          <w:t xml:space="preserve"> alla kuvattujen yleisten tietojen lisäksi:</w:t>
        </w:r>
      </w:ins>
    </w:p>
    <w:p w14:paraId="3B330B91" w14:textId="77777777" w:rsidR="003920BA" w:rsidRDefault="003920BA" w:rsidP="003920BA">
      <w:pPr>
        <w:pStyle w:val="Luettelokappale"/>
        <w:numPr>
          <w:ilvl w:val="1"/>
          <w:numId w:val="38"/>
        </w:numPr>
        <w:rPr>
          <w:ins w:id="501" w:author="Eklund Marjut" w:date="2025-12-08T15:57:00Z"/>
        </w:rPr>
      </w:pPr>
      <w:ins w:id="502" w:author="Eklund Marjut" w:date="2025-12-08T15:57:00Z">
        <w:r w:rsidRPr="00092942">
          <w:t>Käyttötilanne: Toisen rekisterinpitäjän tietojen käyttö (3)</w:t>
        </w:r>
        <w:r>
          <w:t xml:space="preserve">, </w:t>
        </w:r>
        <w:r>
          <w:rPr>
            <w:rFonts w:ascii="Arial" w:hAnsi="Arial" w:cs="Arial"/>
            <w:color w:val="454545"/>
            <w:szCs w:val="20"/>
            <w:shd w:val="clear" w:color="auto" w:fill="FFFFFF"/>
          </w:rPr>
          <w:t>Palveluntuottajan laajaan rekisterinkäyttöoikeuteen perustuva käyttö (4)</w:t>
        </w:r>
        <w:r w:rsidRPr="00092942">
          <w:t xml:space="preserve"> tai Palveluntuottajan rekisterinkäyttöoikeuteen perustuva toisen rekisterinpitäjän tietojen käyttö (6) [LK15]</w:t>
        </w:r>
      </w:ins>
    </w:p>
    <w:p w14:paraId="304F9EE8" w14:textId="77777777" w:rsidR="003920BA" w:rsidRDefault="003920BA" w:rsidP="003920BA">
      <w:pPr>
        <w:pStyle w:val="Luettelokappale"/>
        <w:numPr>
          <w:ilvl w:val="0"/>
          <w:numId w:val="38"/>
        </w:numPr>
        <w:rPr>
          <w:ins w:id="503" w:author="Eklund Marjut" w:date="2025-12-08T15:58:00Z"/>
        </w:rPr>
      </w:pPr>
      <w:ins w:id="504" w:author="Eklund Marjut" w:date="2025-12-08T15:58:00Z">
        <w:r>
          <w:t>Tilanteessa B (</w:t>
        </w:r>
        <w:r w:rsidRPr="00092942">
          <w:t>PP</w:t>
        </w:r>
        <w:r>
          <w:t>C</w:t>
        </w:r>
        <w:r w:rsidRPr="00092942">
          <w:t>S</w:t>
        </w:r>
        <w:r>
          <w:t>2</w:t>
        </w:r>
        <w:r w:rsidRPr="00092942">
          <w:t xml:space="preserve"> </w:t>
        </w:r>
        <w:r w:rsidRPr="005D26A8">
          <w:t>Luovutusluvan ohittava keskeisten potilastietojen haku sosiaalihuoltoon</w:t>
        </w:r>
        <w:r>
          <w:t xml:space="preserve"> [LK3]) on annettava seuraavat tiedot alla kuvattujen yleisten tietojen lisäksi:</w:t>
        </w:r>
      </w:ins>
    </w:p>
    <w:p w14:paraId="798FECF7" w14:textId="77777777" w:rsidR="003920BA" w:rsidRDefault="003920BA" w:rsidP="003920BA">
      <w:pPr>
        <w:pStyle w:val="Luettelokappale"/>
        <w:numPr>
          <w:ilvl w:val="1"/>
          <w:numId w:val="38"/>
        </w:numPr>
        <w:rPr>
          <w:ins w:id="505" w:author="Eklund Marjut" w:date="2025-12-08T15:58:00Z"/>
        </w:rPr>
      </w:pPr>
      <w:ins w:id="506" w:author="Eklund Marjut" w:date="2025-12-08T15:58:00Z">
        <w:r w:rsidRPr="00092942">
          <w:t>Käyttötilanne: Toisen rekisterinpitäjän tietojen käyttö (3)</w:t>
        </w:r>
        <w:r>
          <w:t xml:space="preserve">, </w:t>
        </w:r>
        <w:r>
          <w:rPr>
            <w:rFonts w:ascii="Arial" w:hAnsi="Arial" w:cs="Arial"/>
            <w:color w:val="454545"/>
            <w:szCs w:val="20"/>
            <w:shd w:val="clear" w:color="auto" w:fill="FFFFFF"/>
          </w:rPr>
          <w:t>Palveluntuottajan laajaan rekisterinkäyttöoikeuteen perustuva käyttö (4)</w:t>
        </w:r>
        <w:r w:rsidRPr="00092942">
          <w:t xml:space="preserve"> tai Palveluntuottajan rekisterinkäyttöoikeuteen perustuva toisen rekisterinpitäjän tietojen käyttö (6) [LK15]</w:t>
        </w:r>
      </w:ins>
    </w:p>
    <w:p w14:paraId="2182B2E6" w14:textId="77777777" w:rsidR="003920BA" w:rsidRDefault="003920BA" w:rsidP="003920BA">
      <w:pPr>
        <w:pStyle w:val="Luettelokappale"/>
        <w:numPr>
          <w:ilvl w:val="1"/>
          <w:numId w:val="38"/>
        </w:numPr>
        <w:rPr>
          <w:ins w:id="507" w:author="Eklund Marjut" w:date="2025-12-08T15:58:00Z"/>
        </w:rPr>
      </w:pPr>
      <w:ins w:id="508" w:author="Eklund Marjut" w:date="2025-12-08T15:58:00Z">
        <w:r>
          <w:t>Laajan tiedonhaun peruste: koodiston mukainen arvo [LK16]</w:t>
        </w:r>
      </w:ins>
    </w:p>
    <w:p w14:paraId="2E15DC13" w14:textId="77777777" w:rsidR="003920BA" w:rsidRDefault="003920BA" w:rsidP="003920BA">
      <w:pPr>
        <w:pStyle w:val="Luettelokappale"/>
        <w:numPr>
          <w:ilvl w:val="0"/>
          <w:numId w:val="38"/>
        </w:numPr>
        <w:rPr>
          <w:ins w:id="509" w:author="Eklund Marjut" w:date="2025-12-08T15:59:00Z"/>
        </w:rPr>
      </w:pPr>
      <w:ins w:id="510" w:author="Eklund Marjut" w:date="2025-12-08T15:59:00Z">
        <w:r>
          <w:t>Tilanteessa C (</w:t>
        </w:r>
        <w:r w:rsidRPr="00092942">
          <w:t>PPBS</w:t>
        </w:r>
        <w:r>
          <w:t>3</w:t>
        </w:r>
        <w:r w:rsidRPr="00092942">
          <w:t xml:space="preserve"> </w:t>
        </w:r>
        <w:r w:rsidRPr="005D26A8">
          <w:t>Keskeisten potilastietojen haku sosiaalihuoltoon viranomaisen laajalla tiedonsaantioikeudella</w:t>
        </w:r>
        <w:r>
          <w:t xml:space="preserve"> [LK3]) on annettava seuraavat tiedot alla kuvattujen yleisten tietojen lisäksi:</w:t>
        </w:r>
      </w:ins>
    </w:p>
    <w:p w14:paraId="17A8996D" w14:textId="77777777" w:rsidR="003920BA" w:rsidRDefault="003920BA" w:rsidP="003920BA">
      <w:pPr>
        <w:pStyle w:val="Luettelokappale"/>
        <w:numPr>
          <w:ilvl w:val="1"/>
          <w:numId w:val="38"/>
        </w:numPr>
        <w:rPr>
          <w:ins w:id="511" w:author="Eklund Marjut" w:date="2025-12-08T15:59:00Z"/>
        </w:rPr>
      </w:pPr>
      <w:ins w:id="512" w:author="Eklund Marjut" w:date="2025-12-08T15:59:00Z">
        <w:r w:rsidRPr="00092942">
          <w:t>Käyttötilanne: Toisen rekisterinpitäjän tietojen käyttö (3)</w:t>
        </w:r>
        <w:r>
          <w:t xml:space="preserve"> </w:t>
        </w:r>
        <w:r w:rsidRPr="00092942">
          <w:t>tai Palveluntuottajan rekisterinkäyttöoikeuteen perustuva toisen rekisterinpitäjän tietojen käyttö (6) [LK15]</w:t>
        </w:r>
      </w:ins>
    </w:p>
    <w:p w14:paraId="3A1299E1" w14:textId="77777777" w:rsidR="003920BA" w:rsidRDefault="003920BA" w:rsidP="003920BA">
      <w:pPr>
        <w:pStyle w:val="Luettelokappale"/>
        <w:numPr>
          <w:ilvl w:val="1"/>
          <w:numId w:val="38"/>
        </w:numPr>
        <w:rPr>
          <w:ins w:id="513" w:author="Eklund Marjut" w:date="2025-12-08T15:58:00Z"/>
        </w:rPr>
      </w:pPr>
      <w:ins w:id="514" w:author="Eklund Marjut" w:date="2025-12-08T15:59:00Z">
        <w:r>
          <w:t>Laajan tiedonhaun peruste: koodiston mukainen arvo [LK16]</w:t>
        </w:r>
      </w:ins>
    </w:p>
    <w:p w14:paraId="76A617D0" w14:textId="77777777" w:rsidR="003920BA" w:rsidRDefault="003920BA" w:rsidP="003920BA">
      <w:pPr>
        <w:pStyle w:val="Luettelokappale"/>
        <w:numPr>
          <w:ilvl w:val="0"/>
          <w:numId w:val="38"/>
        </w:numPr>
        <w:rPr>
          <w:ins w:id="515" w:author="Eklund Marjut" w:date="2025-12-08T09:28:00Z"/>
        </w:rPr>
      </w:pPr>
      <w:ins w:id="516" w:author="Eklund Marjut" w:date="2025-12-08T09:28:00Z">
        <w:r>
          <w:t xml:space="preserve">Kattavuus: Haetaan aina viimeisimmät versiot (1)  </w:t>
        </w:r>
      </w:ins>
    </w:p>
    <w:p w14:paraId="5CEC86EA" w14:textId="77777777" w:rsidR="003920BA" w:rsidRDefault="003920BA" w:rsidP="003920BA">
      <w:pPr>
        <w:pStyle w:val="Luettelokappale"/>
        <w:numPr>
          <w:ilvl w:val="0"/>
          <w:numId w:val="38"/>
        </w:numPr>
        <w:rPr>
          <w:ins w:id="517" w:author="Eklund Marjut" w:date="2025-12-09T09:25:00Z"/>
        </w:rPr>
      </w:pPr>
      <w:ins w:id="518" w:author="Eklund Marjut" w:date="2025-12-09T09:25:00Z">
        <w:r>
          <w:t>Lisäksi tarvittaessa annetaan tiedot</w:t>
        </w:r>
      </w:ins>
    </w:p>
    <w:p w14:paraId="79009EB0" w14:textId="77777777" w:rsidR="003920BA" w:rsidRDefault="003920BA" w:rsidP="003920BA">
      <w:pPr>
        <w:pStyle w:val="Luettelokappale"/>
        <w:numPr>
          <w:ilvl w:val="1"/>
          <w:numId w:val="38"/>
        </w:numPr>
        <w:rPr>
          <w:ins w:id="519" w:author="Eklund Marjut" w:date="2025-12-09T09:26:00Z"/>
        </w:rPr>
      </w:pPr>
      <w:ins w:id="520" w:author="Eklund Marjut" w:date="2025-12-09T09:25:00Z">
        <w:r>
          <w:t>Yksityisillä organisaatioilla pakollinen tieto Liittymismalli, koodiston mukainen arvo [LK7]</w:t>
        </w:r>
      </w:ins>
    </w:p>
    <w:p w14:paraId="27D4C46B" w14:textId="77777777" w:rsidR="003920BA" w:rsidRDefault="003920BA" w:rsidP="003920BA">
      <w:pPr>
        <w:pStyle w:val="Luettelokappale"/>
        <w:numPr>
          <w:ilvl w:val="1"/>
          <w:numId w:val="38"/>
        </w:numPr>
        <w:rPr>
          <w:ins w:id="521" w:author="Eklund Marjut" w:date="2025-12-09T09:26:00Z"/>
        </w:rPr>
      </w:pPr>
      <w:ins w:id="522" w:author="Eklund Marjut" w:date="2025-12-09T09:26:00Z">
        <w:r>
          <w:t>Asiakastietojen katselun erityinen syy [LK17]</w:t>
        </w:r>
      </w:ins>
    </w:p>
    <w:p w14:paraId="288007BA" w14:textId="77777777" w:rsidR="003920BA" w:rsidRDefault="003920BA" w:rsidP="003920BA">
      <w:pPr>
        <w:pStyle w:val="Luettelokappale"/>
        <w:numPr>
          <w:ilvl w:val="1"/>
          <w:numId w:val="38"/>
        </w:numPr>
        <w:rPr>
          <w:ins w:id="523" w:author="Eklund Marjut" w:date="2025-12-09T09:25:00Z"/>
        </w:rPr>
      </w:pPr>
      <w:ins w:id="524" w:author="Eklund Marjut" w:date="2025-12-09T09:26:00Z">
        <w:r>
          <w:t>Palvelun järjestäjä, jos kyseessä on rekisterinkäyttöoikeudella tapahtunut haku [LM4]</w:t>
        </w:r>
      </w:ins>
    </w:p>
    <w:p w14:paraId="52B52FA7" w14:textId="77777777" w:rsidR="003920BA" w:rsidRDefault="003920BA" w:rsidP="003920BA">
      <w:pPr>
        <w:pStyle w:val="Luettelokappale"/>
        <w:numPr>
          <w:ilvl w:val="0"/>
          <w:numId w:val="38"/>
        </w:numPr>
        <w:rPr>
          <w:ins w:id="525" w:author="Eklund Marjut" w:date="2025-12-08T09:28:00Z"/>
        </w:rPr>
      </w:pPr>
      <w:ins w:id="526" w:author="Eklund Marjut" w:date="2025-12-08T09:28:00Z">
        <w:r>
          <w:t>Haku palauttaa tiedot asiakirjatasolla, hakua ei ole mahdollista kohdistaa metatietotasolla</w:t>
        </w:r>
      </w:ins>
    </w:p>
    <w:p w14:paraId="0BF205A5" w14:textId="77777777" w:rsidR="003920BA" w:rsidRDefault="003920BA" w:rsidP="003920BA">
      <w:pPr>
        <w:pStyle w:val="Luettelokappale"/>
        <w:numPr>
          <w:ilvl w:val="0"/>
          <w:numId w:val="38"/>
        </w:numPr>
        <w:rPr>
          <w:ins w:id="527" w:author="Eklund Marjut" w:date="2025-12-08T09:28:00Z"/>
        </w:rPr>
      </w:pPr>
      <w:ins w:id="528" w:author="Eklund Marjut" w:date="2025-12-08T09:28:00Z">
        <w:r>
          <w:t>Hakuparametrit: voidaan käyttää palvelupyynnöllä käytössä olevia parametreja [LM4]</w:t>
        </w:r>
      </w:ins>
    </w:p>
    <w:p w14:paraId="5ECF349A" w14:textId="77777777" w:rsidR="003920BA" w:rsidRDefault="003920BA" w:rsidP="003920BA">
      <w:pPr>
        <w:pStyle w:val="Luettelokappale"/>
        <w:numPr>
          <w:ilvl w:val="1"/>
          <w:numId w:val="5"/>
        </w:numPr>
        <w:rPr>
          <w:ins w:id="529" w:author="Eklund Marjut" w:date="2025-12-08T09:28:00Z"/>
        </w:rPr>
      </w:pPr>
      <w:ins w:id="530" w:author="Eklund Marjut" w:date="2025-12-08T09:28:00Z">
        <w:r>
          <w:t>pakollinen parametri henkilötunnus</w:t>
        </w:r>
      </w:ins>
    </w:p>
    <w:p w14:paraId="4E21D17C" w14:textId="77777777" w:rsidR="003920BA" w:rsidRDefault="003920BA" w:rsidP="003920BA">
      <w:pPr>
        <w:pStyle w:val="Luettelokappale"/>
        <w:numPr>
          <w:ilvl w:val="1"/>
          <w:numId w:val="5"/>
        </w:numPr>
        <w:rPr>
          <w:ins w:id="531" w:author="Eklund Marjut" w:date="2025-12-08T09:28:00Z"/>
        </w:rPr>
      </w:pPr>
      <w:ins w:id="532" w:author="Eklund Marjut" w:date="2025-12-08T09:28:00Z">
        <w:r>
          <w:t xml:space="preserve">pakollinen parametri </w:t>
        </w:r>
      </w:ins>
      <w:ins w:id="533" w:author="Eklund Marjut" w:date="2025-12-09T09:44:00Z">
        <w:r>
          <w:t xml:space="preserve">vähintään yksi </w:t>
        </w:r>
      </w:ins>
      <w:ins w:id="534" w:author="Eklund Marjut" w:date="2025-12-08T09:28:00Z">
        <w:r>
          <w:t>näkymätunnus</w:t>
        </w:r>
      </w:ins>
    </w:p>
    <w:p w14:paraId="026E5E36" w14:textId="77777777" w:rsidR="003920BA" w:rsidRDefault="003920BA" w:rsidP="003920BA">
      <w:pPr>
        <w:pStyle w:val="Luettelokappale"/>
        <w:numPr>
          <w:ilvl w:val="1"/>
          <w:numId w:val="5"/>
        </w:numPr>
        <w:rPr>
          <w:ins w:id="535" w:author="Eklund Marjut" w:date="2025-12-08T09:28:00Z"/>
        </w:rPr>
      </w:pPr>
      <w:ins w:id="536" w:author="Eklund Marjut" w:date="2025-12-08T09:28:00Z">
        <w:r>
          <w:t xml:space="preserve">tilanteessa </w:t>
        </w:r>
      </w:ins>
      <w:ins w:id="537" w:author="Eklund Marjut" w:date="2025-12-08T16:01:00Z">
        <w:r>
          <w:t>D</w:t>
        </w:r>
      </w:ins>
      <w:ins w:id="538" w:author="Eklund Marjut" w:date="2025-12-08T09:28:00Z">
        <w:r>
          <w:t xml:space="preserve"> (keskeisten terveystietojen koostetiedot) pakollinen parametri aikaväli. </w:t>
        </w:r>
      </w:ins>
    </w:p>
    <w:p w14:paraId="5F210120" w14:textId="77777777" w:rsidR="003920BA" w:rsidRDefault="003920BA" w:rsidP="003920BA">
      <w:pPr>
        <w:pStyle w:val="Luettelokappale"/>
        <w:numPr>
          <w:ilvl w:val="1"/>
          <w:numId w:val="5"/>
        </w:numPr>
        <w:rPr>
          <w:ins w:id="539" w:author="Eklund Marjut" w:date="2025-12-08T09:28:00Z"/>
        </w:rPr>
      </w:pPr>
      <w:ins w:id="540" w:author="Eklund Marjut" w:date="2025-12-08T09:28:00Z">
        <w:r>
          <w:t>tilante</w:t>
        </w:r>
      </w:ins>
      <w:ins w:id="541" w:author="Eklund Marjut" w:date="2025-12-08T16:01:00Z">
        <w:r>
          <w:t>e</w:t>
        </w:r>
      </w:ins>
      <w:ins w:id="542" w:author="Eklund Marjut" w:date="2025-12-08T09:28:00Z">
        <w:r>
          <w:t xml:space="preserve">ssa </w:t>
        </w:r>
      </w:ins>
      <w:ins w:id="543" w:author="Eklund Marjut" w:date="2025-12-08T16:01:00Z">
        <w:r>
          <w:t>E</w:t>
        </w:r>
      </w:ins>
      <w:ins w:id="544" w:author="Eklund Marjut" w:date="2025-12-08T09:28:00Z">
        <w:r>
          <w:t xml:space="preserve"> (terveys- ja hoitosuunnitelma) aikaväliä ei saa käyttää, jos haussa ei haeta lainkaan koostetietoja</w:t>
        </w:r>
      </w:ins>
    </w:p>
    <w:p w14:paraId="10351BB8" w14:textId="77777777" w:rsidR="003920BA" w:rsidRDefault="003920BA" w:rsidP="003920BA">
      <w:pPr>
        <w:pStyle w:val="Luettelokappale"/>
        <w:numPr>
          <w:ilvl w:val="1"/>
          <w:numId w:val="5"/>
        </w:numPr>
        <w:rPr>
          <w:ins w:id="545" w:author="Eklund Marjut" w:date="2025-12-08T09:28:00Z"/>
        </w:rPr>
      </w:pPr>
      <w:ins w:id="546" w:author="Eklund Marjut" w:date="2025-12-08T09:28:00Z">
        <w:r>
          <w:t xml:space="preserve">Kyselyssä voidaan antaa tieto, kuinka monta hakutulosta (koostemerkintää) halutaan palautettavaksi yhdellä sivulla. Mikäli sivukooksi annetaan </w:t>
        </w:r>
      </w:ins>
      <w:ins w:id="547" w:author="Eklund Marjut" w:date="2025-12-08T16:01:00Z">
        <w:r>
          <w:t>Potilastietovarannossa</w:t>
        </w:r>
      </w:ins>
      <w:ins w:id="548" w:author="Eklund Marjut" w:date="2025-12-08T09:28:00Z">
        <w:r>
          <w:t xml:space="preserve"> määriteltyä sivun ylärajaa suurempi arvo, Potilastietovaranto palauttaa korkeintaan ylärajan mukaisen määrän hakutuloksia / sivu. Sivukoko vaikuttaa vain palautuvien koosteasiakirjojen sisältöön, </w:t>
        </w:r>
      </w:ins>
      <w:ins w:id="549" w:author="Eklund Marjut" w:date="2025-12-08T16:03:00Z">
        <w:r>
          <w:t>ter</w:t>
        </w:r>
      </w:ins>
      <w:ins w:id="550" w:author="Eklund Marjut" w:date="2025-12-08T16:08:00Z">
        <w:r>
          <w:t>v</w:t>
        </w:r>
      </w:ins>
      <w:ins w:id="551" w:author="Eklund Marjut" w:date="2025-12-08T16:03:00Z">
        <w:r>
          <w:t xml:space="preserve">eys- ja hoitosuunnitelma ei </w:t>
        </w:r>
      </w:ins>
      <w:ins w:id="552" w:author="Eklund Marjut" w:date="2025-12-08T09:28:00Z">
        <w:r>
          <w:t>kuulu sivutuksen piiriin.  [LM4]</w:t>
        </w:r>
      </w:ins>
    </w:p>
    <w:p w14:paraId="60752C52" w14:textId="77777777" w:rsidR="003920BA" w:rsidRDefault="003920BA" w:rsidP="003920BA">
      <w:pPr>
        <w:pStyle w:val="Numeroituluettelo"/>
        <w:spacing w:after="0"/>
        <w:rPr>
          <w:ins w:id="553" w:author="Eklund Marjut" w:date="2025-12-08T09:28:00Z"/>
        </w:rPr>
      </w:pPr>
      <w:ins w:id="554" w:author="Eklund Marjut" w:date="2025-12-08T09:28:00Z">
        <w:r>
          <w:t>Järjestelmä vastaanottaa hakutuloksen [V3]</w:t>
        </w:r>
      </w:ins>
    </w:p>
    <w:p w14:paraId="0A3234C3" w14:textId="77777777" w:rsidR="003920BA" w:rsidRDefault="003920BA" w:rsidP="003920BA">
      <w:pPr>
        <w:pStyle w:val="Luettelokappale"/>
        <w:numPr>
          <w:ilvl w:val="0"/>
          <w:numId w:val="38"/>
        </w:numPr>
        <w:spacing w:before="0"/>
        <w:rPr>
          <w:ins w:id="555" w:author="Eklund Marjut" w:date="2025-12-08T09:28:00Z"/>
        </w:rPr>
      </w:pPr>
      <w:ins w:id="556" w:author="Eklund Marjut" w:date="2025-12-08T09:28:00Z">
        <w:r>
          <w:t>Haun tuloksena palautuu haun rajauksesta riippuen kaikki keskeiset terveystiedot mukaan lukien terveys- ja hoitosuunnitelma tai valittu keskeinen terveystieto</w:t>
        </w:r>
      </w:ins>
      <w:ins w:id="557" w:author="Eklund Marjut" w:date="2025-12-08T16:09:00Z">
        <w:r>
          <w:t xml:space="preserve"> </w:t>
        </w:r>
      </w:ins>
      <w:ins w:id="558" w:author="Eklund Marjut" w:date="2025-12-08T09:28:00Z">
        <w:r>
          <w:t>tai tieto siitä, ettei potilaalla ole palautettavia tietoja (</w:t>
        </w:r>
        <w:proofErr w:type="spellStart"/>
        <w:r>
          <w:t>not</w:t>
        </w:r>
        <w:proofErr w:type="spellEnd"/>
        <w:r>
          <w:t xml:space="preserve"> </w:t>
        </w:r>
        <w:proofErr w:type="spellStart"/>
        <w:r>
          <w:t>found</w:t>
        </w:r>
        <w:proofErr w:type="spellEnd"/>
        <w:r>
          <w:t>).</w:t>
        </w:r>
      </w:ins>
    </w:p>
    <w:p w14:paraId="431ED0B1" w14:textId="77777777" w:rsidR="003920BA" w:rsidRDefault="003920BA" w:rsidP="003920BA">
      <w:pPr>
        <w:pStyle w:val="Luettelokappale"/>
        <w:numPr>
          <w:ilvl w:val="0"/>
          <w:numId w:val="38"/>
        </w:numPr>
        <w:rPr>
          <w:ins w:id="559" w:author="Eklund Marjut" w:date="2025-12-08T09:28:00Z"/>
        </w:rPr>
      </w:pPr>
      <w:ins w:id="560" w:author="Eklund Marjut" w:date="2025-12-08T09:28:00Z">
        <w:r>
          <w:t xml:space="preserve">Keskeisten terveystietojen haussa </w:t>
        </w:r>
      </w:ins>
      <w:ins w:id="561" w:author="Eklund Marjut" w:date="2025-12-09T09:20:00Z">
        <w:r>
          <w:t>terveys- ja hoitosuunnitelmasta</w:t>
        </w:r>
      </w:ins>
      <w:ins w:id="562" w:author="Eklund Marjut" w:date="2025-12-09T09:21:00Z">
        <w:r>
          <w:t xml:space="preserve"> palautuu</w:t>
        </w:r>
      </w:ins>
      <w:ins w:id="563" w:author="Eklund Marjut" w:date="2025-12-08T09:28:00Z">
        <w:r>
          <w:t xml:space="preserve"> vain viimeisin</w:t>
        </w:r>
      </w:ins>
      <w:ins w:id="564" w:author="Eklund Marjut" w:date="2025-12-08T16:12:00Z">
        <w:r>
          <w:t xml:space="preserve"> </w:t>
        </w:r>
      </w:ins>
      <w:ins w:id="565" w:author="Eklund Marjut" w:date="2025-12-08T09:28:00Z">
        <w:r>
          <w:t xml:space="preserve">versio (vrt. luovutushaut, jotka voivat palauttaa </w:t>
        </w:r>
      </w:ins>
      <w:ins w:id="566" w:author="Eklund Marjut" w:date="2025-12-09T09:21:00Z">
        <w:r>
          <w:t>terveys- ja hoitosuunnitelmasta</w:t>
        </w:r>
      </w:ins>
      <w:ins w:id="567" w:author="Eklund Marjut" w:date="2025-12-08T09:28:00Z">
        <w:r>
          <w:t xml:space="preserve"> useita eri aikoina syntyneitä kappaleita). </w:t>
        </w:r>
      </w:ins>
    </w:p>
    <w:p w14:paraId="1038E474" w14:textId="77777777" w:rsidR="003920BA" w:rsidRDefault="003920BA" w:rsidP="003920BA">
      <w:pPr>
        <w:pStyle w:val="Luettelokappale"/>
        <w:numPr>
          <w:ilvl w:val="0"/>
          <w:numId w:val="38"/>
        </w:numPr>
        <w:rPr>
          <w:ins w:id="568" w:author="Eklund Marjut" w:date="2025-12-08T16:13:00Z"/>
        </w:rPr>
      </w:pPr>
      <w:ins w:id="569" w:author="Eklund Marjut" w:date="2025-12-08T09:28:00Z">
        <w:r>
          <w:t xml:space="preserve">Jos haun tulosta ei pystytä palauttamaan kokonaisuudessaan yhdellä hakukerralla, Potilastietovaranto palauttaa sivutetun vastauksen sekä tiedot jatkokyselyä varten [LM4]  </w:t>
        </w:r>
      </w:ins>
    </w:p>
    <w:p w14:paraId="71A0FAEC" w14:textId="77777777" w:rsidR="003920BA" w:rsidRDefault="003920BA" w:rsidP="003920BA">
      <w:pPr>
        <w:pStyle w:val="Luettelokappale"/>
        <w:numPr>
          <w:ilvl w:val="0"/>
          <w:numId w:val="38"/>
        </w:numPr>
        <w:rPr>
          <w:ins w:id="570" w:author="Eklund Marjut" w:date="2025-12-08T16:13:00Z"/>
        </w:rPr>
      </w:pPr>
      <w:ins w:id="571" w:author="Eklund Marjut" w:date="2025-12-08T16:13:00Z">
        <w:r>
          <w:t xml:space="preserve">Tilanteessa A (PPCS1): Mikäli toimialojen välinen luovutuslupa puuttuu, palautetaan järjestelmälle paluusanomassa tieto luovutusluvan puuttumisesta. </w:t>
        </w:r>
      </w:ins>
      <w:ins w:id="572" w:author="Eklund Marjut" w:date="2025-12-09T09:49:00Z">
        <w:r>
          <w:br/>
        </w:r>
      </w:ins>
      <w:ins w:id="573" w:author="Eklund Marjut" w:date="2025-12-09T09:23:00Z">
        <w:r>
          <w:t xml:space="preserve">Terveys- ja hoitosuunnitelmaa ei palauteta lainkaan, jos </w:t>
        </w:r>
      </w:ins>
      <w:ins w:id="574" w:author="Eklund Marjut" w:date="2025-12-09T09:24:00Z">
        <w:r>
          <w:t xml:space="preserve">uusimman version palauttaminen ei ole luovutusluvan perusteella sallittu. </w:t>
        </w:r>
      </w:ins>
    </w:p>
    <w:p w14:paraId="47C72632" w14:textId="77777777" w:rsidR="003920BA" w:rsidRDefault="003920BA" w:rsidP="003920BA">
      <w:pPr>
        <w:ind w:left="2118"/>
        <w:rPr>
          <w:ins w:id="575" w:author="Eklund Marjut" w:date="2025-12-08T09:28:00Z"/>
        </w:rPr>
      </w:pPr>
    </w:p>
    <w:p w14:paraId="3E112CBF" w14:textId="77777777" w:rsidR="003920BA" w:rsidRDefault="003920BA" w:rsidP="003920BA">
      <w:pPr>
        <w:pStyle w:val="Numeroituluettelo"/>
        <w:rPr>
          <w:ins w:id="576" w:author="Eklund Marjut" w:date="2025-12-08T09:28:00Z"/>
        </w:rPr>
      </w:pPr>
      <w:ins w:id="577" w:author="Eklund Marjut" w:date="2025-12-08T09:28:00Z">
        <w:r>
          <w:t>Järjestelmä käsittelee haettuja tietoja oman säännöstönsä mukaisesti.</w:t>
        </w:r>
      </w:ins>
    </w:p>
    <w:p w14:paraId="33EE7A66" w14:textId="77777777" w:rsidR="003920BA" w:rsidRPr="00F56839" w:rsidRDefault="003920BA" w:rsidP="003920BA">
      <w:pPr>
        <w:pStyle w:val="Numeroituluettelo"/>
        <w:rPr>
          <w:ins w:id="578" w:author="Eklund Marjut" w:date="2025-12-08T09:28:00Z"/>
        </w:rPr>
      </w:pPr>
      <w:ins w:id="579" w:author="Eklund Marjut" w:date="2025-12-08T09:28:00Z">
        <w:r>
          <w:t>Käyttötapaus päättyy.</w:t>
        </w:r>
      </w:ins>
    </w:p>
    <w:p w14:paraId="5EDA5AD1" w14:textId="77777777" w:rsidR="003920BA" w:rsidRDefault="003920BA" w:rsidP="003920BA">
      <w:pPr>
        <w:pStyle w:val="Otsikko2"/>
        <w:rPr>
          <w:ins w:id="580" w:author="Eklund Marjut" w:date="2025-12-08T09:28:00Z"/>
        </w:rPr>
      </w:pPr>
      <w:ins w:id="581" w:author="Eklund Marjut" w:date="2025-12-08T09:28:00Z">
        <w:r w:rsidRPr="009F703C">
          <w:t>Virhetilanteet</w:t>
        </w:r>
      </w:ins>
    </w:p>
    <w:p w14:paraId="79DAF3DE" w14:textId="77777777" w:rsidR="003920BA" w:rsidRDefault="003920BA" w:rsidP="003920BA">
      <w:pPr>
        <w:pStyle w:val="Leipteksti"/>
        <w:spacing w:after="0"/>
        <w:rPr>
          <w:ins w:id="582" w:author="Eklund Marjut" w:date="2025-12-08T09:28:00Z"/>
        </w:rPr>
      </w:pPr>
      <w:ins w:id="583" w:author="Eklund Marjut" w:date="2025-12-08T09:28:00Z">
        <w:r>
          <w:t>V1 Hakusanoman tarvitsemien tietojen tuottaminen ei onnistu. Järjestelmä antaa ilmoituksen käyttäjälle tai tallentaa tiedon jatkokäsittelyä varten. Käyttötapaus päättyy.</w:t>
        </w:r>
      </w:ins>
    </w:p>
    <w:p w14:paraId="5FCA73B9" w14:textId="77777777" w:rsidR="003920BA" w:rsidRDefault="003920BA" w:rsidP="003920BA">
      <w:pPr>
        <w:pStyle w:val="Leipteksti"/>
        <w:spacing w:after="0"/>
        <w:rPr>
          <w:ins w:id="584" w:author="Eklund Marjut" w:date="2025-12-08T09:28:00Z"/>
        </w:rPr>
      </w:pPr>
      <w:ins w:id="585" w:author="Eklund Marjut" w:date="2025-12-08T09:28:00Z">
        <w:r>
          <w:t>V2 Hakusanoman muodostaminen ei onnistu. Järjestelmä antaa ilmoituksen käyttäjälle tai tallentaa tiedon jatkokäsittelyä varten. Käyttötapaus päättyy.</w:t>
        </w:r>
      </w:ins>
    </w:p>
    <w:p w14:paraId="74C66595" w14:textId="77777777" w:rsidR="003920BA" w:rsidRPr="00190381" w:rsidRDefault="003920BA" w:rsidP="003920BA">
      <w:pPr>
        <w:pStyle w:val="Leipteksti"/>
        <w:rPr>
          <w:ins w:id="586" w:author="Eklund Marjut" w:date="2025-12-08T09:28:00Z"/>
        </w:rPr>
      </w:pPr>
      <w:ins w:id="587" w:author="Eklund Marjut" w:date="2025-12-08T09:28:00Z">
        <w:r>
          <w:t>V3 Haun tuloksen vastaanottaminen ei onnistu. Järjestelmä antaa ilmoituksen käyttäjälle tai tallentaa tiedon jatkokäsittelyä varten. Käyttötapaus päättyy.</w:t>
        </w:r>
      </w:ins>
    </w:p>
    <w:p w14:paraId="7A33FC1D" w14:textId="77777777" w:rsidR="003920BA" w:rsidRDefault="003920BA" w:rsidP="003920BA">
      <w:pPr>
        <w:pStyle w:val="Otsikko2"/>
        <w:rPr>
          <w:ins w:id="588" w:author="Eklund Marjut" w:date="2025-12-08T09:28:00Z"/>
        </w:rPr>
      </w:pPr>
      <w:ins w:id="589" w:author="Eklund Marjut" w:date="2025-12-08T09:28:00Z">
        <w:r>
          <w:t>Lisätiedot</w:t>
        </w:r>
      </w:ins>
    </w:p>
    <w:p w14:paraId="375BCF75" w14:textId="77777777" w:rsidR="003920BA" w:rsidRDefault="003920BA" w:rsidP="003920BA">
      <w:pPr>
        <w:pStyle w:val="Leipteksti"/>
        <w:rPr>
          <w:ins w:id="590" w:author="Eklund Marjut" w:date="2025-12-08T16:13:00Z"/>
        </w:rPr>
      </w:pPr>
      <w:ins w:id="591" w:author="Eklund Marjut" w:date="2025-12-08T16:13:00Z">
        <w:r w:rsidRPr="00B972D2">
          <w:t xml:space="preserve">LT1 </w:t>
        </w:r>
        <w:r>
          <w:t xml:space="preserve">Toimialojen välisen tietojen luovuttamisen periaatteet on kuvattu dokumentissa </w:t>
        </w:r>
        <w:r w:rsidRPr="00FC4953">
          <w:t>Asiakas- ja potilastietojen luovutustenhallinnan yleiskuvaus</w:t>
        </w:r>
        <w:r>
          <w:t xml:space="preserve"> [LM13].</w:t>
        </w:r>
      </w:ins>
    </w:p>
    <w:p w14:paraId="58329D22" w14:textId="77777777" w:rsidR="003920BA" w:rsidRDefault="003920BA" w:rsidP="003920BA">
      <w:pPr>
        <w:pStyle w:val="Leipteksti"/>
        <w:rPr>
          <w:ins w:id="592" w:author="Eklund Marjut" w:date="2025-12-08T16:13:00Z"/>
        </w:rPr>
      </w:pPr>
      <w:ins w:id="593" w:author="Eklund Marjut" w:date="2025-12-08T16:13:00Z">
        <w:r>
          <w:t>LT2 Toimialojen välisen luovutusluvan</w:t>
        </w:r>
      </w:ins>
      <w:ins w:id="594" w:author="Eklund Marjut" w:date="2025-12-15T13:16:00Z">
        <w:r>
          <w:t xml:space="preserve"> (luvan luovuttaa potilastietoja sosiaalihuoltoon)</w:t>
        </w:r>
      </w:ins>
      <w:ins w:id="595" w:author="Eklund Marjut" w:date="2025-12-08T16:13:00Z">
        <w:r>
          <w:t xml:space="preserve"> käsittelyn periaatteet on kuvattu dokumentissa </w:t>
        </w:r>
        <w:r w:rsidRPr="00775C04">
          <w:t>Sosiaali- ja terveydenhuollon tahdonilmaisuja käsittelevien tietojärjestelmien vaatimukset ja toiminnallinen määrittely</w:t>
        </w:r>
        <w:r>
          <w:t xml:space="preserve"> [LM14].</w:t>
        </w:r>
        <w:r>
          <w:br/>
          <w:t xml:space="preserve">Toimialojen välinen luovutuslupa toteutetaan FHIR-standardin mukaisesti, eikä sitä kuvata tässä dokumentissa. Luovutusluvan tietosisältö, tallennus ja haku on kuvattu Simplifier-soveltamisoppaassa [LM15]. </w:t>
        </w:r>
      </w:ins>
    </w:p>
    <w:p w14:paraId="28C31531" w14:textId="77777777" w:rsidR="003920BA" w:rsidRDefault="003920BA" w:rsidP="003920BA">
      <w:pPr>
        <w:pStyle w:val="Leipteksti"/>
        <w:rPr>
          <w:ins w:id="596" w:author="Eklund Marjut" w:date="2025-12-08T16:13:00Z"/>
        </w:rPr>
      </w:pPr>
      <w:ins w:id="597" w:author="Eklund Marjut" w:date="2025-12-08T16:13:00Z">
        <w:r>
          <w:t>LT3 Perusteet luovutusluvan ohittavalle haulle on kuvattu dokumentissa Potilastietovarannon toiminnalliset vaatimukset sosiaali- ja terveydenhuollon tietojärjestelmille [LM1].</w:t>
        </w:r>
      </w:ins>
    </w:p>
    <w:p w14:paraId="5F10CB98" w14:textId="77777777" w:rsidR="003920BA" w:rsidRDefault="003920BA" w:rsidP="003920BA">
      <w:pPr>
        <w:pStyle w:val="Leipteksti"/>
        <w:rPr>
          <w:ins w:id="598" w:author="Eklund Marjut" w:date="2025-12-08T16:13:00Z"/>
        </w:rPr>
      </w:pPr>
      <w:ins w:id="599" w:author="Eklund Marjut" w:date="2025-12-08T16:13:00Z">
        <w:r>
          <w:t>LT4 Perusteet viranomaisen tekemälle haulle on kuvattu dokumentissa Potilastietovarannon toiminnalliset vaatimukset sosiaali- ja terveydenhuollon tietojärjestelmille [LM1].</w:t>
        </w:r>
      </w:ins>
    </w:p>
    <w:p w14:paraId="225F7B69" w14:textId="77777777" w:rsidR="003920BA" w:rsidRPr="00EF6315" w:rsidRDefault="003920BA" w:rsidP="003920BA">
      <w:pPr>
        <w:rPr>
          <w:ins w:id="600" w:author="Eklund Marjut" w:date="2025-11-20T13:32:00Z"/>
          <w:color w:val="FF0000"/>
          <w:szCs w:val="20"/>
        </w:rPr>
      </w:pPr>
    </w:p>
    <w:p w14:paraId="440E21EB" w14:textId="77777777" w:rsidR="003920BA" w:rsidRDefault="003920BA" w:rsidP="003920BA">
      <w:pPr>
        <w:pStyle w:val="Leipteksti"/>
        <w:rPr>
          <w:ins w:id="601" w:author="Eklund Marjut" w:date="2025-11-20T13:29:00Z"/>
        </w:rPr>
      </w:pPr>
    </w:p>
    <w:p w14:paraId="6D3805BE" w14:textId="77777777" w:rsidR="003920BA" w:rsidRPr="00335DFB" w:rsidRDefault="003920BA" w:rsidP="003920BA">
      <w:pPr>
        <w:pStyle w:val="Leipteksti"/>
        <w:rPr>
          <w:ins w:id="602" w:author="Eklund Marjut" w:date="2025-11-20T13:29:00Z"/>
        </w:rPr>
      </w:pPr>
    </w:p>
    <w:p w14:paraId="19412DE8" w14:textId="77777777" w:rsidR="003920BA" w:rsidRDefault="003920BA" w:rsidP="003920BA">
      <w:pPr>
        <w:rPr>
          <w:ins w:id="603" w:author="Eklund Marjut" w:date="2025-12-08T08:30:00Z"/>
          <w:rFonts w:asciiTheme="majorHAnsi" w:eastAsiaTheme="majorEastAsia" w:hAnsiTheme="majorHAnsi" w:cstheme="majorBidi"/>
          <w:bCs/>
          <w:sz w:val="32"/>
          <w:szCs w:val="28"/>
        </w:rPr>
      </w:pPr>
      <w:ins w:id="604" w:author="Eklund Marjut" w:date="2025-12-08T08:30:00Z">
        <w:r>
          <w:br w:type="page"/>
        </w:r>
      </w:ins>
    </w:p>
    <w:p w14:paraId="748AD5B3" w14:textId="77777777" w:rsidR="003920BA" w:rsidRDefault="003920BA" w:rsidP="003920BA">
      <w:pPr>
        <w:pStyle w:val="Otsikko1"/>
        <w:rPr>
          <w:ins w:id="605" w:author="Eklund Marjut" w:date="2025-12-08T10:41:00Z"/>
        </w:rPr>
      </w:pPr>
      <w:bookmarkStart w:id="606" w:name="_Toc216782575"/>
      <w:ins w:id="607" w:author="Eklund Marjut" w:date="2025-11-20T13:29:00Z">
        <w:r>
          <w:t>Hae vanhoja potilastietoja sosiaalihuoltoon</w:t>
        </w:r>
      </w:ins>
      <w:bookmarkEnd w:id="606"/>
    </w:p>
    <w:p w14:paraId="0D352B9E" w14:textId="77777777" w:rsidR="003920BA" w:rsidRDefault="003920BA" w:rsidP="003920BA">
      <w:pPr>
        <w:pStyle w:val="Otsikko2"/>
        <w:rPr>
          <w:ins w:id="608" w:author="Eklund Marjut" w:date="2025-12-08T10:41:00Z"/>
        </w:rPr>
      </w:pPr>
      <w:ins w:id="609" w:author="Eklund Marjut" w:date="2025-12-08T10:41:00Z">
        <w:r w:rsidRPr="009F703C">
          <w:t>Käyttötapauksen yleiskuvaus ja lopputulos</w:t>
        </w:r>
      </w:ins>
    </w:p>
    <w:p w14:paraId="4BD6FBFA" w14:textId="77777777" w:rsidR="003920BA" w:rsidRDefault="003920BA" w:rsidP="003920BA">
      <w:pPr>
        <w:pStyle w:val="Leipteksti"/>
        <w:rPr>
          <w:ins w:id="610" w:author="Eklund Marjut" w:date="2025-11-20T13:39:00Z"/>
          <w:szCs w:val="20"/>
        </w:rPr>
      </w:pPr>
      <w:ins w:id="611" w:author="Eklund Marjut" w:date="2025-11-20T13:33:00Z">
        <w:r>
          <w:rPr>
            <w:szCs w:val="20"/>
          </w:rPr>
          <w:t xml:space="preserve">Käyttötapaus kuvaa </w:t>
        </w:r>
      </w:ins>
      <w:ins w:id="612" w:author="Eklund Marjut" w:date="2025-11-20T14:42:00Z">
        <w:r>
          <w:rPr>
            <w:szCs w:val="20"/>
          </w:rPr>
          <w:t>vanhoje</w:t>
        </w:r>
      </w:ins>
      <w:ins w:id="613" w:author="Eklund Marjut" w:date="2025-11-20T14:43:00Z">
        <w:r>
          <w:rPr>
            <w:szCs w:val="20"/>
          </w:rPr>
          <w:t xml:space="preserve">n </w:t>
        </w:r>
      </w:ins>
      <w:ins w:id="614" w:author="Eklund Marjut" w:date="2025-11-20T13:36:00Z">
        <w:r>
          <w:rPr>
            <w:szCs w:val="20"/>
          </w:rPr>
          <w:t xml:space="preserve">potilastietojen haun sosiaalihuollon </w:t>
        </w:r>
      </w:ins>
      <w:ins w:id="615" w:author="Eklund Marjut" w:date="2025-11-20T15:52:00Z">
        <w:r>
          <w:rPr>
            <w:szCs w:val="20"/>
          </w:rPr>
          <w:t>organisaa</w:t>
        </w:r>
      </w:ins>
      <w:ins w:id="616" w:author="Eklund Marjut" w:date="2025-11-21T08:13:00Z">
        <w:r>
          <w:rPr>
            <w:szCs w:val="20"/>
          </w:rPr>
          <w:t>t</w:t>
        </w:r>
      </w:ins>
      <w:ins w:id="617" w:author="Eklund Marjut" w:date="2025-11-20T15:52:00Z">
        <w:r>
          <w:rPr>
            <w:szCs w:val="20"/>
          </w:rPr>
          <w:t xml:space="preserve">ion </w:t>
        </w:r>
      </w:ins>
      <w:ins w:id="618" w:author="Eklund Marjut" w:date="2025-11-20T13:36:00Z">
        <w:r>
          <w:rPr>
            <w:szCs w:val="20"/>
          </w:rPr>
          <w:t>käyttöön. Kyseessä on luovutushaku</w:t>
        </w:r>
      </w:ins>
      <w:ins w:id="619" w:author="Eklund Marjut" w:date="2025-11-20T13:37:00Z">
        <w:r>
          <w:rPr>
            <w:szCs w:val="20"/>
          </w:rPr>
          <w:t>, joka kohdistuu</w:t>
        </w:r>
      </w:ins>
      <w:ins w:id="620" w:author="Eklund Marjut" w:date="2025-11-20T14:44:00Z">
        <w:r>
          <w:rPr>
            <w:szCs w:val="20"/>
          </w:rPr>
          <w:t xml:space="preserve"> Potilastietovarannossa kaikkien rekisterinpitäjien </w:t>
        </w:r>
      </w:ins>
      <w:ins w:id="621" w:author="Eklund Marjut" w:date="2025-11-20T13:37:00Z">
        <w:r>
          <w:rPr>
            <w:szCs w:val="20"/>
          </w:rPr>
          <w:t>ennen Kanta-käyttöön</w:t>
        </w:r>
      </w:ins>
      <w:ins w:id="622" w:author="Eklund Marjut" w:date="2025-11-20T13:38:00Z">
        <w:r>
          <w:rPr>
            <w:szCs w:val="20"/>
          </w:rPr>
          <w:t>ottoa syntyneisiin hoitoasiakirjoihin tai niiden kuvailutietoihin. Vanhoja potilastietoja voidaan hakea sosiaalihuoltoon vain viran</w:t>
        </w:r>
      </w:ins>
      <w:ins w:id="623" w:author="Eklund Marjut" w:date="2025-11-20T13:39:00Z">
        <w:r>
          <w:rPr>
            <w:szCs w:val="20"/>
          </w:rPr>
          <w:t>omaisen laajan tiedonsaantioikeuden perusteella.</w:t>
        </w:r>
      </w:ins>
      <w:ins w:id="624" w:author="Eklund Marjut" w:date="2025-11-20T14:41:00Z">
        <w:r>
          <w:rPr>
            <w:szCs w:val="20"/>
          </w:rPr>
          <w:t xml:space="preserve"> Haussa ei huomioida terveydenhuollon </w:t>
        </w:r>
      </w:ins>
      <w:ins w:id="625" w:author="Eklund Marjut" w:date="2025-11-20T14:42:00Z">
        <w:r>
          <w:rPr>
            <w:szCs w:val="20"/>
          </w:rPr>
          <w:t>luovutuskieltoja eikä toimialat ylittävän luovutuksen luovutuslupaa</w:t>
        </w:r>
      </w:ins>
      <w:ins w:id="626" w:author="Eklund Marjut" w:date="2025-11-20T15:51:00Z">
        <w:r>
          <w:rPr>
            <w:szCs w:val="20"/>
          </w:rPr>
          <w:t>. Sosia</w:t>
        </w:r>
      </w:ins>
      <w:ins w:id="627" w:author="Eklund Marjut" w:date="2025-11-20T15:52:00Z">
        <w:r>
          <w:rPr>
            <w:szCs w:val="20"/>
          </w:rPr>
          <w:t>alihuollosta tehtäv</w:t>
        </w:r>
      </w:ins>
      <w:ins w:id="628" w:author="Eklund Marjut" w:date="2025-11-21T08:22:00Z">
        <w:r>
          <w:rPr>
            <w:szCs w:val="20"/>
          </w:rPr>
          <w:t>ä</w:t>
        </w:r>
      </w:ins>
      <w:ins w:id="629" w:author="Eklund Marjut" w:date="2025-11-20T15:52:00Z">
        <w:r>
          <w:rPr>
            <w:szCs w:val="20"/>
          </w:rPr>
          <w:t>ss</w:t>
        </w:r>
      </w:ins>
      <w:ins w:id="630" w:author="Eklund Marjut" w:date="2025-11-21T08:22:00Z">
        <w:r>
          <w:rPr>
            <w:szCs w:val="20"/>
          </w:rPr>
          <w:t>ä</w:t>
        </w:r>
      </w:ins>
      <w:ins w:id="631" w:author="Eklund Marjut" w:date="2025-11-20T15:52:00Z">
        <w:r>
          <w:rPr>
            <w:szCs w:val="20"/>
          </w:rPr>
          <w:t xml:space="preserve"> potilastietojen haussa hoitosuhdetta ei todenneta Potilastietovarannossa, vaan asiallinen yhteys tarkastetaan Sosiaalihuo</w:t>
        </w:r>
      </w:ins>
      <w:ins w:id="632" w:author="Eklund Marjut" w:date="2025-11-21T08:22:00Z">
        <w:r>
          <w:rPr>
            <w:szCs w:val="20"/>
          </w:rPr>
          <w:t>l</w:t>
        </w:r>
      </w:ins>
      <w:ins w:id="633" w:author="Eklund Marjut" w:date="2025-11-20T15:52:00Z">
        <w:r>
          <w:rPr>
            <w:szCs w:val="20"/>
          </w:rPr>
          <w:t>lo</w:t>
        </w:r>
      </w:ins>
      <w:ins w:id="634" w:author="Eklund Marjut" w:date="2025-11-20T15:53:00Z">
        <w:r>
          <w:rPr>
            <w:szCs w:val="20"/>
          </w:rPr>
          <w:t xml:space="preserve">n asiakastietovarannon säännöin. </w:t>
        </w:r>
      </w:ins>
      <w:ins w:id="635" w:author="Eklund Marjut" w:date="2025-12-08T09:09:00Z">
        <w:r>
          <w:rPr>
            <w:szCs w:val="20"/>
          </w:rPr>
          <w:t>[LT1, LT2]</w:t>
        </w:r>
      </w:ins>
    </w:p>
    <w:p w14:paraId="118D8CC6" w14:textId="77777777" w:rsidR="003920BA" w:rsidRDefault="003920BA" w:rsidP="003920BA">
      <w:pPr>
        <w:pStyle w:val="Leipteksti"/>
        <w:spacing w:after="0"/>
        <w:rPr>
          <w:ins w:id="636" w:author="Eklund Marjut" w:date="2025-11-20T13:41:00Z"/>
          <w:szCs w:val="20"/>
        </w:rPr>
      </w:pPr>
      <w:ins w:id="637" w:author="Eklund Marjut" w:date="2025-11-21T08:17:00Z">
        <w:r>
          <w:rPr>
            <w:szCs w:val="20"/>
          </w:rPr>
          <w:t>Hakutilanteet</w:t>
        </w:r>
      </w:ins>
      <w:ins w:id="638" w:author="Eklund Marjut" w:date="2025-11-20T13:39:00Z">
        <w:r>
          <w:rPr>
            <w:szCs w:val="20"/>
          </w:rPr>
          <w:t xml:space="preserve">: </w:t>
        </w:r>
      </w:ins>
    </w:p>
    <w:p w14:paraId="7E5E516E" w14:textId="77777777" w:rsidR="003920BA" w:rsidRDefault="003920BA" w:rsidP="003920BA">
      <w:pPr>
        <w:pStyle w:val="Leipteksti"/>
        <w:numPr>
          <w:ilvl w:val="0"/>
          <w:numId w:val="58"/>
        </w:numPr>
        <w:spacing w:after="0"/>
        <w:rPr>
          <w:ins w:id="639" w:author="Eklund Marjut" w:date="2025-11-20T13:41:00Z"/>
        </w:rPr>
      </w:pPr>
      <w:ins w:id="640" w:author="Eklund Marjut" w:date="2025-11-20T13:41:00Z">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ins>
    </w:p>
    <w:p w14:paraId="0366F06F" w14:textId="77777777" w:rsidR="003920BA" w:rsidRDefault="003920BA" w:rsidP="003920BA">
      <w:pPr>
        <w:pStyle w:val="Leipteksti"/>
        <w:numPr>
          <w:ilvl w:val="0"/>
          <w:numId w:val="58"/>
        </w:numPr>
        <w:rPr>
          <w:ins w:id="641" w:author="Eklund Marjut" w:date="2025-11-20T13:41:00Z"/>
        </w:rPr>
      </w:pPr>
      <w:ins w:id="642" w:author="Eklund Marjut" w:date="2025-11-20T13:41:00Z">
        <w:r>
          <w:t>Asiakirjojen haku. Haun tuloksena palautuu hoitoasiakirjoja ja/tai palvelutapahtuma-asiakirjoja.</w:t>
        </w:r>
      </w:ins>
    </w:p>
    <w:p w14:paraId="1F229563" w14:textId="77777777" w:rsidR="003920BA" w:rsidRDefault="003920BA" w:rsidP="003920BA">
      <w:pPr>
        <w:pStyle w:val="Leipteksti"/>
        <w:spacing w:after="0"/>
        <w:rPr>
          <w:ins w:id="643" w:author="Eklund Marjut" w:date="2025-11-20T13:44:00Z"/>
        </w:rPr>
      </w:pPr>
      <w:ins w:id="644" w:author="Eklund Marjut" w:date="2025-11-20T13:44:00Z">
        <w:r>
          <w:t>Haku rajautuu tässä käyttötapauksessa potilaan mukaan:</w:t>
        </w:r>
      </w:ins>
    </w:p>
    <w:p w14:paraId="0CC9C040" w14:textId="77777777" w:rsidR="003920BA" w:rsidRDefault="003920BA" w:rsidP="003920BA">
      <w:pPr>
        <w:pStyle w:val="Luettelokappale"/>
        <w:numPr>
          <w:ilvl w:val="0"/>
          <w:numId w:val="38"/>
        </w:numPr>
        <w:spacing w:before="0"/>
        <w:rPr>
          <w:ins w:id="645" w:author="Eklund Marjut" w:date="2025-11-21T09:02:00Z"/>
        </w:rPr>
      </w:pPr>
      <w:ins w:id="646" w:author="Eklund Marjut" w:date="2025-11-20T13:44:00Z">
        <w:r>
          <w:t xml:space="preserve">Haetaan yhden potilaan tiedot: </w:t>
        </w:r>
      </w:ins>
      <w:ins w:id="647" w:author="Eklund Marjut" w:date="2025-11-20T14:48:00Z">
        <w:r>
          <w:t xml:space="preserve">Potilastietoja </w:t>
        </w:r>
      </w:ins>
      <w:ins w:id="648" w:author="Eklund Marjut" w:date="2025-11-20T14:49:00Z">
        <w:r>
          <w:t xml:space="preserve">voidaan luovutushaussa </w:t>
        </w:r>
      </w:ins>
      <w:ins w:id="649" w:author="Eklund Marjut" w:date="2025-11-20T13:44:00Z">
        <w:r>
          <w:t>hakea henkilötunnuksella</w:t>
        </w:r>
      </w:ins>
      <w:ins w:id="650" w:author="Eklund Marjut" w:date="2025-11-20T14:49:00Z">
        <w:r>
          <w:t xml:space="preserve">, </w:t>
        </w:r>
      </w:ins>
      <w:ins w:id="651" w:author="Eklund Marjut" w:date="2025-11-20T13:44:00Z">
        <w:r>
          <w:t>tilapäi</w:t>
        </w:r>
      </w:ins>
      <w:ins w:id="652" w:author="Eklund Marjut" w:date="2025-11-20T14:49:00Z">
        <w:r>
          <w:t>nen</w:t>
        </w:r>
      </w:ins>
      <w:ins w:id="653" w:author="Eklund Marjut" w:date="2025-11-20T13:44:00Z">
        <w:r>
          <w:t xml:space="preserve"> yksilöintitunnu</w:t>
        </w:r>
      </w:ins>
      <w:ins w:id="654" w:author="Eklund Marjut" w:date="2025-11-20T14:49:00Z">
        <w:r>
          <w:t>s ei ole sallittu</w:t>
        </w:r>
      </w:ins>
      <w:ins w:id="655" w:author="Eklund Marjut" w:date="2025-11-20T13:44:00Z">
        <w:r>
          <w:t>.</w:t>
        </w:r>
      </w:ins>
    </w:p>
    <w:p w14:paraId="32E0FD17" w14:textId="77777777" w:rsidR="003920BA" w:rsidRDefault="003920BA" w:rsidP="003920BA">
      <w:pPr>
        <w:pStyle w:val="Luettelokappale"/>
        <w:spacing w:before="0"/>
        <w:ind w:left="2478"/>
        <w:rPr>
          <w:ins w:id="656" w:author="Eklund Marjut" w:date="2025-11-20T13:44:00Z"/>
        </w:rPr>
      </w:pPr>
    </w:p>
    <w:p w14:paraId="7C5A2AC7" w14:textId="77777777" w:rsidR="003920BA" w:rsidRPr="004F013D" w:rsidRDefault="003920BA" w:rsidP="003920BA">
      <w:pPr>
        <w:pStyle w:val="Leipteksti"/>
        <w:rPr>
          <w:ins w:id="657" w:author="Eklund Marjut" w:date="2025-11-20T13:44:00Z"/>
        </w:rPr>
      </w:pPr>
      <w:ins w:id="658" w:author="Eklund Marjut" w:date="2025-11-20T13:44:00Z">
        <w:r>
          <w:t>Käyttötapauksen lopputuloksen</w:t>
        </w:r>
      </w:ins>
      <w:ins w:id="659" w:author="Eklund Marjut" w:date="2025-12-08T08:12:00Z">
        <w:r>
          <w:t>a</w:t>
        </w:r>
      </w:ins>
      <w:ins w:id="660" w:author="Eklund Marjut" w:date="2025-11-20T13:44:00Z">
        <w:r>
          <w:t xml:space="preserve"> hakeva järjestelmä on vastaanottanut Potilastietovarannon palauttaman hakuparametrien mukaisesti rajatun haun tuloksen </w:t>
        </w:r>
      </w:ins>
      <w:ins w:id="661" w:author="Eklund Marjut" w:date="2025-12-08T08:12:00Z">
        <w:r>
          <w:t xml:space="preserve">kaikkien </w:t>
        </w:r>
      </w:ins>
      <w:ins w:id="662" w:author="Eklund Marjut" w:date="2025-12-08T08:13:00Z">
        <w:r>
          <w:t>rekisterinpitäjien vanhoista</w:t>
        </w:r>
      </w:ins>
      <w:ins w:id="663" w:author="Eklund Marjut" w:date="2025-11-20T13:44:00Z">
        <w:r>
          <w:t xml:space="preserve"> hoito- ja/tai palvelutapahtuma-asiakirjoista</w:t>
        </w:r>
      </w:ins>
      <w:ins w:id="664" w:author="Eklund Marjut" w:date="2025-12-08T08:13:00Z">
        <w:r>
          <w:t xml:space="preserve"> tai niiden kuvailutiedoista</w:t>
        </w:r>
      </w:ins>
      <w:ins w:id="665" w:author="Eklund Marjut" w:date="2025-11-20T13:44:00Z">
        <w:r>
          <w:t>.</w:t>
        </w:r>
      </w:ins>
    </w:p>
    <w:p w14:paraId="2A2802D0" w14:textId="77777777" w:rsidR="003920BA" w:rsidRDefault="003920BA" w:rsidP="003920BA">
      <w:pPr>
        <w:pStyle w:val="Otsikko2"/>
        <w:rPr>
          <w:ins w:id="666" w:author="Eklund Marjut" w:date="2025-11-20T13:44:00Z"/>
        </w:rPr>
      </w:pPr>
      <w:ins w:id="667" w:author="Eklund Marjut" w:date="2025-11-20T13:44:00Z">
        <w:r w:rsidRPr="009F703C">
          <w:t>Käyttäjäroolit</w:t>
        </w:r>
      </w:ins>
    </w:p>
    <w:p w14:paraId="5C00BC67" w14:textId="77777777" w:rsidR="003920BA" w:rsidRDefault="003920BA" w:rsidP="003920BA">
      <w:pPr>
        <w:pStyle w:val="Numeroituluettelo"/>
        <w:keepNext/>
        <w:rPr>
          <w:ins w:id="668" w:author="Eklund Marjut" w:date="2025-11-20T13:44:00Z"/>
        </w:rPr>
      </w:pPr>
      <w:ins w:id="669" w:author="Eklund Marjut" w:date="2025-11-20T13:44:00Z">
        <w:r>
          <w:t>Kantaan liittynyt järjestelmä,</w:t>
        </w:r>
      </w:ins>
      <w:ins w:id="670" w:author="Eklund Marjut" w:date="2025-11-20T14:51:00Z">
        <w:r>
          <w:t xml:space="preserve"> asiakas- tai</w:t>
        </w:r>
      </w:ins>
      <w:ins w:id="671" w:author="Eklund Marjut" w:date="2025-11-20T13:44:00Z">
        <w:r>
          <w:t xml:space="preserve"> potilastietojärjestelmä, jatkossa Järjestelmä</w:t>
        </w:r>
      </w:ins>
    </w:p>
    <w:p w14:paraId="2348A944" w14:textId="77777777" w:rsidR="003920BA" w:rsidRPr="004F013D" w:rsidRDefault="003920BA" w:rsidP="003920BA">
      <w:pPr>
        <w:pStyle w:val="Numeroituluettelo"/>
        <w:rPr>
          <w:ins w:id="672" w:author="Eklund Marjut" w:date="2025-11-20T13:44:00Z"/>
        </w:rPr>
      </w:pPr>
      <w:ins w:id="673" w:author="Eklund Marjut" w:date="2025-11-20T13:44:00Z">
        <w:r>
          <w:t>Potilastietovaranto ja Kanta-viestinvälitys, jatkossa Potilastietovaranto</w:t>
        </w:r>
      </w:ins>
    </w:p>
    <w:p w14:paraId="3592541F" w14:textId="77777777" w:rsidR="003920BA" w:rsidRDefault="003920BA" w:rsidP="003920BA">
      <w:pPr>
        <w:pStyle w:val="Otsikko2"/>
        <w:rPr>
          <w:ins w:id="674" w:author="Eklund Marjut" w:date="2025-11-20T13:44:00Z"/>
        </w:rPr>
      </w:pPr>
      <w:ins w:id="675" w:author="Eklund Marjut" w:date="2025-11-20T13:44:00Z">
        <w:r w:rsidRPr="009F703C">
          <w:t>Esiehdot</w:t>
        </w:r>
      </w:ins>
    </w:p>
    <w:p w14:paraId="49B1E880" w14:textId="77777777" w:rsidR="003920BA" w:rsidRDefault="003920BA" w:rsidP="003920BA">
      <w:pPr>
        <w:pStyle w:val="Numeroituluettelo"/>
        <w:rPr>
          <w:ins w:id="676" w:author="Eklund Marjut" w:date="2025-11-20T13:44:00Z"/>
        </w:rPr>
      </w:pPr>
      <w:ins w:id="677" w:author="Eklund Marjut" w:date="2025-11-20T13:44:00Z">
        <w:r>
          <w:t>Potilas on yksilöity henkilötunnuksella</w:t>
        </w:r>
      </w:ins>
    </w:p>
    <w:p w14:paraId="49315C07" w14:textId="77777777" w:rsidR="003920BA" w:rsidRDefault="003920BA" w:rsidP="003920BA">
      <w:pPr>
        <w:pStyle w:val="Numeroituluettelo"/>
        <w:rPr>
          <w:ins w:id="678" w:author="Eklund Marjut" w:date="2025-11-20T14:54:00Z"/>
        </w:rPr>
      </w:pPr>
      <w:ins w:id="679" w:author="Eklund Marjut" w:date="2025-11-20T14:51:00Z">
        <w:r>
          <w:t>J</w:t>
        </w:r>
      </w:ins>
      <w:ins w:id="680" w:author="Eklund Marjut" w:date="2025-11-20T13:44:00Z">
        <w:r>
          <w:t>ärjestelmässä on tiedossa joko käyttäjän antamana tai järjestelmän päättelemänä tarvittavat hakuparametrit</w:t>
        </w:r>
      </w:ins>
    </w:p>
    <w:p w14:paraId="05A4571B" w14:textId="77777777" w:rsidR="003920BA" w:rsidRDefault="003920BA" w:rsidP="003920BA">
      <w:pPr>
        <w:pStyle w:val="Numeroituluettelo"/>
        <w:rPr>
          <w:ins w:id="681" w:author="Eklund Marjut" w:date="2025-11-20T14:54:00Z"/>
        </w:rPr>
      </w:pPr>
      <w:ins w:id="682" w:author="Eklund Marjut" w:date="2025-11-20T14:54:00Z">
        <w:r>
          <w:t>Jos kyseessä on sivutetun hakutuloksen jatkohaku, järjestelmällä on tiedossa Potilastietovarannon palauttamat tiedot jatkohakua varten [LM4].</w:t>
        </w:r>
      </w:ins>
    </w:p>
    <w:p w14:paraId="0CAE6321" w14:textId="77777777" w:rsidR="003920BA" w:rsidRDefault="003920BA" w:rsidP="003920BA">
      <w:pPr>
        <w:pStyle w:val="Otsikko2"/>
        <w:spacing w:before="240"/>
        <w:rPr>
          <w:ins w:id="683" w:author="Eklund Marjut" w:date="2025-11-20T13:44:00Z"/>
        </w:rPr>
      </w:pPr>
      <w:ins w:id="684" w:author="Eklund Marjut" w:date="2025-11-20T13:44:00Z">
        <w:r w:rsidRPr="009F703C">
          <w:t>Normaali tapahtumankulku</w:t>
        </w:r>
      </w:ins>
    </w:p>
    <w:p w14:paraId="191DA4EF" w14:textId="77777777" w:rsidR="003920BA" w:rsidRDefault="003920BA" w:rsidP="003920BA">
      <w:pPr>
        <w:pStyle w:val="Numeroituluettelo"/>
        <w:rPr>
          <w:ins w:id="685" w:author="Eklund Marjut" w:date="2025-11-20T13:44:00Z"/>
        </w:rPr>
      </w:pPr>
      <w:ins w:id="686" w:author="Eklund Marjut" w:date="2025-11-20T13:44:00Z">
        <w:r>
          <w:t>Järjestelmä tuottaa hakusanoman tarvitsemat tiedot dokumentin HL7 Medical Records -sanomat mukaisesti [LM4, V1]</w:t>
        </w:r>
      </w:ins>
    </w:p>
    <w:p w14:paraId="214D244A" w14:textId="77777777" w:rsidR="003920BA" w:rsidRDefault="003920BA" w:rsidP="003920BA">
      <w:pPr>
        <w:pStyle w:val="Numeroituluettelo"/>
        <w:spacing w:after="0"/>
        <w:rPr>
          <w:ins w:id="687" w:author="Eklund Marjut" w:date="2025-11-20T13:44:00Z"/>
        </w:rPr>
      </w:pPr>
      <w:ins w:id="688" w:author="Eklund Marjut" w:date="2025-11-20T13:44:00Z">
        <w:r>
          <w:t>Järjestelmä muodostaa hakusanoman ja tekee haun Arkistosta alikäyttötapauksen Hae tiedot mukaisesti. [V2]</w:t>
        </w:r>
      </w:ins>
    </w:p>
    <w:p w14:paraId="2775FEF4" w14:textId="77777777" w:rsidR="003920BA" w:rsidRDefault="003920BA" w:rsidP="003920BA">
      <w:pPr>
        <w:pStyle w:val="Luettelokappale"/>
        <w:numPr>
          <w:ilvl w:val="0"/>
          <w:numId w:val="38"/>
        </w:numPr>
        <w:rPr>
          <w:ins w:id="689" w:author="Eklund Marjut" w:date="2025-11-20T13:44:00Z"/>
        </w:rPr>
      </w:pPr>
      <w:ins w:id="690" w:author="Eklund Marjut" w:date="2025-11-20T13:44:00Z">
        <w:r>
          <w:t>MR-sanoma on</w:t>
        </w:r>
      </w:ins>
    </w:p>
    <w:p w14:paraId="74C2A8D6" w14:textId="77777777" w:rsidR="003920BA" w:rsidRDefault="003920BA" w:rsidP="003920BA">
      <w:pPr>
        <w:pStyle w:val="Luettelokappale"/>
        <w:numPr>
          <w:ilvl w:val="1"/>
          <w:numId w:val="5"/>
        </w:numPr>
        <w:rPr>
          <w:ins w:id="691" w:author="Eklund Marjut" w:date="2025-11-20T13:44:00Z"/>
        </w:rPr>
      </w:pPr>
      <w:ins w:id="692" w:author="Eklund Marjut" w:date="2025-11-20T13:44:00Z">
        <w:r>
          <w:t>tilanteessa A (kuvailutiedot): RCMR_IN100029FI01</w:t>
        </w:r>
      </w:ins>
    </w:p>
    <w:p w14:paraId="6AD3FD8B" w14:textId="77777777" w:rsidR="003920BA" w:rsidRDefault="003920BA" w:rsidP="003920BA">
      <w:pPr>
        <w:pStyle w:val="Luettelokappale"/>
        <w:numPr>
          <w:ilvl w:val="1"/>
          <w:numId w:val="5"/>
        </w:numPr>
        <w:rPr>
          <w:ins w:id="693" w:author="Eklund Marjut" w:date="2025-11-20T13:44:00Z"/>
        </w:rPr>
      </w:pPr>
      <w:ins w:id="694" w:author="Eklund Marjut" w:date="2025-11-20T13:44:00Z">
        <w:r>
          <w:t>tilanteessa B (asiakirjat): RCMR_IN100031FI01</w:t>
        </w:r>
      </w:ins>
    </w:p>
    <w:p w14:paraId="61B2BB99" w14:textId="77777777" w:rsidR="003920BA" w:rsidRDefault="003920BA" w:rsidP="003920BA">
      <w:pPr>
        <w:pStyle w:val="Luettelokappale"/>
        <w:numPr>
          <w:ilvl w:val="0"/>
          <w:numId w:val="38"/>
        </w:numPr>
        <w:rPr>
          <w:ins w:id="695" w:author="Eklund Marjut" w:date="2025-11-20T15:50:00Z"/>
        </w:rPr>
      </w:pPr>
      <w:ins w:id="696" w:author="Eklund Marjut" w:date="2025-11-20T13:44:00Z">
        <w:r>
          <w:t xml:space="preserve">Palvelupyyntö on </w:t>
        </w:r>
      </w:ins>
      <w:ins w:id="697" w:author="Eklund Marjut" w:date="2025-11-20T14:55:00Z">
        <w:r>
          <w:t>PP36</w:t>
        </w:r>
      </w:ins>
      <w:ins w:id="698" w:author="Eklund Marjut" w:date="2025-11-20T14:56:00Z">
        <w:r>
          <w:t xml:space="preserve">S3, Vanhojen potilastietojen haku sosiaalihuoltoon viranomaisen laajalla tiedonsaantioikeudella </w:t>
        </w:r>
      </w:ins>
      <w:ins w:id="699" w:author="Eklund Marjut" w:date="2025-11-20T13:44:00Z">
        <w:r>
          <w:t>[LK3]</w:t>
        </w:r>
      </w:ins>
    </w:p>
    <w:p w14:paraId="20D3D166" w14:textId="77777777" w:rsidR="003920BA" w:rsidRDefault="003920BA" w:rsidP="003920BA">
      <w:pPr>
        <w:pStyle w:val="Luettelokappale"/>
        <w:numPr>
          <w:ilvl w:val="0"/>
          <w:numId w:val="38"/>
        </w:numPr>
        <w:rPr>
          <w:ins w:id="700" w:author="Eklund Marjut" w:date="2025-11-20T15:03:00Z"/>
        </w:rPr>
      </w:pPr>
      <w:ins w:id="701" w:author="Eklund Marjut" w:date="2025-11-20T13:44:00Z">
        <w:r>
          <w:t>Kattavuus: Haetaan viimeisimmät versiot (1)</w:t>
        </w:r>
      </w:ins>
      <w:ins w:id="702" w:author="Eklund Marjut" w:date="2025-11-20T15:07:00Z">
        <w:r>
          <w:t xml:space="preserve"> </w:t>
        </w:r>
      </w:ins>
      <w:ins w:id="703" w:author="Eklund Marjut" w:date="2025-11-20T13:44:00Z">
        <w:r>
          <w:t>[LK6]</w:t>
        </w:r>
      </w:ins>
      <w:ins w:id="704" w:author="Eklund Marjut" w:date="2025-11-20T15:07:00Z">
        <w:r>
          <w:t xml:space="preserve">. </w:t>
        </w:r>
      </w:ins>
      <w:ins w:id="705" w:author="Eklund Marjut" w:date="2025-11-20T15:09:00Z">
        <w:r>
          <w:t>K</w:t>
        </w:r>
      </w:ins>
      <w:ins w:id="706" w:author="Eklund Marjut" w:date="2025-11-20T15:07:00Z">
        <w:r>
          <w:t>aikkien versioiden haku ei ole sallittu.</w:t>
        </w:r>
      </w:ins>
    </w:p>
    <w:p w14:paraId="7914F059" w14:textId="77777777" w:rsidR="003920BA" w:rsidRDefault="003920BA" w:rsidP="003920BA">
      <w:pPr>
        <w:pStyle w:val="Luettelokappale"/>
        <w:numPr>
          <w:ilvl w:val="0"/>
          <w:numId w:val="38"/>
        </w:numPr>
        <w:rPr>
          <w:ins w:id="707" w:author="Eklund Marjut" w:date="2025-11-20T15:11:00Z"/>
        </w:rPr>
      </w:pPr>
      <w:ins w:id="708" w:author="Eklund Marjut" w:date="2025-11-20T15:04:00Z">
        <w:r>
          <w:t xml:space="preserve">Käyttötilanne: </w:t>
        </w:r>
      </w:ins>
      <w:ins w:id="709" w:author="Eklund Marjut" w:date="2025-11-20T15:10:00Z">
        <w:r w:rsidRPr="00D653F8">
          <w:t xml:space="preserve">Toisen rekisterinpitäjän tietojen käyttö </w:t>
        </w:r>
        <w:r>
          <w:t xml:space="preserve">(3) tai </w:t>
        </w:r>
        <w:r w:rsidRPr="00D653F8">
          <w:t xml:space="preserve">Palveluntuottajan rekisterinkäyttöoikeuteen perustuva toisen rekisterinpitäjän tietojen käyttö </w:t>
        </w:r>
        <w:r>
          <w:t xml:space="preserve">(6) </w:t>
        </w:r>
      </w:ins>
      <w:ins w:id="710" w:author="Eklund Marjut" w:date="2025-11-20T15:09:00Z">
        <w:r>
          <w:t>[LK15]</w:t>
        </w:r>
      </w:ins>
    </w:p>
    <w:p w14:paraId="33556C4F" w14:textId="77777777" w:rsidR="003920BA" w:rsidRDefault="003920BA" w:rsidP="003920BA">
      <w:pPr>
        <w:pStyle w:val="Luettelokappale"/>
        <w:numPr>
          <w:ilvl w:val="0"/>
          <w:numId w:val="38"/>
        </w:numPr>
        <w:rPr>
          <w:ins w:id="711" w:author="Eklund Marjut" w:date="2025-11-20T13:44:00Z"/>
        </w:rPr>
      </w:pPr>
      <w:ins w:id="712" w:author="Eklund Marjut" w:date="2025-11-20T15:11:00Z">
        <w:r>
          <w:t>Laajan tiedonhaun peruste:</w:t>
        </w:r>
      </w:ins>
      <w:ins w:id="713" w:author="Eklund Marjut" w:date="2025-11-20T15:12:00Z">
        <w:r>
          <w:t xml:space="preserve"> </w:t>
        </w:r>
      </w:ins>
      <w:ins w:id="714" w:author="Eklund Marjut" w:date="2025-11-20T15:11:00Z">
        <w:r>
          <w:t>koodisto</w:t>
        </w:r>
      </w:ins>
      <w:ins w:id="715" w:author="Eklund Marjut" w:date="2025-11-20T15:12:00Z">
        <w:r>
          <w:t>n mukainen arvo [LK16]</w:t>
        </w:r>
      </w:ins>
    </w:p>
    <w:p w14:paraId="6F28F4C7" w14:textId="77777777" w:rsidR="003920BA" w:rsidRDefault="003920BA" w:rsidP="003920BA">
      <w:pPr>
        <w:pStyle w:val="Luettelokappale"/>
        <w:numPr>
          <w:ilvl w:val="0"/>
          <w:numId w:val="38"/>
        </w:numPr>
        <w:rPr>
          <w:ins w:id="716" w:author="Eklund Marjut" w:date="2025-11-20T13:44:00Z"/>
        </w:rPr>
      </w:pPr>
      <w:ins w:id="717" w:author="Eklund Marjut" w:date="2025-11-20T13:44:00Z">
        <w:r>
          <w:t xml:space="preserve">Lisäksi tilanteessa A (kuvailutiedot): kuvailutietojen haun kohdistus asiakirja- </w:t>
        </w:r>
      </w:ins>
      <w:ins w:id="718" w:author="Eklund Marjut" w:date="2025-12-15T09:19:00Z">
        <w:r>
          <w:t>tai</w:t>
        </w:r>
      </w:ins>
      <w:ins w:id="719" w:author="Eklund Marjut" w:date="2025-11-20T13:44:00Z">
        <w:r>
          <w:t xml:space="preserve"> palvelutapahtuma-tasolle [LK5]</w:t>
        </w:r>
      </w:ins>
    </w:p>
    <w:p w14:paraId="11436D95" w14:textId="77777777" w:rsidR="003920BA" w:rsidRDefault="003920BA" w:rsidP="003920BA">
      <w:pPr>
        <w:pStyle w:val="Luettelokappale"/>
        <w:numPr>
          <w:ilvl w:val="1"/>
          <w:numId w:val="5"/>
        </w:numPr>
        <w:rPr>
          <w:ins w:id="720" w:author="Eklund Marjut" w:date="2025-11-20T13:44:00Z"/>
        </w:rPr>
      </w:pPr>
      <w:ins w:id="721" w:author="Eklund Marjut" w:date="2025-11-20T13:44:00Z">
        <w:r>
          <w:t>Jos kuvailutiedot haetaan palvelutapahtumatasolla (1), tuloksena saadaan palvelutapahtuma-asiakirjojen kuvailutiedot</w:t>
        </w:r>
      </w:ins>
    </w:p>
    <w:p w14:paraId="62CFA732" w14:textId="77777777" w:rsidR="003920BA" w:rsidRDefault="003920BA" w:rsidP="003920BA">
      <w:pPr>
        <w:pStyle w:val="Luettelokappale"/>
        <w:numPr>
          <w:ilvl w:val="1"/>
          <w:numId w:val="5"/>
        </w:numPr>
        <w:rPr>
          <w:ins w:id="722" w:author="Eklund Marjut" w:date="2025-11-20T13:44:00Z"/>
        </w:rPr>
      </w:pPr>
      <w:ins w:id="723" w:author="Eklund Marjut" w:date="2025-11-20T13:44:00Z">
        <w:r>
          <w:t>Jos kuvailutiedot haetaan asiakirjatasolla (2), tuloksena saadaan hoitoasiakirjojen ja palvelutapahtuma-asiakirjojen kuvailutiedot</w:t>
        </w:r>
      </w:ins>
    </w:p>
    <w:p w14:paraId="534E2099" w14:textId="77777777" w:rsidR="003920BA" w:rsidRDefault="003920BA" w:rsidP="003920BA">
      <w:pPr>
        <w:pStyle w:val="Luettelokappale"/>
        <w:numPr>
          <w:ilvl w:val="0"/>
          <w:numId w:val="38"/>
        </w:numPr>
        <w:rPr>
          <w:ins w:id="724" w:author="Eklund Marjut" w:date="2025-12-08T08:25:00Z"/>
        </w:rPr>
      </w:pPr>
      <w:ins w:id="725" w:author="Eklund Marjut" w:date="2025-12-08T09:20:00Z">
        <w:r>
          <w:t>Lisäksi t</w:t>
        </w:r>
      </w:ins>
      <w:ins w:id="726" w:author="Eklund Marjut" w:date="2025-11-21T09:45:00Z">
        <w:r>
          <w:t xml:space="preserve">ilanteessa B (asiakirjat): Kyselysanomassa ei välitetä ’kuvailutietojen haun kohdistus asiakirja- </w:t>
        </w:r>
      </w:ins>
      <w:ins w:id="727" w:author="Eklund Marjut" w:date="2025-12-15T09:19:00Z">
        <w:r>
          <w:t>tai</w:t>
        </w:r>
      </w:ins>
      <w:ins w:id="728" w:author="Eklund Marjut" w:date="2025-11-21T09:45:00Z">
        <w:r>
          <w:t xml:space="preserve"> palvelutapahtumatasolle’ –tietoa.</w:t>
        </w:r>
      </w:ins>
    </w:p>
    <w:p w14:paraId="77457BF3" w14:textId="77777777" w:rsidR="003920BA" w:rsidRDefault="003920BA" w:rsidP="003920BA">
      <w:pPr>
        <w:pStyle w:val="Luettelokappale"/>
        <w:numPr>
          <w:ilvl w:val="0"/>
          <w:numId w:val="38"/>
        </w:numPr>
        <w:rPr>
          <w:ins w:id="729" w:author="Eklund Marjut" w:date="2025-12-08T08:25:00Z"/>
        </w:rPr>
      </w:pPr>
      <w:ins w:id="730" w:author="Eklund Marjut" w:date="2025-12-08T08:25:00Z">
        <w:r>
          <w:t>Lisäksi tarvittaessa annetaan tiedot</w:t>
        </w:r>
      </w:ins>
    </w:p>
    <w:p w14:paraId="3FB10879" w14:textId="77777777" w:rsidR="003920BA" w:rsidRDefault="003920BA" w:rsidP="003920BA">
      <w:pPr>
        <w:pStyle w:val="Luettelokappale"/>
        <w:numPr>
          <w:ilvl w:val="1"/>
          <w:numId w:val="38"/>
        </w:numPr>
        <w:rPr>
          <w:ins w:id="731" w:author="Eklund Marjut" w:date="2025-12-08T08:25:00Z"/>
        </w:rPr>
      </w:pPr>
      <w:ins w:id="732" w:author="Eklund Marjut" w:date="2025-12-08T08:26:00Z">
        <w:r>
          <w:t>Asiakastietojen katselun e</w:t>
        </w:r>
      </w:ins>
      <w:ins w:id="733" w:author="Eklund Marjut" w:date="2025-12-08T08:25:00Z">
        <w:r>
          <w:t>rityinen syy</w:t>
        </w:r>
      </w:ins>
      <w:ins w:id="734" w:author="Eklund Marjut" w:date="2025-12-08T08:29:00Z">
        <w:r>
          <w:t xml:space="preserve"> [LK17]</w:t>
        </w:r>
      </w:ins>
    </w:p>
    <w:p w14:paraId="059ED2B7" w14:textId="77777777" w:rsidR="003920BA" w:rsidRDefault="003920BA" w:rsidP="003920BA">
      <w:pPr>
        <w:pStyle w:val="Luettelokappale"/>
        <w:numPr>
          <w:ilvl w:val="1"/>
          <w:numId w:val="38"/>
        </w:numPr>
        <w:rPr>
          <w:ins w:id="735" w:author="Eklund Marjut" w:date="2025-11-21T09:45:00Z"/>
        </w:rPr>
      </w:pPr>
      <w:ins w:id="736" w:author="Eklund Marjut" w:date="2025-12-08T08:25:00Z">
        <w:r>
          <w:t>Palvelun järjest</w:t>
        </w:r>
      </w:ins>
      <w:ins w:id="737" w:author="Eklund Marjut" w:date="2025-12-08T08:26:00Z">
        <w:r>
          <w:t>äjä, jos kyseessä on rekisterinkäyttöoikeudella tapahtunut haku</w:t>
        </w:r>
      </w:ins>
      <w:ins w:id="738" w:author="Eklund Marjut" w:date="2025-12-08T08:27:00Z">
        <w:r>
          <w:t xml:space="preserve"> [LM4]</w:t>
        </w:r>
      </w:ins>
    </w:p>
    <w:p w14:paraId="39067845" w14:textId="77777777" w:rsidR="003920BA" w:rsidRDefault="003920BA" w:rsidP="003920BA">
      <w:pPr>
        <w:pStyle w:val="Luettelokappale"/>
        <w:numPr>
          <w:ilvl w:val="0"/>
          <w:numId w:val="38"/>
        </w:numPr>
        <w:rPr>
          <w:ins w:id="739" w:author="Eklund Marjut" w:date="2025-11-20T13:44:00Z"/>
        </w:rPr>
      </w:pPr>
      <w:ins w:id="740" w:author="Eklund Marjut" w:date="2025-11-20T13:44:00Z">
        <w:r>
          <w:t>Hakuparametrit: haun rajaamiseen voidaan käyttää palvelupyynnöllä käytössä olevia parametreja [LM4]</w:t>
        </w:r>
      </w:ins>
    </w:p>
    <w:p w14:paraId="4840B4F9" w14:textId="77777777" w:rsidR="003920BA" w:rsidRDefault="003920BA" w:rsidP="003920BA">
      <w:pPr>
        <w:pStyle w:val="Luettelokappale"/>
        <w:numPr>
          <w:ilvl w:val="1"/>
          <w:numId w:val="5"/>
        </w:numPr>
        <w:rPr>
          <w:ins w:id="741" w:author="Eklund Marjut" w:date="2025-11-21T09:46:00Z"/>
        </w:rPr>
      </w:pPr>
      <w:ins w:id="742" w:author="Eklund Marjut" w:date="2025-11-20T13:44:00Z">
        <w:r>
          <w:t>pakollinen parametri henkilötunnus</w:t>
        </w:r>
      </w:ins>
    </w:p>
    <w:p w14:paraId="756BA05A" w14:textId="77777777" w:rsidR="003920BA" w:rsidRDefault="003920BA" w:rsidP="003920BA">
      <w:pPr>
        <w:pStyle w:val="Luettelokappale"/>
        <w:numPr>
          <w:ilvl w:val="0"/>
          <w:numId w:val="5"/>
        </w:numPr>
        <w:spacing w:after="0"/>
        <w:rPr>
          <w:ins w:id="743" w:author="Eklund Marjut" w:date="2025-11-20T13:44:00Z"/>
        </w:rPr>
      </w:pPr>
      <w:ins w:id="744" w:author="Eklund Marjut" w:date="2025-11-21T09:46:00Z">
        <w:r>
          <w:t xml:space="preserve">Kyselyssä voidaan antaa tieto, kuinka monta hakutulosta halutaan palautettavaksi yhdellä sivulla. Mikäli sivukooksi annetaan </w:t>
        </w:r>
      </w:ins>
      <w:ins w:id="745" w:author="Eklund Marjut" w:date="2025-12-09T09:57:00Z">
        <w:r>
          <w:t>Potilastietovarannossa</w:t>
        </w:r>
      </w:ins>
      <w:ins w:id="746" w:author="Eklund Marjut" w:date="2025-11-21T09:46:00Z">
        <w:r>
          <w:t xml:space="preserve"> määriteltyä sivun ylärajaa suurempi arvo, Potilastietovaranto palauttaa korkeintaan ylärajan mukaisen määrän hakutuloksia / sivu. [LM4]</w:t>
        </w:r>
      </w:ins>
    </w:p>
    <w:p w14:paraId="3CF38C1D" w14:textId="77777777" w:rsidR="003920BA" w:rsidRDefault="003920BA" w:rsidP="003920BA">
      <w:pPr>
        <w:rPr>
          <w:ins w:id="747" w:author="Eklund Marjut" w:date="2025-11-20T13:44:00Z"/>
        </w:rPr>
      </w:pPr>
    </w:p>
    <w:p w14:paraId="66531245" w14:textId="77777777" w:rsidR="003920BA" w:rsidRDefault="003920BA" w:rsidP="003920BA">
      <w:pPr>
        <w:pStyle w:val="Numeroituluettelo"/>
        <w:spacing w:after="0"/>
        <w:rPr>
          <w:ins w:id="748" w:author="Eklund Marjut" w:date="2025-11-20T13:44:00Z"/>
        </w:rPr>
      </w:pPr>
      <w:ins w:id="749" w:author="Eklund Marjut" w:date="2025-11-20T13:44:00Z">
        <w:r>
          <w:t>Järjestelmä vastaanottaa hakutuloksen [V3]</w:t>
        </w:r>
      </w:ins>
    </w:p>
    <w:p w14:paraId="1BF0C3D3" w14:textId="77777777" w:rsidR="003920BA" w:rsidRDefault="003920BA" w:rsidP="003920BA">
      <w:pPr>
        <w:pStyle w:val="Luettelokappale"/>
        <w:numPr>
          <w:ilvl w:val="0"/>
          <w:numId w:val="38"/>
        </w:numPr>
        <w:rPr>
          <w:ins w:id="750" w:author="Eklund Marjut" w:date="2025-11-20T15:56:00Z"/>
        </w:rPr>
      </w:pPr>
      <w:ins w:id="751" w:author="Eklund Marjut" w:date="2025-11-20T15:57:00Z">
        <w:r>
          <w:t>Luovutushaku</w:t>
        </w:r>
      </w:ins>
      <w:ins w:id="752" w:author="Eklund Marjut" w:date="2025-11-20T13:44:00Z">
        <w:r>
          <w:t xml:space="preserve"> palautta</w:t>
        </w:r>
      </w:ins>
      <w:ins w:id="753" w:author="Eklund Marjut" w:date="2025-11-20T15:57:00Z">
        <w:r>
          <w:t>a</w:t>
        </w:r>
      </w:ins>
      <w:ins w:id="754" w:author="Eklund Marjut" w:date="2025-11-20T13:44:00Z">
        <w:r>
          <w:t xml:space="preserve"> myös keskeisten terveystietojen ylläpidettävät asiakirjat ja/tai niiden kuvailutiedot, mikäli ne sisältyvät haettuun tulosjoukkoon</w:t>
        </w:r>
      </w:ins>
      <w:ins w:id="755" w:author="Eklund Marjut" w:date="2025-12-08T09:22:00Z">
        <w:r>
          <w:t>.</w:t>
        </w:r>
      </w:ins>
    </w:p>
    <w:p w14:paraId="7E95388F" w14:textId="77777777" w:rsidR="003920BA" w:rsidRDefault="003920BA" w:rsidP="003920BA">
      <w:pPr>
        <w:pStyle w:val="Luettelokappale"/>
        <w:numPr>
          <w:ilvl w:val="0"/>
          <w:numId w:val="38"/>
        </w:numPr>
        <w:rPr>
          <w:ins w:id="756" w:author="Eklund Marjut" w:date="2025-11-20T15:56:00Z"/>
        </w:rPr>
      </w:pPr>
      <w:ins w:id="757" w:author="Eklund Marjut" w:date="2025-11-20T15:56:00Z">
        <w:r>
          <w:t>Jos haun tulosta ei pystytä palauttamaan kokonaisuudessaan yhdellä hakukerralla, Potilastietovaranto palauttaa sivutetun vastauksen sekä tiedot jatkokyselyä varten [LM4]</w:t>
        </w:r>
      </w:ins>
    </w:p>
    <w:p w14:paraId="3DA7CE05" w14:textId="77777777" w:rsidR="003920BA" w:rsidRDefault="003920BA" w:rsidP="003920BA">
      <w:pPr>
        <w:ind w:left="2118"/>
        <w:rPr>
          <w:ins w:id="758" w:author="Eklund Marjut" w:date="2025-11-20T13:44:00Z"/>
        </w:rPr>
      </w:pPr>
    </w:p>
    <w:p w14:paraId="69976A42" w14:textId="77777777" w:rsidR="003920BA" w:rsidRDefault="003920BA" w:rsidP="003920BA">
      <w:pPr>
        <w:pStyle w:val="Numeroituluettelo"/>
        <w:rPr>
          <w:ins w:id="759" w:author="Eklund Marjut" w:date="2025-11-20T13:44:00Z"/>
        </w:rPr>
      </w:pPr>
      <w:ins w:id="760" w:author="Eklund Marjut" w:date="2025-11-20T13:44:00Z">
        <w:r>
          <w:t>Järjestelmä käsittelee haettuja tietoja oman säännöstönsä mukaisesti.</w:t>
        </w:r>
      </w:ins>
    </w:p>
    <w:p w14:paraId="70D45B03" w14:textId="77777777" w:rsidR="003920BA" w:rsidRPr="004F013D" w:rsidRDefault="003920BA" w:rsidP="003920BA">
      <w:pPr>
        <w:pStyle w:val="Numeroituluettelo"/>
        <w:rPr>
          <w:ins w:id="761" w:author="Eklund Marjut" w:date="2025-11-20T13:44:00Z"/>
        </w:rPr>
      </w:pPr>
      <w:ins w:id="762" w:author="Eklund Marjut" w:date="2025-11-20T13:44:00Z">
        <w:r>
          <w:t>Käyttötapaus päättyy.</w:t>
        </w:r>
      </w:ins>
    </w:p>
    <w:p w14:paraId="1DB477A8" w14:textId="77777777" w:rsidR="003920BA" w:rsidRDefault="003920BA" w:rsidP="003920BA">
      <w:pPr>
        <w:pStyle w:val="Otsikko2"/>
        <w:rPr>
          <w:ins w:id="763" w:author="Eklund Marjut" w:date="2025-11-20T13:44:00Z"/>
        </w:rPr>
      </w:pPr>
      <w:ins w:id="764" w:author="Eklund Marjut" w:date="2025-11-20T13:44:00Z">
        <w:r w:rsidRPr="009F703C">
          <w:t>Virhetilanteet</w:t>
        </w:r>
      </w:ins>
    </w:p>
    <w:p w14:paraId="2F5F1B5C" w14:textId="77777777" w:rsidR="003920BA" w:rsidRDefault="003920BA" w:rsidP="003920BA">
      <w:pPr>
        <w:pStyle w:val="Leipteksti"/>
        <w:spacing w:after="0"/>
        <w:rPr>
          <w:ins w:id="765" w:author="Eklund Marjut" w:date="2025-11-20T13:44:00Z"/>
        </w:rPr>
      </w:pPr>
      <w:ins w:id="766" w:author="Eklund Marjut" w:date="2025-11-20T13:44:00Z">
        <w:r>
          <w:t>V1 Hakusanoman tarvitsemien tietojen tuottaminen ei onnistu Järjestelmä antaa ilmoituksen käyttäjälle tai tallentaa tiedon jatkokäsittelyä varten. Käyttötapaus päättyy.</w:t>
        </w:r>
      </w:ins>
    </w:p>
    <w:p w14:paraId="6EA95C28" w14:textId="77777777" w:rsidR="003920BA" w:rsidRDefault="003920BA" w:rsidP="003920BA">
      <w:pPr>
        <w:pStyle w:val="Leipteksti"/>
        <w:spacing w:after="0"/>
        <w:rPr>
          <w:ins w:id="767" w:author="Eklund Marjut" w:date="2025-11-20T13:44:00Z"/>
        </w:rPr>
      </w:pPr>
      <w:ins w:id="768" w:author="Eklund Marjut" w:date="2025-11-20T13:44:00Z">
        <w:r>
          <w:t>V2 Hakusanoman muodostaminen ei onnistu Järjestelmä antaa ilmoituksen käyttäjälle tai tallentaa tiedon jatkokäsittelyä varten. Käyttötapaus päättyy.</w:t>
        </w:r>
      </w:ins>
    </w:p>
    <w:p w14:paraId="72414C29" w14:textId="77777777" w:rsidR="003920BA" w:rsidRDefault="003920BA" w:rsidP="003920BA">
      <w:pPr>
        <w:pStyle w:val="Leipteksti"/>
        <w:rPr>
          <w:ins w:id="769" w:author="Eklund Marjut" w:date="2025-11-20T13:44:00Z"/>
        </w:rPr>
      </w:pPr>
      <w:ins w:id="770" w:author="Eklund Marjut" w:date="2025-11-20T13:44:00Z">
        <w:r>
          <w:t>V3 Haun tuloksen vastaanottaminen ei onnistu. Järjestelmä antaa ilmoituksen käyttäjälle tai tallentaa tiedon jatkokäsittelyä varten. Käyttötapaus päättyy.</w:t>
        </w:r>
      </w:ins>
    </w:p>
    <w:p w14:paraId="4E13B4CF" w14:textId="77777777" w:rsidR="003920BA" w:rsidRDefault="003920BA" w:rsidP="003920BA">
      <w:pPr>
        <w:pStyle w:val="Otsikko2"/>
        <w:rPr>
          <w:ins w:id="771" w:author="Eklund Marjut" w:date="2025-12-08T09:09:00Z"/>
        </w:rPr>
      </w:pPr>
      <w:ins w:id="772" w:author="Eklund Marjut" w:date="2025-11-20T13:44:00Z">
        <w:r>
          <w:t>Lisätiedot</w:t>
        </w:r>
      </w:ins>
    </w:p>
    <w:p w14:paraId="650C4309" w14:textId="77777777" w:rsidR="003920BA" w:rsidRDefault="003920BA" w:rsidP="003920BA">
      <w:pPr>
        <w:pStyle w:val="Leipteksti"/>
        <w:rPr>
          <w:ins w:id="773" w:author="Eklund Marjut" w:date="2025-12-08T09:09:00Z"/>
        </w:rPr>
      </w:pPr>
      <w:ins w:id="774" w:author="Eklund Marjut" w:date="2025-12-08T09:09:00Z">
        <w:r w:rsidRPr="00B972D2">
          <w:t xml:space="preserve">LT1 </w:t>
        </w:r>
        <w:r>
          <w:t xml:space="preserve">Toimialojen välisen tietojen luovuttamisen periaatteet on kuvattu dokumentissa </w:t>
        </w:r>
        <w:r w:rsidRPr="00FC4953">
          <w:t>Asiakas- ja potilastietojen luovutustenhallinnan yleiskuvaus</w:t>
        </w:r>
        <w:r>
          <w:t xml:space="preserve"> [LM13].</w:t>
        </w:r>
      </w:ins>
    </w:p>
    <w:p w14:paraId="2274A84F" w14:textId="77777777" w:rsidR="003920BA" w:rsidRPr="00335DFB" w:rsidRDefault="003920BA" w:rsidP="003920BA">
      <w:pPr>
        <w:pStyle w:val="Leipteksti"/>
        <w:rPr>
          <w:ins w:id="775" w:author="Eklund Marjut" w:date="2025-11-20T13:29:00Z"/>
        </w:rPr>
      </w:pPr>
      <w:ins w:id="776" w:author="Eklund Marjut" w:date="2025-12-08T09:09:00Z">
        <w:r>
          <w:t>LT2 Perusteet viranomaisen tekemälle haulle on kuvattu dokumentissa Potilastietovarannon toiminnalliset vaatimukset sosiaali- ja terveydenhuollon tietojärjestelmille [LM1].</w:t>
        </w:r>
      </w:ins>
    </w:p>
    <w:p w14:paraId="75E53496" w14:textId="6D047A9E" w:rsidR="009F703C" w:rsidRDefault="005577AB" w:rsidP="003920BA">
      <w:pPr>
        <w:pStyle w:val="Otsikko1"/>
      </w:pPr>
      <w:bookmarkStart w:id="777" w:name="_Toc216782576"/>
      <w:r w:rsidRPr="005577AB">
        <w:t xml:space="preserve">Alikäyttötapaus: </w:t>
      </w:r>
      <w:r w:rsidR="00493B53">
        <w:t>Tallenna</w:t>
      </w:r>
      <w:r w:rsidRPr="005577AB">
        <w:t xml:space="preserve"> asiakirja</w:t>
      </w:r>
      <w:bookmarkEnd w:id="777"/>
    </w:p>
    <w:p w14:paraId="751F6596" w14:textId="7C78F07E" w:rsidR="009F703C" w:rsidRDefault="009F703C" w:rsidP="009F703C">
      <w:pPr>
        <w:pStyle w:val="Otsikko2"/>
      </w:pPr>
      <w:r w:rsidRPr="009F703C">
        <w:t>Käyttötapauksen yleiskuvaus ja lopputulos</w:t>
      </w:r>
    </w:p>
    <w:p w14:paraId="5B21C708" w14:textId="4B88719A" w:rsidR="005577AB" w:rsidRDefault="005577AB" w:rsidP="005577AB">
      <w:pPr>
        <w:pStyle w:val="Leipteksti"/>
      </w:pPr>
      <w:r>
        <w:t xml:space="preserve">Alikäyttötapauksessa </w:t>
      </w:r>
      <w:r w:rsidR="00493B53">
        <w:t>Tallenna</w:t>
      </w:r>
      <w:r>
        <w:t xml:space="preserve"> asiakirja kuvataan kaikille </w:t>
      </w:r>
      <w:r w:rsidR="001B2B7D">
        <w:t>tallennusta</w:t>
      </w:r>
      <w:r>
        <w:t xml:space="preserve"> koskeville käyttötapauksille yhteiset osat. </w:t>
      </w:r>
    </w:p>
    <w:p w14:paraId="50891883" w14:textId="275246EB" w:rsidR="009F703C" w:rsidRPr="009F703C" w:rsidRDefault="005577AB" w:rsidP="005577AB">
      <w:pPr>
        <w:pStyle w:val="Leipteksti"/>
      </w:pPr>
      <w:r>
        <w:t xml:space="preserve">Lopputulos: Asiakirja on </w:t>
      </w:r>
      <w:r w:rsidR="0018633A">
        <w:t>tallennettu</w:t>
      </w:r>
      <w:r>
        <w:t xml:space="preserve"> </w:t>
      </w:r>
      <w:r w:rsidR="007D5DCB">
        <w:t>Potilastietovarantoon</w:t>
      </w:r>
      <w:r>
        <w:t>.</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6D13A62" w:rsidR="005577AB" w:rsidRDefault="005577AB" w:rsidP="005577AB">
      <w:pPr>
        <w:pStyle w:val="Numeroituluettelo"/>
        <w:spacing w:after="0"/>
      </w:pPr>
      <w:r>
        <w:t xml:space="preserve">Järjestelmä muodostaa HL7 Medical Records -sanoman asiakirjan ja Järjestelmän konfiguraatiotietojen pohjalta [V1, LM4] </w:t>
      </w:r>
    </w:p>
    <w:p w14:paraId="5874C426" w14:textId="43BC786D" w:rsidR="005577AB" w:rsidRDefault="005577AB" w:rsidP="00A642C1">
      <w:pPr>
        <w:pStyle w:val="Luettelokappale"/>
        <w:numPr>
          <w:ilvl w:val="0"/>
          <w:numId w:val="38"/>
        </w:numPr>
      </w:pPr>
      <w:r>
        <w:t>Järjestelmä tuottaa MR-sanoman kuvailutietoihin vaaditut kentät asiakirjan ja Järjestelmän taustatietojen pohjalta</w:t>
      </w:r>
    </w:p>
    <w:p w14:paraId="1295BCE0" w14:textId="2E87E9E5" w:rsidR="005577AB" w:rsidRDefault="005577AB" w:rsidP="005577AB">
      <w:pPr>
        <w:pStyle w:val="Numeroituluettelo"/>
        <w:spacing w:after="0"/>
      </w:pPr>
      <w:r>
        <w:t xml:space="preserve">Järjestelmä täydentää MR-sanoman kontrollikehykseen </w:t>
      </w:r>
      <w:r w:rsidR="007D5DCB">
        <w:t>Potilastietovarannon</w:t>
      </w:r>
      <w:r>
        <w:t xml:space="preserve"> MR-sanomamäärittelyn mukaiset tiedot </w:t>
      </w:r>
    </w:p>
    <w:p w14:paraId="157B9367" w14:textId="2CCC4981" w:rsidR="005577AB" w:rsidRDefault="005577AB" w:rsidP="00A642C1">
      <w:pPr>
        <w:pStyle w:val="Luettelokappale"/>
        <w:numPr>
          <w:ilvl w:val="0"/>
          <w:numId w:val="38"/>
        </w:numPr>
      </w:pPr>
      <w:r>
        <w:t xml:space="preserve">MR-sanomatyyppi, asiakirjan </w:t>
      </w:r>
      <w:r w:rsidR="00FB2EB2">
        <w:t>tallennus</w:t>
      </w:r>
      <w:r>
        <w:t xml:space="preserve"> (RCMR_IN100002FI01) tai asiakirjan korvaus (RCMR_IN100016FI01) </w:t>
      </w:r>
    </w:p>
    <w:p w14:paraId="40D28878" w14:textId="34A3BD7E" w:rsidR="005577AB" w:rsidRDefault="005577AB" w:rsidP="00A642C1">
      <w:pPr>
        <w:pStyle w:val="Luettelokappale"/>
        <w:numPr>
          <w:ilvl w:val="0"/>
          <w:numId w:val="38"/>
        </w:numPr>
      </w:pPr>
      <w:proofErr w:type="spellStart"/>
      <w:r>
        <w:t>reasonCode</w:t>
      </w:r>
      <w:proofErr w:type="spellEnd"/>
      <w:r>
        <w:t xml:space="preserv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4BBD81D" w:rsidR="005577AB" w:rsidRDefault="005577AB" w:rsidP="005577AB">
      <w:pPr>
        <w:pStyle w:val="Numeroituluettelo"/>
      </w:pPr>
      <w:r>
        <w:t xml:space="preserve">Järjestelmä siirtää MR-sanoman </w:t>
      </w:r>
      <w:r w:rsidR="007D5DCB">
        <w:t>Potilastietovarantoon</w:t>
      </w:r>
      <w:r>
        <w:t xml:space="preserve"> Kelan määrittelemien tietoliikenneyhteyskäytäntöjen mukaisesti. [V3, V4, V5, V6, V7]</w:t>
      </w:r>
    </w:p>
    <w:p w14:paraId="4C68FD8E" w14:textId="1EAF4F72" w:rsidR="005577AB" w:rsidRPr="005577AB" w:rsidRDefault="00AD1EB6" w:rsidP="005577AB">
      <w:pPr>
        <w:pStyle w:val="Numeroituluettelo"/>
        <w:rPr>
          <w:lang w:val="en-US"/>
        </w:rPr>
      </w:pPr>
      <w:r>
        <w:t xml:space="preserve">Potilastietovaranto </w:t>
      </w:r>
      <w:r w:rsidR="005577AB">
        <w:t xml:space="preserve">palauttaa Järjestelmälle sovellustason kuittauksella (RCMR_IN120001FI01) tiedon onnistuneesta </w:t>
      </w:r>
      <w:r w:rsidR="00493B53">
        <w:t>tallennuksesta</w:t>
      </w:r>
      <w:r w:rsidR="005577AB">
        <w:t xml:space="preserve">. </w:t>
      </w:r>
      <w:r w:rsidR="005577AB"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13C6EF4F" w:rsidR="005577AB" w:rsidRDefault="005577AB" w:rsidP="00775046">
      <w:pPr>
        <w:pStyle w:val="Otsikko3"/>
      </w:pPr>
      <w:r>
        <w:t xml:space="preserve">V3 </w:t>
      </w:r>
      <w:r w:rsidR="00FB2EB2">
        <w:t>Tallennus</w:t>
      </w:r>
      <w:r>
        <w:t xml:space="preserve"> epäonnistuu, koska Kanta-palvelu ei vastaa </w:t>
      </w:r>
    </w:p>
    <w:p w14:paraId="14A97A3F" w14:textId="3D7FAB34" w:rsidR="005577AB" w:rsidRDefault="005577AB" w:rsidP="00775046">
      <w:pPr>
        <w:pStyle w:val="Numeroituluettelo"/>
      </w:pPr>
      <w:r>
        <w:t xml:space="preserve">Järjestelmä yrittää </w:t>
      </w:r>
      <w:r w:rsidR="001B2B7D">
        <w:t>tallennusta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21F8A8F1" w:rsidR="00D54165" w:rsidRDefault="00AD1EB6" w:rsidP="005924CD">
      <w:pPr>
        <w:pStyle w:val="Numeroituluettelo"/>
      </w:pPr>
      <w:r>
        <w:t xml:space="preserve">Potilastietovaranto </w:t>
      </w:r>
      <w:r w:rsidR="00D54165">
        <w:t xml:space="preserve">vastaa Järjestemälle vastaanottokuittausinteaktiolla MCCI_IN000002UV01 (Accept Ack). Paluusanoma sisältää </w:t>
      </w:r>
      <w:r w:rsidR="00D54165" w:rsidRPr="005924CD">
        <w:t>virhekoodin</w:t>
      </w:r>
      <w:r w:rsidR="00D54165">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55D6D366" w:rsidR="005577AB" w:rsidRDefault="00AD1EB6" w:rsidP="00775046">
      <w:pPr>
        <w:pStyle w:val="Numeroituluettelo"/>
      </w:pPr>
      <w:r>
        <w:t xml:space="preserve">Potilastietovaranto </w:t>
      </w:r>
      <w:r w:rsidR="005577AB">
        <w:t>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A642C1">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3115E2A6" w14:textId="3A066559" w:rsidR="005577AB" w:rsidRDefault="005577AB"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47C5D36D" w:rsidR="005577AB" w:rsidRDefault="005577AB" w:rsidP="00775046">
      <w:pPr>
        <w:pStyle w:val="Otsikko3"/>
      </w:pPr>
      <w:r>
        <w:t xml:space="preserve">V6 </w:t>
      </w:r>
      <w:r w:rsidR="00AD1EB6">
        <w:t>Potilastietovarannon</w:t>
      </w:r>
      <w:r>
        <w:t xml:space="preserve"> sovellustason tekninen virhe estää </w:t>
      </w:r>
      <w:r w:rsidR="00D579CA">
        <w:t>tallennuksen</w:t>
      </w:r>
    </w:p>
    <w:p w14:paraId="644E50C1" w14:textId="1122029F" w:rsidR="005577AB" w:rsidRDefault="00AD1EB6" w:rsidP="00775046">
      <w:pPr>
        <w:pStyle w:val="Numeroituluettelo"/>
      </w:pPr>
      <w:r>
        <w:t xml:space="preserve">Potilastietovaranto </w:t>
      </w:r>
      <w:r w:rsidR="005577AB">
        <w:t>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31E6193C" w:rsidR="005577AB" w:rsidRDefault="005577AB"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w:t>
      </w:r>
      <w:r w:rsidR="007D5DCB">
        <w:t>Potilastietovarannon</w:t>
      </w:r>
      <w:r>
        <w:t xml:space="preserve"> toiminnasta ja näin lähettäjä voi lähettää saman sanoman uudelleen. </w:t>
      </w:r>
    </w:p>
    <w:p w14:paraId="40AF19A1" w14:textId="66217992" w:rsidR="005577AB" w:rsidRDefault="005577AB" w:rsidP="00A642C1">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18771A6B" w14:textId="3432509B" w:rsidR="005577AB" w:rsidRDefault="005577AB" w:rsidP="00D54165">
      <w:pPr>
        <w:pStyle w:val="Numeroituluettelo"/>
      </w:pPr>
      <w:r>
        <w:t>Käyttötapaus jatkuu normaalin tapahtumankulun kohdasta 3.</w:t>
      </w:r>
    </w:p>
    <w:p w14:paraId="2C3D480C" w14:textId="67D218B3" w:rsidR="005577AB" w:rsidRDefault="005577AB" w:rsidP="00775046">
      <w:pPr>
        <w:pStyle w:val="Otsikko3"/>
      </w:pPr>
      <w:r>
        <w:t xml:space="preserve">V7 </w:t>
      </w:r>
      <w:r w:rsidR="00AD1EB6">
        <w:t>Potilastietovarannon</w:t>
      </w:r>
      <w:r>
        <w:t xml:space="preserve"> tekninen virhe estää </w:t>
      </w:r>
      <w:r w:rsidR="00D579CA">
        <w:t>tallennuksen</w:t>
      </w:r>
    </w:p>
    <w:p w14:paraId="4601D1A5" w14:textId="70DD4F78" w:rsidR="005577AB" w:rsidRDefault="00AD1EB6" w:rsidP="00775046">
      <w:pPr>
        <w:pStyle w:val="Numeroituluettelo"/>
      </w:pPr>
      <w:r>
        <w:t xml:space="preserve">Potilastietovaranto </w:t>
      </w:r>
      <w:r w:rsidR="005577AB">
        <w:t>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64484474" w:rsidR="005577AB" w:rsidRDefault="005577AB"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xml:space="preserve">). Virhe johtuu tällöin </w:t>
      </w:r>
      <w:r w:rsidR="007D5DCB">
        <w:t>Potilastietovarannon</w:t>
      </w:r>
      <w:r>
        <w:t xml:space="preserve"> toiminnasta ja näin lähettäjä voi lähettää saman sanoman uudelleen.</w:t>
      </w:r>
    </w:p>
    <w:p w14:paraId="0D0D83ED" w14:textId="11AF2DCE" w:rsidR="005577AB" w:rsidRDefault="005577AB" w:rsidP="00A642C1">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126FE65" w:rsidR="009F703C" w:rsidRDefault="00D54165" w:rsidP="003920BA">
      <w:pPr>
        <w:pStyle w:val="Otsikko1"/>
      </w:pPr>
      <w:bookmarkStart w:id="778" w:name="_Toc216782577"/>
      <w:r w:rsidRPr="003920BA">
        <w:t>Alikäyttötapaus</w:t>
      </w:r>
      <w:r w:rsidRPr="00D54165">
        <w:t>: Hae tiedot</w:t>
      </w:r>
      <w:bookmarkEnd w:id="778"/>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4A4503C7" w:rsidR="00934B70" w:rsidRDefault="00934B70" w:rsidP="00934B70">
      <w:pPr>
        <w:pStyle w:val="Numeroituluettelo"/>
        <w:spacing w:after="0"/>
      </w:pPr>
      <w:r>
        <w:t xml:space="preserve">Järjestelmä täydentää MR-sanoman kontrollikehykseen </w:t>
      </w:r>
      <w:r w:rsidR="007D5DCB">
        <w:t>Potilastietovarannon</w:t>
      </w:r>
      <w:r>
        <w:t xml:space="preserve"> MR-sanomamäärittelyn mukaiset tiedot: </w:t>
      </w:r>
    </w:p>
    <w:p w14:paraId="6B67FC7B" w14:textId="7CBFFA32" w:rsidR="00934B70" w:rsidRDefault="00934B70" w:rsidP="00A642C1">
      <w:pPr>
        <w:pStyle w:val="Luettelokappale"/>
        <w:numPr>
          <w:ilvl w:val="0"/>
          <w:numId w:val="38"/>
        </w:numPr>
      </w:pPr>
      <w:r>
        <w:t xml:space="preserve">MR-sanomatyyppi, kuvailutietojen haku (RCMR_IN100029FI01) tai asiakirjojen haku (RCMR_IN100031FI01) </w:t>
      </w:r>
    </w:p>
    <w:p w14:paraId="0F4DE7DB" w14:textId="5A8C567D" w:rsidR="00934B70" w:rsidRDefault="00934B70" w:rsidP="00A642C1">
      <w:pPr>
        <w:pStyle w:val="Luettelokappale"/>
        <w:numPr>
          <w:ilvl w:val="0"/>
          <w:numId w:val="38"/>
        </w:numPr>
      </w:pPr>
      <w:proofErr w:type="spellStart"/>
      <w:r>
        <w:t>reasonCode</w:t>
      </w:r>
      <w:proofErr w:type="spellEnd"/>
      <w:r>
        <w:t xml:space="preserv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A642C1">
      <w:pPr>
        <w:pStyle w:val="Luettelokappale"/>
        <w:numPr>
          <w:ilvl w:val="0"/>
          <w:numId w:val="38"/>
        </w:numPr>
      </w:pPr>
      <w:r>
        <w:t>Hakuparametrit</w:t>
      </w:r>
    </w:p>
    <w:p w14:paraId="6C079416" w14:textId="7DF42A76" w:rsidR="00934B70" w:rsidRDefault="00934B70" w:rsidP="00934B70">
      <w:pPr>
        <w:pStyle w:val="Numeroituluettelo"/>
        <w:spacing w:after="0"/>
      </w:pPr>
      <w:r>
        <w:t>Jos kyseessä on muu kuin oman käytön haku (PP2, PP36</w:t>
      </w:r>
      <w:r w:rsidR="001A7B46">
        <w:t>, PP3611</w:t>
      </w:r>
      <w:r>
        <w:t xml:space="preserve">), sanomaan on liitettävä </w:t>
      </w:r>
    </w:p>
    <w:p w14:paraId="79C8FCB6" w14:textId="0144691D" w:rsidR="00934B70" w:rsidRDefault="00934B70" w:rsidP="00A642C1">
      <w:pPr>
        <w:pStyle w:val="Luettelokappale"/>
        <w:numPr>
          <w:ilvl w:val="0"/>
          <w:numId w:val="38"/>
        </w:numPr>
      </w:pPr>
      <w:r>
        <w:t xml:space="preserve">kyselyn käynnistäneen ammattihenkilön tiedot (ei tarvita järjestelmähauissa PP25 ja PP30). Palvelupyynnön PPB yhteydessä on välitettävä ammattihenkilön tiedot, ellei kyseessä ole järjestelmän tekemä luovutushaku. </w:t>
      </w:r>
      <w:r w:rsidR="007D5DCB">
        <w:t xml:space="preserve">Potilastietovaranto </w:t>
      </w:r>
      <w:r>
        <w:t>tulkitsee haun järjestelmän tekemäksi ennakkohauksi, mikäli ammattihenkilön tiedot puuttuvat sanomasta</w:t>
      </w:r>
    </w:p>
    <w:p w14:paraId="2E93C189" w14:textId="0F560D28" w:rsidR="00934B70" w:rsidRDefault="00934B70" w:rsidP="00A642C1">
      <w:pPr>
        <w:pStyle w:val="Luettelokappale"/>
        <w:numPr>
          <w:ilvl w:val="0"/>
          <w:numId w:val="38"/>
        </w:numPr>
      </w:pPr>
      <w:r>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A642C1">
      <w:pPr>
        <w:pStyle w:val="Luettelokappale"/>
        <w:numPr>
          <w:ilvl w:val="0"/>
          <w:numId w:val="38"/>
        </w:numPr>
      </w:pPr>
      <w:r>
        <w:t>mikäli edellä annetun palvelutapahtuman potilashallinnollisen kirjauksen on tehnyt sama henkilö, joka suorittaa kyselyä, pitää kyselysanomaan tuottaa tieto kyselyn perusteena olevasta erityisestä syystä [LK8]</w:t>
      </w:r>
    </w:p>
    <w:p w14:paraId="11BF719F" w14:textId="3893F524" w:rsidR="00934B70" w:rsidRDefault="001A7B46" w:rsidP="00934B70">
      <w:pPr>
        <w:pStyle w:val="Numeroituluettelo"/>
      </w:pPr>
      <w:r>
        <w:t>S</w:t>
      </w:r>
      <w:r w:rsidR="00934B70">
        <w:t>anomaan on liitettävä kyselyn lähettäneen ohjelmiston tiedot</w:t>
      </w:r>
      <w:r>
        <w:t>.</w:t>
      </w:r>
    </w:p>
    <w:p w14:paraId="7876A3D2" w14:textId="03F2F02C" w:rsidR="00934B70" w:rsidRDefault="00934B70" w:rsidP="00934B70">
      <w:pPr>
        <w:pStyle w:val="Numeroituluettelo"/>
      </w:pPr>
      <w:r>
        <w:t xml:space="preserve">Järjestelmä siirtää MR-sanoman </w:t>
      </w:r>
      <w:r w:rsidR="007D5DCB">
        <w:t>Potilastietovarantoon</w:t>
      </w:r>
      <w:r>
        <w:t xml:space="preserve"> Kelan määrittelemien tietoliikenneyhteyskäytäntöjen mukaisesti. [V3, V4, V5, V6, V7]</w:t>
      </w:r>
    </w:p>
    <w:p w14:paraId="5622282A" w14:textId="7C244F23" w:rsidR="00934B70" w:rsidRPr="00934B70" w:rsidRDefault="00AD1EB6" w:rsidP="00934B70">
      <w:pPr>
        <w:pStyle w:val="Numeroituluettelo"/>
      </w:pPr>
      <w:r>
        <w:t xml:space="preserve">Potilastietovaranto </w:t>
      </w:r>
      <w:r w:rsidR="00934B70">
        <w:t>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5A923BE1" w:rsidR="00934B70" w:rsidRDefault="00AD1EB6" w:rsidP="00F5078D">
      <w:pPr>
        <w:pStyle w:val="Numeroituluettelo"/>
      </w:pPr>
      <w:r>
        <w:t xml:space="preserve">Potilastietovaranto </w:t>
      </w:r>
      <w:r w:rsidR="00934B70">
        <w:t>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CR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Reject</w:t>
      </w:r>
      <w:proofErr w:type="spellEnd"/>
      <w:r>
        <w:t>). Virhe on tällöin sanoman lähettäneessä päässä ja sanomaa ei näin saa lähettää uudelleen.</w:t>
      </w:r>
    </w:p>
    <w:p w14:paraId="6EE91734" w14:textId="133B3177" w:rsidR="00934B70" w:rsidRDefault="00934B70" w:rsidP="00A642C1">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7F097BDF" w:rsidR="00934B70" w:rsidRDefault="00AD1EB6" w:rsidP="00775046">
      <w:pPr>
        <w:pStyle w:val="Numeroituluettelo"/>
      </w:pPr>
      <w:r>
        <w:t xml:space="preserve">Potilastietovaranto </w:t>
      </w:r>
      <w:r w:rsidR="00934B70">
        <w:t>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00B3805" w14:textId="17752D7E" w:rsidR="00934B70" w:rsidRDefault="00934B70" w:rsidP="00A642C1">
      <w:pPr>
        <w:pStyle w:val="Luettelokappale"/>
        <w:numPr>
          <w:ilvl w:val="0"/>
          <w:numId w:val="38"/>
        </w:numPr>
      </w:pPr>
      <w:r>
        <w:t xml:space="preserve">Virheen tarkemmat tiedot palautuvat vastausinteraktion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5E2FB872" w:rsidR="00934B70" w:rsidRDefault="00934B70" w:rsidP="00775046">
      <w:pPr>
        <w:pStyle w:val="Otsikko3"/>
      </w:pPr>
      <w:r>
        <w:t xml:space="preserve">V6 </w:t>
      </w:r>
      <w:r w:rsidR="00AD1EB6">
        <w:t>Potilastietovarannon</w:t>
      </w:r>
      <w:r>
        <w:t xml:space="preserve"> sovellustason tekninen virhe estää haun</w:t>
      </w:r>
    </w:p>
    <w:p w14:paraId="3A559510" w14:textId="5EE70640" w:rsidR="00934B70" w:rsidRDefault="00AD1EB6" w:rsidP="00775046">
      <w:pPr>
        <w:pStyle w:val="Numeroituluettelo"/>
      </w:pPr>
      <w:r>
        <w:t xml:space="preserve">Potilastietovaranto </w:t>
      </w:r>
      <w:r w:rsidR="00934B70">
        <w:t>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51F364D4"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w:t>
      </w:r>
      <w:r w:rsidR="007D5DCB">
        <w:t>Potilastietovarannon</w:t>
      </w:r>
      <w:r>
        <w:t xml:space="preserve"> toiminnasta ja näin lähettäjä voi lähettää saman sanoman uudelleen. </w:t>
      </w:r>
    </w:p>
    <w:p w14:paraId="14290A2E" w14:textId="3DF21715" w:rsidR="00934B70" w:rsidRDefault="00934B70" w:rsidP="00A642C1">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05FF4FA" w14:textId="27DDDE3A" w:rsidR="00934B70" w:rsidRDefault="00934B70" w:rsidP="00934B70">
      <w:pPr>
        <w:pStyle w:val="Numeroituluettelo"/>
      </w:pPr>
      <w:r>
        <w:t>Käyttötapaus jatkuu normaalin tapahtumankulun kohdasta 4.</w:t>
      </w:r>
    </w:p>
    <w:p w14:paraId="2C461674" w14:textId="6026D319" w:rsidR="00934B70" w:rsidRDefault="00934B70" w:rsidP="00775046">
      <w:pPr>
        <w:pStyle w:val="Otsikko3"/>
      </w:pPr>
      <w:r>
        <w:t xml:space="preserve">V7 </w:t>
      </w:r>
      <w:r w:rsidR="00AD1EB6">
        <w:t>Potilastietovarannon</w:t>
      </w:r>
      <w:r>
        <w:t xml:space="preserve"> tekninen virhe estää haun</w:t>
      </w:r>
    </w:p>
    <w:p w14:paraId="17D82EE5" w14:textId="560B0D4A" w:rsidR="00934B70" w:rsidRDefault="00AD1EB6" w:rsidP="00775046">
      <w:pPr>
        <w:pStyle w:val="Numeroituluettelo"/>
      </w:pPr>
      <w:r>
        <w:t xml:space="preserve">Potilastietovaranto </w:t>
      </w:r>
      <w:r w:rsidR="00934B70">
        <w:t>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420BE778"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xml:space="preserve">). Virhe johtuu tällöin </w:t>
      </w:r>
      <w:r w:rsidR="007D5DCB">
        <w:t>Potilastietovarannon</w:t>
      </w:r>
      <w:r>
        <w:t xml:space="preserve"> toiminnasta ja näin lähettäjä voi lähettää saman sanoman uudelleen.</w:t>
      </w:r>
    </w:p>
    <w:p w14:paraId="6075177E" w14:textId="6994A6F7" w:rsidR="00934B70" w:rsidRDefault="00934B70" w:rsidP="00A642C1">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779" w:name="_Toc216782578"/>
      <w:r>
        <w:t>Liiteluettelo</w:t>
      </w:r>
      <w:bookmarkEnd w:id="779"/>
    </w:p>
    <w:p w14:paraId="1725AF6D" w14:textId="6839B605" w:rsidR="009F703C" w:rsidRDefault="009F703C" w:rsidP="009F703C">
      <w:pPr>
        <w:pStyle w:val="Otsikko2"/>
      </w:pPr>
      <w:r>
        <w:t>Määrittelydokumentaatio</w:t>
      </w:r>
    </w:p>
    <w:p w14:paraId="56AA2D75" w14:textId="10EC37B5"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rsidR="007D5DCB">
        <w:t>Potilastietovarannon</w:t>
      </w:r>
      <w:r>
        <w:t xml:space="preserve">  toiminnalliset vaatimukset sosiaali- ja terveydenhuollon  tietojärjestelmille</w:t>
      </w:r>
      <w:r w:rsidR="00C76B72">
        <w:t xml:space="preserve">, joka on julkaistu Kanta.fi-sivustolla, ks. alisivu </w:t>
      </w:r>
      <w:r w:rsidR="007D5DCB">
        <w:t>Potilastietovarannon</w:t>
      </w:r>
      <w:r w:rsidR="0090493F" w:rsidRPr="0090493F">
        <w:t xml:space="preserve"> toiminnalliset vaatimukset sosiaali- ja terveydenhuollon tietojärjestelmille</w:t>
      </w:r>
      <w:r w:rsidR="0090493F">
        <w:br/>
      </w:r>
      <w:hyperlink r:id="rId15" w:history="1">
        <w:r w:rsidR="0090493F" w:rsidRPr="00A63715">
          <w:rPr>
            <w:rStyle w:val="Hyperlinkki"/>
          </w:rPr>
          <w:t>https://www.kanta.fi/jarjestelmakehittajat/potilastiedon-arkiston-toiminnalliset-vaatimukset</w:t>
        </w:r>
      </w:hyperlink>
      <w:r w:rsidR="0090493F">
        <w:t xml:space="preserve"> </w:t>
      </w:r>
    </w:p>
    <w:p w14:paraId="599EC7EE" w14:textId="1892A360" w:rsidR="00934B70" w:rsidRDefault="00934B70" w:rsidP="00642F71">
      <w:pPr>
        <w:pStyle w:val="Leipteksti"/>
        <w:ind w:left="2603" w:hanging="1185"/>
      </w:pPr>
      <w:r>
        <w:t xml:space="preserve">LM2 </w:t>
      </w:r>
      <w:r>
        <w:tab/>
        <w:t>Asiakirjan muodostamiseen liittyvä määrittelydokumentaatio on julkaistu Kanta.fi-sivustolla, ks. alisivu</w:t>
      </w:r>
      <w:r w:rsidR="0090493F">
        <w:t xml:space="preserve"> </w:t>
      </w:r>
      <w:r w:rsidR="007D5DCB">
        <w:t>Potilastietovarannon</w:t>
      </w:r>
      <w:r>
        <w:t xml:space="preserve"> määrittelyt</w:t>
      </w:r>
      <w:r w:rsidR="0090493F">
        <w:br/>
      </w:r>
      <w:hyperlink r:id="rId16" w:history="1">
        <w:r w:rsidR="0090493F" w:rsidRPr="00A63715">
          <w:rPr>
            <w:rStyle w:val="Hyperlinkki"/>
          </w:rPr>
          <w:t>https://www.kanta.fi/jarjestelmakehittajat/potilastiedon-arkisto</w:t>
        </w:r>
      </w:hyperlink>
      <w:r w:rsidR="0090493F">
        <w:t xml:space="preserve"> </w:t>
      </w:r>
    </w:p>
    <w:p w14:paraId="3B68DAEA" w14:textId="75984891" w:rsidR="00934B70" w:rsidRDefault="00934B70" w:rsidP="00642F71">
      <w:pPr>
        <w:pStyle w:val="Leipteksti"/>
        <w:ind w:left="2603" w:hanging="1185"/>
      </w:pPr>
      <w:r>
        <w:t xml:space="preserve">LM3 </w:t>
      </w:r>
      <w:r>
        <w:tab/>
        <w:t xml:space="preserve">Asiakirjan allekirjoittamiseen liittyvä dokumentaatio on julkaistu Kanta.fi-sivustolla, ks. alisivu </w:t>
      </w:r>
      <w:r w:rsidR="0090493F" w:rsidRPr="0090493F">
        <w:t>Sähköisen allekirjoituksen määritys ja soveltamisohje</w:t>
      </w:r>
      <w:r w:rsidR="0090493F">
        <w:br/>
      </w:r>
      <w:hyperlink r:id="rId17" w:history="1">
        <w:r w:rsidR="0090493F" w:rsidRPr="00A63715">
          <w:rPr>
            <w:rStyle w:val="Hyperlinkki"/>
          </w:rPr>
          <w:t>https://www.kanta.fi/jarjestelmakehittajat/sahkoisen-allekirjoituksen-maarittely</w:t>
        </w:r>
      </w:hyperlink>
      <w:r w:rsidR="0090493F">
        <w:t xml:space="preserve"> </w:t>
      </w:r>
    </w:p>
    <w:p w14:paraId="40A31A99" w14:textId="1F0695B7" w:rsidR="00934B70" w:rsidRDefault="00934B70" w:rsidP="00642F71">
      <w:pPr>
        <w:pStyle w:val="Leipteksti"/>
        <w:ind w:left="2603" w:hanging="1185"/>
      </w:pPr>
      <w:r>
        <w:t xml:space="preserve">LM4 </w:t>
      </w:r>
      <w:r>
        <w:tab/>
        <w:t xml:space="preserve">Sanomien muodostaminen, vaaditut tiedot ja mahdolliset hakuparametrit on tarkemmin kuvattu dokumentissa </w:t>
      </w:r>
      <w:r w:rsidR="007D5DCB">
        <w:t>Potilastietovarannon</w:t>
      </w:r>
      <w:r>
        <w:t xml:space="preserve"> Medical Records -sanomat, joka on julkaistu Kanta.fi-sivustolla, ks. alisivu </w:t>
      </w:r>
      <w:r w:rsidR="007D5DCB">
        <w:t>Potilastietovarannon</w:t>
      </w:r>
      <w:r w:rsidR="00D74F36" w:rsidRPr="00D74F36">
        <w:t xml:space="preserve"> Medical Records</w:t>
      </w:r>
      <w:r w:rsidR="00D74F36">
        <w:t xml:space="preserve"> </w:t>
      </w:r>
      <w:r w:rsidR="00D74F36">
        <w:br/>
      </w:r>
      <w:hyperlink r:id="rId18" w:history="1">
        <w:r w:rsidR="00D74F36" w:rsidRPr="00A63715">
          <w:rPr>
            <w:rStyle w:val="Hyperlinkki"/>
          </w:rPr>
          <w:t>https://www.kanta.fi/jarjestelmakehittajat/potilastiedon-arkiston-medical-records</w:t>
        </w:r>
      </w:hyperlink>
      <w:r w:rsidR="00D74F36">
        <w:t xml:space="preserve"> </w:t>
      </w:r>
    </w:p>
    <w:p w14:paraId="4C404662" w14:textId="0D3E9769" w:rsidR="00934B70" w:rsidRDefault="00934B70" w:rsidP="00642F71">
      <w:pPr>
        <w:pStyle w:val="Leipteksti"/>
        <w:ind w:left="2603" w:hanging="1185"/>
      </w:pPr>
      <w:r>
        <w:t xml:space="preserve">LM5 </w:t>
      </w:r>
      <w:r>
        <w:tab/>
      </w:r>
      <w:r w:rsidR="007D5DCB">
        <w:t>Potilastietovarannon</w:t>
      </w:r>
      <w:r>
        <w:t xml:space="preserve"> asiakirjojen kuvailutiedot, </w:t>
      </w:r>
      <w:r w:rsidR="007D5DCB">
        <w:t>Potilastietovarannon</w:t>
      </w:r>
      <w:r>
        <w:t xml:space="preserve"> CDA R2 Header, </w:t>
      </w:r>
      <w:r w:rsidR="0090493F">
        <w:t>j</w:t>
      </w:r>
      <w:r>
        <w:t xml:space="preserve">oka on julkaistu Kanta.fi-sivustolla, ks. alisivu </w:t>
      </w:r>
      <w:r w:rsidR="007D5DCB">
        <w:t>Potilastietovarannon</w:t>
      </w:r>
      <w:r w:rsidR="0090493F" w:rsidRPr="0090493F">
        <w:t xml:space="preserve"> CDA R2 Header</w:t>
      </w:r>
      <w:r w:rsidR="0090493F">
        <w:br/>
      </w:r>
      <w:hyperlink r:id="rId19" w:history="1">
        <w:r w:rsidR="0090493F" w:rsidRPr="00A63715">
          <w:rPr>
            <w:rStyle w:val="Hyperlinkki"/>
          </w:rPr>
          <w:t>https://www.kanta.fi/jarjestelmakehittajat/potilastiedon-arkiston-cda-r2-header</w:t>
        </w:r>
      </w:hyperlink>
      <w:r w:rsidR="0090493F">
        <w:t xml:space="preserve"> </w:t>
      </w:r>
    </w:p>
    <w:p w14:paraId="58D8FF88" w14:textId="5FBEF306" w:rsidR="00934B70" w:rsidRDefault="00934B70" w:rsidP="00642F71">
      <w:pPr>
        <w:pStyle w:val="Leipteksti"/>
        <w:ind w:left="2603" w:hanging="1185"/>
      </w:pPr>
      <w:r>
        <w:t xml:space="preserve">LM6 </w:t>
      </w:r>
      <w:r>
        <w:tab/>
      </w:r>
      <w:r w:rsidR="00907E9A">
        <w:t>poistettu</w:t>
      </w:r>
    </w:p>
    <w:p w14:paraId="17CFEDC2" w14:textId="3B7E230B" w:rsidR="00934B70" w:rsidRDefault="00934B70" w:rsidP="00642F71">
      <w:pPr>
        <w:pStyle w:val="Leipteksti"/>
        <w:ind w:left="2603" w:hanging="1185"/>
      </w:pPr>
      <w:r>
        <w:t xml:space="preserve">LM7 </w:t>
      </w:r>
      <w:r>
        <w:tab/>
        <w:t xml:space="preserve">Kevyitä kyselyrajapintoja koskeva dokumentaatio on julkaistu Kanta.fi-sivustolla, ks. alisivu </w:t>
      </w:r>
      <w:r w:rsidR="0090493F" w:rsidRPr="0090493F">
        <w:t>Kanta-palvelut kevyet kyselyrajapinnat</w:t>
      </w:r>
      <w:r w:rsidR="0090493F">
        <w:br/>
      </w:r>
      <w:hyperlink r:id="rId20" w:history="1">
        <w:r w:rsidR="0090493F" w:rsidRPr="00A63715">
          <w:rPr>
            <w:rStyle w:val="Hyperlinkki"/>
          </w:rPr>
          <w:t>https://www.kanta.fi/jarjestelmakehittajat/kanta-palvelut-kevyet-kyselyrajapinnat</w:t>
        </w:r>
      </w:hyperlink>
      <w:r w:rsidR="0090493F">
        <w:t xml:space="preserve"> </w:t>
      </w:r>
    </w:p>
    <w:p w14:paraId="1EE0EDCA" w14:textId="60ACF754" w:rsidR="00934B70" w:rsidRDefault="00934B70" w:rsidP="00642F71">
      <w:pPr>
        <w:pStyle w:val="Leipteksti"/>
        <w:ind w:left="2603" w:hanging="1185"/>
      </w:pPr>
      <w:r>
        <w:t xml:space="preserve">LM8 </w:t>
      </w:r>
      <w:r>
        <w:tab/>
        <w:t xml:space="preserve">Vanhoja asiakirjoja koskeva koskeva dokumentaatio on julkaistu Kanta.fi-sivustolla, ks. alisivu </w:t>
      </w:r>
      <w:r w:rsidR="0090493F" w:rsidRPr="0090493F">
        <w:t xml:space="preserve">Vanhojen potilastietojen </w:t>
      </w:r>
      <w:r w:rsidR="00FB2EB2">
        <w:t>määrittelyt</w:t>
      </w:r>
      <w:r w:rsidR="0090493F">
        <w:br/>
      </w:r>
      <w:hyperlink r:id="rId21" w:history="1">
        <w:r w:rsidR="0090493F" w:rsidRPr="00A63715">
          <w:rPr>
            <w:rStyle w:val="Hyperlinkki"/>
          </w:rPr>
          <w:t>https://www.kanta.fi/jarjestelmakehittajat/vanhojen-potilastietojen-arkistointi</w:t>
        </w:r>
      </w:hyperlink>
      <w:r w:rsidR="0090493F">
        <w:t xml:space="preserve"> </w:t>
      </w:r>
    </w:p>
    <w:p w14:paraId="360F2EB5" w14:textId="746406F8" w:rsidR="00934B70" w:rsidRDefault="00934B70" w:rsidP="00642F71">
      <w:pPr>
        <w:pStyle w:val="Leipteksti"/>
        <w:ind w:left="2603" w:hanging="1185"/>
      </w:pPr>
      <w:r>
        <w:t xml:space="preserve">LM9 </w:t>
      </w:r>
      <w:r>
        <w:tab/>
        <w:t xml:space="preserve">Ostopalvelua koskeva koskeva dokumentaatio on julkaistu dokumentissa </w:t>
      </w:r>
      <w:r w:rsidR="007D5DCB">
        <w:t>Potilastietovarannon</w:t>
      </w:r>
      <w:r>
        <w:t xml:space="preserve">  toiminnalliset vaatimukset sosiaali- ja terveydenhuollon  tietojärjestelmille</w:t>
      </w:r>
      <w:r w:rsidR="00867F5C">
        <w:t xml:space="preserve"> [LM1]</w:t>
      </w:r>
    </w:p>
    <w:p w14:paraId="7F7FA4CD" w14:textId="3C424989" w:rsidR="00934B70" w:rsidRDefault="00934B70" w:rsidP="00642F71">
      <w:pPr>
        <w:pStyle w:val="Leipteksti"/>
        <w:ind w:left="2603" w:hanging="1185"/>
      </w:pPr>
      <w:r>
        <w:t xml:space="preserve">LM10 </w:t>
      </w:r>
      <w:r>
        <w:tab/>
        <w:t xml:space="preserve">Terveydenhuollon todistusten välitystä koskeva dokumentaatio on julkaistu Kanta.fi-sivustolla, ks. </w:t>
      </w:r>
      <w:r w:rsidR="00907E9A" w:rsidRPr="00907E9A">
        <w:t>Terveydenhuollon todistusten ja lomakkeiden määrittelyt</w:t>
      </w:r>
      <w:r w:rsidR="00907E9A">
        <w:br/>
      </w:r>
      <w:hyperlink r:id="rId22" w:history="1">
        <w:r w:rsidR="00907E9A" w:rsidRPr="00A63715">
          <w:rPr>
            <w:rStyle w:val="Hyperlinkki"/>
          </w:rPr>
          <w:t>https://www.kanta.fi/jarjestelmakehittajat/terveydenhuollon-todistukset-ja-lomakkeet</w:t>
        </w:r>
      </w:hyperlink>
      <w:r w:rsidR="00907E9A">
        <w:t xml:space="preserve"> </w:t>
      </w:r>
    </w:p>
    <w:p w14:paraId="5EE23E83" w14:textId="560BD1C7" w:rsidR="00934B70" w:rsidRDefault="00934B70" w:rsidP="00642F71">
      <w:pPr>
        <w:pStyle w:val="Leipteksti"/>
        <w:ind w:left="2603" w:hanging="1185"/>
      </w:pPr>
      <w:r>
        <w:t xml:space="preserve">LM11 </w:t>
      </w:r>
      <w:r>
        <w:tab/>
        <w:t xml:space="preserve">Tilapäisen yksilöintitunnuksen muodostaminen on kuvattu dokumentissa ISO OID-yksilöintitunnuksen käytön kansalliset periaatteet sosiaali- ja terveysalalla, joka on julkaistu Kanta.fi-sivustolla, ks. alisivu </w:t>
      </w:r>
      <w:r w:rsidR="00907E9A" w:rsidRPr="00907E9A">
        <w:t>Yhteiset määrittelyt</w:t>
      </w:r>
      <w:r w:rsidR="00907E9A">
        <w:br/>
      </w:r>
      <w:hyperlink r:id="rId23" w:history="1">
        <w:r w:rsidR="00907E9A" w:rsidRPr="00A63715">
          <w:rPr>
            <w:rStyle w:val="Hyperlinkki"/>
          </w:rPr>
          <w:t>https://www.kanta.fi/jarjestelmakehittajat/yhteiset-maarittelyt</w:t>
        </w:r>
      </w:hyperlink>
      <w:r w:rsidR="00907E9A">
        <w:t xml:space="preserve"> </w:t>
      </w:r>
    </w:p>
    <w:p w14:paraId="23723568" w14:textId="2ACA67B9" w:rsidR="00934B70" w:rsidRDefault="00934B70" w:rsidP="00642F71">
      <w:pPr>
        <w:pStyle w:val="Leipteksti"/>
        <w:ind w:left="2603" w:hanging="1185"/>
      </w:pPr>
      <w:r>
        <w:t xml:space="preserve">LM12 </w:t>
      </w:r>
      <w:r>
        <w:tab/>
        <w:t xml:space="preserve">Kanta - </w:t>
      </w:r>
      <w:r w:rsidR="007D5DCB">
        <w:t>Potilastietovarannon</w:t>
      </w:r>
      <w:r>
        <w:t xml:space="preserve"> teknisiä ohjeita -dokumentti on julkaistu Kanta.fi-sivustolla, ks. alisivu </w:t>
      </w:r>
      <w:r w:rsidR="007D5DCB">
        <w:t>Potilastietovarannon</w:t>
      </w:r>
      <w:r w:rsidR="00907E9A" w:rsidRPr="00907E9A">
        <w:t xml:space="preserve"> teknisiä ohjeita</w:t>
      </w:r>
      <w:r w:rsidR="00907E9A">
        <w:br/>
      </w:r>
      <w:hyperlink r:id="rId24" w:history="1">
        <w:r w:rsidR="00907E9A" w:rsidRPr="00A63715">
          <w:rPr>
            <w:rStyle w:val="Hyperlinkki"/>
          </w:rPr>
          <w:t>https://www.kanta.fi/jarjestelmakehittajat/potilastiedon-arkiston-teknisia-ohjeita</w:t>
        </w:r>
      </w:hyperlink>
      <w:r w:rsidR="00907E9A">
        <w:t xml:space="preserve"> </w:t>
      </w:r>
    </w:p>
    <w:p w14:paraId="16BFEC13" w14:textId="6253069C" w:rsidR="00A533B3" w:rsidRDefault="00A533B3" w:rsidP="00642F71">
      <w:pPr>
        <w:pStyle w:val="Leipteksti"/>
        <w:ind w:left="2603" w:hanging="1185"/>
        <w:rPr>
          <w:ins w:id="780" w:author="Eklund Marjut" w:date="2025-11-21T10:39:00Z"/>
        </w:rPr>
      </w:pPr>
      <w:r>
        <w:t>LM13</w:t>
      </w:r>
      <w:r>
        <w:tab/>
        <w:t>Asiakas- ja potilastietojen luovutustenhallinnan yleiskuvaus on julkaistu Kanta.fi-sivustolla</w:t>
      </w:r>
      <w:r w:rsidR="00907E9A">
        <w:t xml:space="preserve">, ks. alisivu </w:t>
      </w:r>
      <w:r w:rsidR="00907E9A" w:rsidRPr="00907E9A">
        <w:t>Asiakas- ja potilastietojen luovutustenhallinnan yleiskuvaus</w:t>
      </w:r>
      <w:r w:rsidR="00907E9A">
        <w:br/>
      </w:r>
      <w:hyperlink r:id="rId25" w:history="1">
        <w:r w:rsidR="00907E9A" w:rsidRPr="00A63715">
          <w:rPr>
            <w:rStyle w:val="Hyperlinkki"/>
          </w:rPr>
          <w:t>https://www.kanta.fi/jarjestelmakehittajat/luovutustenhallinnan-yleiskuvaus</w:t>
        </w:r>
      </w:hyperlink>
      <w:r w:rsidR="00907E9A">
        <w:t xml:space="preserve"> </w:t>
      </w:r>
    </w:p>
    <w:p w14:paraId="4A516088" w14:textId="209C71D7" w:rsidR="00236717" w:rsidRDefault="00236717" w:rsidP="00642F71">
      <w:pPr>
        <w:pStyle w:val="Leipteksti"/>
        <w:ind w:left="2603" w:hanging="1185"/>
        <w:rPr>
          <w:ins w:id="781" w:author="Eklund Marjut" w:date="2025-12-08T08:58:00Z"/>
        </w:rPr>
      </w:pPr>
      <w:ins w:id="782" w:author="Eklund Marjut" w:date="2025-11-21T10:39:00Z">
        <w:r>
          <w:t>LM14</w:t>
        </w:r>
        <w:r>
          <w:tab/>
        </w:r>
        <w:r w:rsidR="00775C04" w:rsidRPr="00775C04">
          <w:t>Sosiaali- ja terveydenhuollon tahdonilmaisuja käsittelevien tietojärjestelmien vaatimukset ja toiminnallinen määrittely</w:t>
        </w:r>
        <w:r w:rsidR="00775C04">
          <w:t xml:space="preserve"> on julkaistu Kanta.fi-sivustolla, ks. alisivu </w:t>
        </w:r>
        <w:r w:rsidR="00775C04" w:rsidRPr="00775C04">
          <w:t>Sosiaali- ja terveydenhuollon tahdonilmaisuja käsittelevien tietojärjestelmien vaatimukset ja toiminnallinen määrittely</w:t>
        </w:r>
      </w:ins>
      <w:ins w:id="783" w:author="Eklund Marjut" w:date="2025-11-21T10:40:00Z">
        <w:r w:rsidR="00775C04">
          <w:br/>
        </w:r>
        <w:r w:rsidR="00775C04">
          <w:fldChar w:fldCharType="begin"/>
        </w:r>
        <w:r w:rsidR="00775C04">
          <w:instrText xml:space="preserve"> HYPERLINK "</w:instrText>
        </w:r>
        <w:r w:rsidR="00775C04" w:rsidRPr="00775C04">
          <w:instrText>https://www.kanta.fi/jarjestelmakehittajat/tahdonilmaisut</w:instrText>
        </w:r>
        <w:r w:rsidR="00775C04">
          <w:instrText xml:space="preserve">" </w:instrText>
        </w:r>
        <w:r w:rsidR="00775C04">
          <w:fldChar w:fldCharType="separate"/>
        </w:r>
        <w:r w:rsidR="00775C04" w:rsidRPr="002D507B">
          <w:rPr>
            <w:rStyle w:val="Hyperlinkki"/>
          </w:rPr>
          <w:t>https://www.kanta.fi/jarjestelmakehittajat/tahdonilmaisut</w:t>
        </w:r>
        <w:r w:rsidR="00775C04">
          <w:fldChar w:fldCharType="end"/>
        </w:r>
        <w:r w:rsidR="00775C04">
          <w:t xml:space="preserve"> </w:t>
        </w:r>
      </w:ins>
    </w:p>
    <w:p w14:paraId="4AA409F2" w14:textId="45779C6C" w:rsidR="0007537F" w:rsidRPr="00934B70" w:rsidRDefault="0007537F" w:rsidP="00642F71">
      <w:pPr>
        <w:pStyle w:val="Leipteksti"/>
        <w:ind w:left="2603" w:hanging="1185"/>
      </w:pPr>
      <w:ins w:id="784" w:author="Eklund Marjut" w:date="2025-12-08T08:58:00Z">
        <w:r>
          <w:t>LM15</w:t>
        </w:r>
        <w:r>
          <w:tab/>
          <w:t>Toimialojen välinen luovutuslupa</w:t>
        </w:r>
      </w:ins>
      <w:ins w:id="785" w:author="Eklund Marjut" w:date="2025-12-08T09:03:00Z">
        <w:r w:rsidR="0081394A">
          <w:t xml:space="preserve"> on kuvattu</w:t>
        </w:r>
      </w:ins>
      <w:ins w:id="786" w:author="Eklund Marjut" w:date="2025-12-08T09:02:00Z">
        <w:r w:rsidR="0081394A">
          <w:t xml:space="preserve"> </w:t>
        </w:r>
      </w:ins>
      <w:ins w:id="787" w:author="Eklund Marjut" w:date="2025-12-08T09:04:00Z">
        <w:r w:rsidR="0081394A">
          <w:t>Simplifier</w:t>
        </w:r>
      </w:ins>
      <w:ins w:id="788" w:author="Eklund Marjut" w:date="2025-12-08T09:02:00Z">
        <w:r w:rsidR="0081394A">
          <w:t>-soveltamisop</w:t>
        </w:r>
      </w:ins>
      <w:ins w:id="789" w:author="Eklund Marjut" w:date="2025-12-08T09:03:00Z">
        <w:r w:rsidR="0081394A">
          <w:t xml:space="preserve">paassa </w:t>
        </w:r>
      </w:ins>
      <w:ins w:id="790" w:author="Eklund Marjut" w:date="2025-12-08T09:02:00Z">
        <w:r w:rsidR="0081394A">
          <w:fldChar w:fldCharType="begin"/>
        </w:r>
        <w:r w:rsidR="0081394A">
          <w:instrText xml:space="preserve"> HYPERLINK "</w:instrText>
        </w:r>
        <w:r w:rsidR="0081394A" w:rsidRPr="0007537F">
          <w:instrText>https://simplifier.net/guide/sosiaali-ja-terveydenhuollon-v-linen-luovutuslupa</w:instrText>
        </w:r>
        <w:r w:rsidR="0081394A">
          <w:instrText xml:space="preserve">" </w:instrText>
        </w:r>
        <w:r w:rsidR="0081394A">
          <w:fldChar w:fldCharType="separate"/>
        </w:r>
        <w:r w:rsidR="0081394A" w:rsidRPr="004B41AB">
          <w:rPr>
            <w:rStyle w:val="Hyperlinkki"/>
          </w:rPr>
          <w:t>https://simplifier.net/guide/sosiaali-ja-terveydenhuollon-v-linen-luovutuslupa</w:t>
        </w:r>
        <w:r w:rsidR="0081394A">
          <w:fldChar w:fldCharType="end"/>
        </w:r>
        <w:r w:rsidR="0081394A">
          <w:t xml:space="preserve">.  </w:t>
        </w:r>
      </w:ins>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t xml:space="preserve">LK3 </w:t>
      </w:r>
      <w:r>
        <w:tab/>
        <w:t>Palvelupyynnöt, eArkisto - Arkistosanomien palvelupyynnöt, 1.2.246.537.5.40157.2008</w:t>
      </w:r>
    </w:p>
    <w:p w14:paraId="5477B787" w14:textId="5B5AE925" w:rsidR="00934B70" w:rsidRDefault="00934B70" w:rsidP="00642F71">
      <w:pPr>
        <w:pStyle w:val="Leipteksti"/>
        <w:ind w:left="2603" w:hanging="1185"/>
      </w:pPr>
      <w:r>
        <w:t xml:space="preserve">LK4 </w:t>
      </w:r>
      <w:r>
        <w:tab/>
      </w:r>
      <w:r w:rsidR="007D5DCB">
        <w:t>Potilastietovarannon</w:t>
      </w:r>
      <w:r>
        <w:t xml:space="preserve">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10300FC" w:rsid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3B4984CF" w14:textId="4FD410EF" w:rsidR="008D768E" w:rsidRDefault="008D768E" w:rsidP="00642F71">
      <w:pPr>
        <w:pStyle w:val="Leipteksti"/>
        <w:ind w:left="2603" w:hanging="1185"/>
        <w:rPr>
          <w:ins w:id="791" w:author="Eklund Marjut" w:date="2025-11-20T15:04:00Z"/>
        </w:rPr>
      </w:pPr>
      <w:r>
        <w:t>LK14</w:t>
      </w:r>
      <w:r>
        <w:tab/>
        <w:t xml:space="preserve">Yksityisen toimintansa päättäneen rekisterinpitäjän rekisterinpitovastuun siirto,  </w:t>
      </w:r>
      <w:r w:rsidRPr="008D768E">
        <w:t>Kanta-palvelut - Rekisterinpitovastuun siirrot</w:t>
      </w:r>
      <w:r>
        <w:t xml:space="preserve">, </w:t>
      </w:r>
      <w:r w:rsidRPr="008D768E">
        <w:t>1.2.246.537.6.1404.202401</w:t>
      </w:r>
    </w:p>
    <w:p w14:paraId="159A8C6D" w14:textId="47496845" w:rsidR="00D653F8" w:rsidRDefault="00D653F8" w:rsidP="00D653F8">
      <w:pPr>
        <w:pStyle w:val="Leipteksti"/>
        <w:ind w:left="2603" w:hanging="1185"/>
        <w:rPr>
          <w:ins w:id="792" w:author="Eklund Marjut" w:date="2025-11-20T15:12:00Z"/>
        </w:rPr>
      </w:pPr>
      <w:ins w:id="793" w:author="Eklund Marjut" w:date="2025-11-20T15:04:00Z">
        <w:r>
          <w:t>LK15</w:t>
        </w:r>
        <w:r>
          <w:tab/>
        </w:r>
      </w:ins>
      <w:ins w:id="794" w:author="Eklund Marjut" w:date="2025-11-20T15:15:00Z">
        <w:r w:rsidR="00DA0501">
          <w:t>Sosiaalihuollosta tehtävissä hauissa k</w:t>
        </w:r>
      </w:ins>
      <w:ins w:id="795" w:author="Eklund Marjut" w:date="2025-11-20T15:13:00Z">
        <w:r w:rsidR="00DA0501">
          <w:t>äyttötilanne</w:t>
        </w:r>
      </w:ins>
      <w:ins w:id="796" w:author="Eklund Marjut" w:date="2025-11-20T15:05:00Z">
        <w:r>
          <w:t>, Sosiaalihuolto - Asiakastiedon arkiston käyttötilanne, 1.2.246.537.6.1289.201901</w:t>
        </w:r>
      </w:ins>
    </w:p>
    <w:p w14:paraId="0708AE3B" w14:textId="4A1488CC" w:rsidR="00D653F8" w:rsidRDefault="00D653F8" w:rsidP="00DA0501">
      <w:pPr>
        <w:pStyle w:val="Leipteksti"/>
        <w:ind w:left="2603" w:hanging="1185"/>
        <w:rPr>
          <w:ins w:id="797" w:author="Eklund Marjut" w:date="2025-12-08T08:28:00Z"/>
        </w:rPr>
      </w:pPr>
      <w:ins w:id="798" w:author="Eklund Marjut" w:date="2025-11-20T15:12:00Z">
        <w:r>
          <w:t>LK16</w:t>
        </w:r>
        <w:r>
          <w:tab/>
        </w:r>
      </w:ins>
      <w:ins w:id="799" w:author="Eklund Marjut" w:date="2025-11-20T15:15:00Z">
        <w:r w:rsidR="00DA0501">
          <w:t>Sosiaalihuollosta tehtävissä hauissa l</w:t>
        </w:r>
      </w:ins>
      <w:ins w:id="800" w:author="Eklund Marjut" w:date="2025-11-20T15:14:00Z">
        <w:r w:rsidR="00DA0501">
          <w:t>aajan tiedonhaun peruste</w:t>
        </w:r>
      </w:ins>
      <w:ins w:id="801" w:author="Eklund Marjut" w:date="2025-11-20T15:13:00Z">
        <w:r w:rsidR="00DA0501">
          <w:t>,  Sosiaalihuolto</w:t>
        </w:r>
      </w:ins>
      <w:ins w:id="802" w:author="Eklund Marjut" w:date="2025-11-20T15:14:00Z">
        <w:r w:rsidR="00DA0501">
          <w:t xml:space="preserve"> </w:t>
        </w:r>
      </w:ins>
      <w:ins w:id="803" w:author="Eklund Marjut" w:date="2025-11-20T15:13:00Z">
        <w:r w:rsidR="00DA0501">
          <w:t>- Laajan tiedonhaun peruste</w:t>
        </w:r>
      </w:ins>
      <w:ins w:id="804" w:author="Eklund Marjut" w:date="2025-11-20T15:14:00Z">
        <w:r w:rsidR="00DA0501">
          <w:t xml:space="preserve">, </w:t>
        </w:r>
      </w:ins>
      <w:ins w:id="805" w:author="Eklund Marjut" w:date="2025-11-20T15:13:00Z">
        <w:r w:rsidR="00DA0501">
          <w:t>1.2.246.537.6.1299.202101</w:t>
        </w:r>
      </w:ins>
    </w:p>
    <w:p w14:paraId="10D0D274" w14:textId="10805B3A" w:rsidR="00C65E47" w:rsidRPr="00934B70" w:rsidRDefault="00C65E47" w:rsidP="00C65E47">
      <w:pPr>
        <w:pStyle w:val="Leipteksti"/>
        <w:ind w:left="2603" w:hanging="1185"/>
      </w:pPr>
      <w:ins w:id="806" w:author="Eklund Marjut" w:date="2025-12-08T08:28:00Z">
        <w:r>
          <w:t>LK17</w:t>
        </w:r>
        <w:r>
          <w:tab/>
          <w:t>Sosiaalihuollosta tehtävissä hauissa er</w:t>
        </w:r>
      </w:ins>
      <w:ins w:id="807" w:author="Eklund Marjut" w:date="2025-12-08T08:29:00Z">
        <w:r>
          <w:t>ityinen syy, THL - Asiakastietojen katselun erityinen syy, 1.2.246.537.6.240.2012</w:t>
        </w:r>
      </w:ins>
    </w:p>
    <w:p w14:paraId="55A120B8" w14:textId="23C6F2F5" w:rsidR="009F703C" w:rsidRDefault="009F703C" w:rsidP="009F703C">
      <w:pPr>
        <w:pStyle w:val="Otsikko2"/>
      </w:pPr>
      <w:r>
        <w:t>Muu liittyvä aineisto</w:t>
      </w:r>
    </w:p>
    <w:p w14:paraId="226373BA" w14:textId="25A3260F" w:rsidR="00934B70" w:rsidRDefault="00934B70" w:rsidP="00F15419">
      <w:pPr>
        <w:pStyle w:val="Leipteksti"/>
      </w:pPr>
      <w:r w:rsidRPr="00934B70">
        <w:t xml:space="preserve">LY1 </w:t>
      </w:r>
      <w:r w:rsidRPr="00934B70">
        <w:tab/>
      </w:r>
      <w:r w:rsidR="00EE4C0D">
        <w:t>Lääkemääräystietojen luovutuskielto-lomakkeen</w:t>
      </w:r>
      <w:r w:rsidRPr="00934B70">
        <w:t xml:space="preserve"> tulostemalli on julkaistu Kanta.fi-sivustolla, ks. alisivu </w:t>
      </w:r>
      <w:r w:rsidR="007D5DCB">
        <w:t>Potilastietovarannon</w:t>
      </w:r>
      <w:r w:rsidRPr="00934B70">
        <w:t xml:space="preserve"> määrittelyt </w:t>
      </w:r>
    </w:p>
    <w:p w14:paraId="229E5391" w14:textId="77777777" w:rsidR="00B66ECB" w:rsidRDefault="00B66ECB">
      <w:pPr>
        <w:rPr>
          <w:rFonts w:asciiTheme="majorHAnsi" w:eastAsiaTheme="majorEastAsia" w:hAnsiTheme="majorHAnsi" w:cstheme="majorBidi"/>
          <w:bCs/>
          <w:sz w:val="32"/>
          <w:szCs w:val="28"/>
        </w:rPr>
      </w:pPr>
      <w:bookmarkStart w:id="808" w:name="_Toc161153369"/>
      <w:bookmarkStart w:id="809" w:name="_Toc162975617"/>
      <w:bookmarkStart w:id="810" w:name="_Toc162975786"/>
      <w:bookmarkStart w:id="811" w:name="_Toc174027213"/>
      <w:bookmarkStart w:id="812" w:name="_Toc176333479"/>
      <w:bookmarkStart w:id="813" w:name="_Toc176338290"/>
      <w:bookmarkEnd w:id="808"/>
      <w:bookmarkEnd w:id="809"/>
      <w:bookmarkEnd w:id="810"/>
      <w:bookmarkEnd w:id="811"/>
      <w:bookmarkEnd w:id="812"/>
      <w:bookmarkEnd w:id="813"/>
      <w:r>
        <w:br w:type="page"/>
      </w:r>
    </w:p>
    <w:p w14:paraId="3807E7A3" w14:textId="720AC7C2" w:rsidR="009F703C" w:rsidRDefault="00975A37" w:rsidP="00975A37">
      <w:pPr>
        <w:pStyle w:val="Otsikko1"/>
      </w:pPr>
      <w:bookmarkStart w:id="814" w:name="_Toc216782579"/>
      <w:r>
        <w:t>Muutoshistoria</w:t>
      </w:r>
      <w:bookmarkEnd w:id="814"/>
    </w:p>
    <w:p w14:paraId="5C0927A7" w14:textId="0EE01974" w:rsidR="00B66ECB" w:rsidRDefault="00B66ECB" w:rsidP="003C40C1">
      <w:pPr>
        <w:pStyle w:val="Leipteksti"/>
        <w:spacing w:after="0"/>
        <w:ind w:left="0"/>
        <w:rPr>
          <w:ins w:id="815" w:author="Eklund Marjut" w:date="2025-12-09T11:02:00Z"/>
        </w:rPr>
      </w:pPr>
      <w:ins w:id="816" w:author="Eklund Marjut" w:date="2025-12-09T11:02:00Z">
        <w:r>
          <w:t>Versio 2.5</w:t>
        </w:r>
      </w:ins>
    </w:p>
    <w:p w14:paraId="3C545BAA" w14:textId="77777777" w:rsidR="00B66ECB" w:rsidRDefault="00B66ECB" w:rsidP="00B66ECB">
      <w:pPr>
        <w:pStyle w:val="Leipteksti"/>
        <w:keepNext/>
        <w:spacing w:after="0"/>
        <w:ind w:left="1304"/>
        <w:rPr>
          <w:ins w:id="817" w:author="Eklund Marjut" w:date="2025-12-09T11:02:00Z"/>
        </w:rPr>
      </w:pPr>
      <w:ins w:id="818" w:author="Eklund Marjut" w:date="2025-12-09T11:02:00Z">
        <w:r>
          <w:t>12/2025</w:t>
        </w:r>
      </w:ins>
    </w:p>
    <w:p w14:paraId="0B4D4AA0" w14:textId="77777777" w:rsidR="00B66ECB" w:rsidRDefault="00B66ECB" w:rsidP="00B66ECB">
      <w:pPr>
        <w:pStyle w:val="Leipteksti"/>
        <w:spacing w:after="0"/>
        <w:ind w:left="1304"/>
        <w:rPr>
          <w:ins w:id="819" w:author="Eklund Marjut" w:date="2025-12-09T11:02:00Z"/>
        </w:rPr>
      </w:pPr>
      <w:ins w:id="820" w:author="Eklund Marjut" w:date="2025-12-09T11:02:00Z">
        <w:r>
          <w:t>Lisätty Potilastietojen hakuun sosiaalihuoltoon liittyvät käyttötapaukset. Muutokset:</w:t>
        </w:r>
      </w:ins>
    </w:p>
    <w:p w14:paraId="2F3482A4" w14:textId="77777777" w:rsidR="00B66ECB" w:rsidRDefault="00B66ECB" w:rsidP="00B66ECB">
      <w:pPr>
        <w:pStyle w:val="Leipteksti"/>
        <w:spacing w:after="0"/>
        <w:ind w:left="1304"/>
        <w:rPr>
          <w:ins w:id="821" w:author="Eklund Marjut" w:date="2025-12-09T11:02:00Z"/>
        </w:rPr>
      </w:pPr>
      <w:ins w:id="822" w:author="Eklund Marjut" w:date="2025-12-09T11:02:00Z">
        <w:r>
          <w:t>- Luku 2.2, Käyttötapaukset ja palvelupyynnöt: lisätty uudet käyttötapaukset</w:t>
        </w:r>
      </w:ins>
    </w:p>
    <w:p w14:paraId="0C848EFE" w14:textId="77777777" w:rsidR="00B66ECB" w:rsidRDefault="00B66ECB" w:rsidP="00B66ECB">
      <w:pPr>
        <w:pStyle w:val="Leipteksti"/>
        <w:spacing w:after="0"/>
        <w:ind w:left="1304"/>
        <w:rPr>
          <w:ins w:id="823" w:author="Eklund Marjut" w:date="2025-12-09T11:02:00Z"/>
        </w:rPr>
      </w:pPr>
      <w:ins w:id="824" w:author="Eklund Marjut" w:date="2025-12-09T11:02:00Z">
        <w:r>
          <w:t xml:space="preserve">- Lisätty uusi luku 26 </w:t>
        </w:r>
        <w:r w:rsidRPr="00A444B8">
          <w:t>Hae potilastietoja sosiaalihuoltoon</w:t>
        </w:r>
      </w:ins>
    </w:p>
    <w:p w14:paraId="546E6FB4" w14:textId="77777777" w:rsidR="00B66ECB" w:rsidRDefault="00B66ECB" w:rsidP="00B66ECB">
      <w:pPr>
        <w:pStyle w:val="Leipteksti"/>
        <w:spacing w:after="0"/>
        <w:ind w:left="1304"/>
        <w:rPr>
          <w:ins w:id="825" w:author="Eklund Marjut" w:date="2025-12-09T11:02:00Z"/>
        </w:rPr>
      </w:pPr>
      <w:ins w:id="826" w:author="Eklund Marjut" w:date="2025-12-09T11:02:00Z">
        <w:r>
          <w:t xml:space="preserve">- Lisätty uusi luku </w:t>
        </w:r>
        <w:r w:rsidRPr="00A444B8">
          <w:t>27</w:t>
        </w:r>
        <w:r>
          <w:t xml:space="preserve"> </w:t>
        </w:r>
        <w:r w:rsidRPr="00A444B8">
          <w:t>Hae keskeisiä potilastietoja sosiaalihuoltoon</w:t>
        </w:r>
      </w:ins>
    </w:p>
    <w:p w14:paraId="2BC02688" w14:textId="77777777" w:rsidR="00B66ECB" w:rsidRDefault="00B66ECB" w:rsidP="00B66ECB">
      <w:pPr>
        <w:pStyle w:val="Leipteksti"/>
        <w:spacing w:after="0"/>
        <w:ind w:left="1304"/>
        <w:rPr>
          <w:ins w:id="827" w:author="Eklund Marjut" w:date="2025-12-09T11:02:00Z"/>
        </w:rPr>
      </w:pPr>
      <w:ins w:id="828" w:author="Eklund Marjut" w:date="2025-12-09T11:02:00Z">
        <w:r>
          <w:t>- Lisätty uusi luku 28</w:t>
        </w:r>
        <w:r w:rsidRPr="00A444B8">
          <w:t xml:space="preserve"> Hae vanhoja potilastietoja sosiaalihuoltoon</w:t>
        </w:r>
      </w:ins>
    </w:p>
    <w:p w14:paraId="0592F698" w14:textId="6915B590" w:rsidR="00B66ECB" w:rsidRDefault="00B66ECB" w:rsidP="00B66ECB">
      <w:pPr>
        <w:pStyle w:val="Leipteksti"/>
        <w:spacing w:after="0"/>
        <w:ind w:left="1304"/>
        <w:rPr>
          <w:ins w:id="829" w:author="Eklund Marjut" w:date="2025-12-15T10:20:00Z"/>
        </w:rPr>
      </w:pPr>
      <w:ins w:id="830" w:author="Eklund Marjut" w:date="2025-12-09T11:02:00Z">
        <w:r>
          <w:t>- Lisätty uusiin käyttötapauksiin liittyvät LM14, LM15, LK15, LK16 ja LK17.</w:t>
        </w:r>
      </w:ins>
    </w:p>
    <w:p w14:paraId="00E34123" w14:textId="520FE467" w:rsidR="00EE1CC6" w:rsidRDefault="00EE1CC6" w:rsidP="00B66ECB">
      <w:pPr>
        <w:pStyle w:val="Leipteksti"/>
        <w:spacing w:after="0"/>
        <w:ind w:left="1304"/>
        <w:rPr>
          <w:ins w:id="831" w:author="Eklund Marjut" w:date="2025-12-09T11:02:00Z"/>
        </w:rPr>
      </w:pPr>
      <w:ins w:id="832" w:author="Eklund Marjut" w:date="2025-12-15T10:20:00Z">
        <w:r>
          <w:t>Lisäksi termistöpäivityksi</w:t>
        </w:r>
      </w:ins>
      <w:ins w:id="833" w:author="Eklund Marjut" w:date="2025-12-15T10:21:00Z">
        <w:r>
          <w:t>ä läpi dokumentin (arkistointi -&gt; tallennus).</w:t>
        </w:r>
      </w:ins>
      <w:ins w:id="834" w:author="Eklund Marjut" w:date="2025-12-15T14:31:00Z">
        <w:r w:rsidR="001B2B7D">
          <w:br/>
          <w:t xml:space="preserve">Lisäksi </w:t>
        </w:r>
      </w:ins>
      <w:ins w:id="835" w:author="Eklund Marjut" w:date="2025-12-15T14:32:00Z">
        <w:r w:rsidR="001B2B7D">
          <w:t>luvu</w:t>
        </w:r>
      </w:ins>
      <w:ins w:id="836" w:author="Eklund Marjut" w:date="2025-12-15T14:33:00Z">
        <w:r w:rsidR="001B2B7D">
          <w:t>i</w:t>
        </w:r>
      </w:ins>
      <w:ins w:id="837" w:author="Eklund Marjut" w:date="2025-12-15T14:32:00Z">
        <w:r w:rsidR="001B2B7D">
          <w:t>sta 5.1</w:t>
        </w:r>
      </w:ins>
      <w:ins w:id="838" w:author="Eklund Marjut" w:date="2025-12-15T14:33:00Z">
        <w:r w:rsidR="001B2B7D">
          <w:t xml:space="preserve"> ja 7.1</w:t>
        </w:r>
      </w:ins>
      <w:ins w:id="839" w:author="Eklund Marjut" w:date="2025-12-15T14:32:00Z">
        <w:r w:rsidR="001B2B7D">
          <w:t xml:space="preserve"> </w:t>
        </w:r>
      </w:ins>
      <w:ins w:id="840" w:author="Eklund Marjut" w:date="2025-12-15T14:31:00Z">
        <w:r w:rsidR="001B2B7D">
          <w:t>poistettu vanhentunut ohjeistus vanhojen asiakirjojen arkistoinnista</w:t>
        </w:r>
      </w:ins>
      <w:ins w:id="841" w:author="Eklund Marjut" w:date="2025-12-15T14:32:00Z">
        <w:r w:rsidR="001B2B7D">
          <w:t xml:space="preserve"> ensisijaisesti massa-arkistointina</w:t>
        </w:r>
      </w:ins>
      <w:ins w:id="842" w:author="Eklund Marjut" w:date="2025-12-15T14:31:00Z">
        <w:r w:rsidR="001B2B7D">
          <w:t xml:space="preserve">. </w:t>
        </w:r>
      </w:ins>
    </w:p>
    <w:p w14:paraId="3727F813" w14:textId="1364C846" w:rsidR="00B66ECB" w:rsidRDefault="00B66ECB" w:rsidP="003C40C1">
      <w:pPr>
        <w:pStyle w:val="Leipteksti"/>
        <w:spacing w:after="0"/>
        <w:ind w:left="0"/>
        <w:rPr>
          <w:ins w:id="843" w:author="Eklund Marjut" w:date="2025-12-09T11:02:00Z"/>
        </w:rPr>
      </w:pPr>
    </w:p>
    <w:p w14:paraId="1C63D0F7" w14:textId="77777777" w:rsidR="00B66ECB" w:rsidRDefault="00B66ECB" w:rsidP="003C40C1">
      <w:pPr>
        <w:pStyle w:val="Leipteksti"/>
        <w:spacing w:after="0"/>
        <w:ind w:left="0"/>
        <w:rPr>
          <w:ins w:id="844" w:author="Eklund Marjut" w:date="2025-12-09T11:02:00Z"/>
        </w:rPr>
      </w:pPr>
    </w:p>
    <w:p w14:paraId="0E54070F" w14:textId="6A3D5933" w:rsidR="003C40C1" w:rsidRDefault="003C40C1" w:rsidP="003C40C1">
      <w:pPr>
        <w:pStyle w:val="Leipteksti"/>
        <w:spacing w:after="0"/>
        <w:ind w:left="0"/>
      </w:pPr>
      <w:r>
        <w:t>Versio 2.4</w:t>
      </w:r>
    </w:p>
    <w:p w14:paraId="489F8AAA" w14:textId="77777777" w:rsidR="003C40C1" w:rsidRDefault="003C40C1" w:rsidP="003C40C1">
      <w:pPr>
        <w:pStyle w:val="Leipteksti"/>
        <w:spacing w:after="0"/>
        <w:ind w:left="0"/>
      </w:pPr>
      <w:r>
        <w:tab/>
        <w:t>3/2025</w:t>
      </w:r>
    </w:p>
    <w:p w14:paraId="2B9768C9" w14:textId="77777777" w:rsidR="003C40C1" w:rsidRDefault="003C40C1" w:rsidP="003C40C1">
      <w:pPr>
        <w:pStyle w:val="Leipteksti"/>
        <w:spacing w:after="0"/>
        <w:ind w:left="0"/>
      </w:pPr>
      <w:r>
        <w:tab/>
        <w:t xml:space="preserve">Lisätty lääkemääräyskohtaisen kiellon (RKIE) kahden eri lomakeversion käsittely. Muutokset </w:t>
      </w:r>
    </w:p>
    <w:p w14:paraId="6A9BB65E" w14:textId="77777777" w:rsidR="003C40C1" w:rsidRDefault="003C40C1" w:rsidP="003C40C1">
      <w:pPr>
        <w:pStyle w:val="Leipteksti"/>
        <w:spacing w:after="0"/>
        <w:ind w:left="0"/>
      </w:pPr>
      <w:r>
        <w:tab/>
        <w:t>koskevat:</w:t>
      </w:r>
    </w:p>
    <w:p w14:paraId="72B01BB2" w14:textId="77777777" w:rsidR="003C40C1" w:rsidRDefault="003C40C1" w:rsidP="003C40C1">
      <w:pPr>
        <w:pStyle w:val="Leipteksti"/>
        <w:spacing w:after="0"/>
        <w:ind w:left="0"/>
      </w:pPr>
      <w:r>
        <w:tab/>
      </w:r>
      <w:r>
        <w:tab/>
        <w:t>lukua Arkistoi asiakirja Tahdonilmaisupalveluun</w:t>
      </w:r>
    </w:p>
    <w:p w14:paraId="69237CEA" w14:textId="77777777" w:rsidR="003C40C1" w:rsidRDefault="003C40C1" w:rsidP="003C40C1">
      <w:pPr>
        <w:pStyle w:val="Leipteksti"/>
        <w:spacing w:after="0"/>
        <w:ind w:left="0"/>
      </w:pPr>
      <w:r>
        <w:tab/>
      </w:r>
      <w:r>
        <w:tab/>
        <w:t>lukua Korvaa Tahdonilmaisupalvelun asiakirja</w:t>
      </w:r>
    </w:p>
    <w:p w14:paraId="117C0396" w14:textId="77777777" w:rsidR="003C40C1" w:rsidRDefault="003C40C1" w:rsidP="003C40C1">
      <w:pPr>
        <w:pStyle w:val="Leipteksti"/>
        <w:spacing w:after="0"/>
        <w:ind w:left="0"/>
      </w:pPr>
      <w:r>
        <w:tab/>
      </w:r>
      <w:r>
        <w:tab/>
        <w:t>lukua Hae Tahdonilmaisupalvelun asiakirjoja</w:t>
      </w:r>
    </w:p>
    <w:p w14:paraId="5DA25E84" w14:textId="77777777" w:rsidR="003C40C1" w:rsidRDefault="003C40C1" w:rsidP="003C40C1">
      <w:pPr>
        <w:pStyle w:val="Leipteksti"/>
        <w:spacing w:after="0"/>
        <w:ind w:left="0"/>
      </w:pPr>
      <w:r>
        <w:tab/>
      </w:r>
    </w:p>
    <w:p w14:paraId="3910E3AB" w14:textId="50A9C48D" w:rsidR="003C40C1" w:rsidRDefault="003C40C1" w:rsidP="003C40C1">
      <w:pPr>
        <w:pStyle w:val="Leipteksti"/>
        <w:spacing w:after="0"/>
        <w:ind w:left="1304"/>
        <w:rPr>
          <w:ins w:id="845" w:author="Eklund Marjut" w:date="2025-12-09T10:20:00Z"/>
        </w:rPr>
      </w:pPr>
      <w:r>
        <w:t>Tarkennettu lukuihin Arkistoi arkistoasiakirja ja Korvaa arkistoasiakirja ostopalvelun     valtuutusasiakirjan tietorakenteen tunnisteen codeId2 käyttöä</w:t>
      </w:r>
    </w:p>
    <w:p w14:paraId="7BC05B03" w14:textId="77777777" w:rsidR="00335DFB" w:rsidRDefault="00335DFB" w:rsidP="00040080">
      <w:pPr>
        <w:pStyle w:val="Leipteksti"/>
        <w:spacing w:after="0"/>
        <w:ind w:left="0"/>
      </w:pPr>
    </w:p>
    <w:p w14:paraId="2A335516" w14:textId="77777777" w:rsidR="003C40C1" w:rsidRDefault="003C40C1" w:rsidP="002C6018">
      <w:pPr>
        <w:pStyle w:val="Leipteksti"/>
        <w:spacing w:after="0"/>
        <w:ind w:left="0"/>
      </w:pPr>
    </w:p>
    <w:p w14:paraId="7943A60D" w14:textId="59F1BED8" w:rsidR="002C6018" w:rsidRDefault="002C6018" w:rsidP="002C6018">
      <w:pPr>
        <w:pStyle w:val="Leipteksti"/>
        <w:spacing w:after="0"/>
        <w:ind w:left="0"/>
      </w:pPr>
      <w:r>
        <w:t>Versio 2.3</w:t>
      </w:r>
    </w:p>
    <w:p w14:paraId="33464605" w14:textId="24C72936" w:rsidR="002C6018" w:rsidRDefault="002C6018" w:rsidP="002C6018">
      <w:pPr>
        <w:pStyle w:val="Leipteksti"/>
        <w:spacing w:after="0"/>
        <w:ind w:left="0"/>
      </w:pPr>
      <w:r>
        <w:tab/>
      </w:r>
      <w:r w:rsidR="00F15419">
        <w:t>3/</w:t>
      </w:r>
      <w:r>
        <w:t>20</w:t>
      </w:r>
      <w:r w:rsidR="00F15419">
        <w:t>2</w:t>
      </w:r>
      <w:r>
        <w:t>4</w:t>
      </w:r>
      <w:r w:rsidR="001C0A14">
        <w:t>, tarkennettu 2.4.2024</w:t>
      </w:r>
    </w:p>
    <w:p w14:paraId="0E852425" w14:textId="462E583A" w:rsidR="00BB767B" w:rsidRDefault="00BB767B" w:rsidP="002F247D">
      <w:pPr>
        <w:pStyle w:val="Leipteksti"/>
        <w:spacing w:after="0"/>
        <w:ind w:left="1304"/>
      </w:pPr>
      <w:r>
        <w:t xml:space="preserve">Lisätty </w:t>
      </w:r>
      <w:r w:rsidR="002F247D">
        <w:t xml:space="preserve">toimintansa päättäneen rekisterinpitäjän tietojen haku ja arkistointi. Toimittaessa järjestämisvastuun perusteella käytetään palvelupyyntöjä PPA11 ja PPB11, jotka on kuvattu käyttötilanteiksi palvelupyyntöjen PPA ja PPB käyttötapauksiin. Toimittaessa yhteisliittymistilanteessa käytetään palvelupyyntöjä PPA ja PPB, joiden käyttötapauksiin käyttötilanteet on kuvattu. </w:t>
      </w:r>
    </w:p>
    <w:p w14:paraId="29F90D0D" w14:textId="69587DAF" w:rsidR="002C6018" w:rsidRDefault="002C6018" w:rsidP="002C6018">
      <w:pPr>
        <w:pStyle w:val="Leipteksti"/>
        <w:spacing w:after="0"/>
        <w:ind w:left="1304"/>
      </w:pPr>
      <w:r>
        <w:t xml:space="preserve">Muutokset: </w:t>
      </w:r>
    </w:p>
    <w:p w14:paraId="52768064" w14:textId="77777777" w:rsidR="002C6018" w:rsidRDefault="002C6018" w:rsidP="002C6018">
      <w:pPr>
        <w:pStyle w:val="Leipteksti"/>
        <w:spacing w:after="0"/>
        <w:ind w:left="1304"/>
      </w:pPr>
      <w:r>
        <w:t xml:space="preserve">- päivitetty lukuun 2.2, </w:t>
      </w:r>
      <w:r w:rsidRPr="00FD2370">
        <w:t>Käyttötapaukset ja palvelupyynnöt</w:t>
      </w:r>
      <w:r>
        <w:t xml:space="preserve"> uudet palvelupyynnöt PPA11 ja PPB11</w:t>
      </w:r>
    </w:p>
    <w:p w14:paraId="27285FE9" w14:textId="56AB7CDC" w:rsidR="002C6018" w:rsidRDefault="002C6018" w:rsidP="002C6018">
      <w:pPr>
        <w:pStyle w:val="Leipteksti"/>
        <w:spacing w:after="0"/>
        <w:ind w:left="1304"/>
      </w:pPr>
      <w:r>
        <w:t xml:space="preserve">- lisätty </w:t>
      </w:r>
      <w:r w:rsidR="00BB767B">
        <w:t>uudet käyttötilanteet</w:t>
      </w:r>
    </w:p>
    <w:p w14:paraId="5D912CC4" w14:textId="77777777" w:rsidR="006E7AAF" w:rsidRDefault="002C6018" w:rsidP="002C6018">
      <w:pPr>
        <w:pStyle w:val="Leipteksti"/>
        <w:spacing w:after="0"/>
        <w:ind w:left="2608"/>
      </w:pPr>
      <w:r>
        <w:t xml:space="preserve">lukuun 4, Arkistoi palvelutapahtuma-asiakirja (PPA) </w:t>
      </w:r>
    </w:p>
    <w:p w14:paraId="28402167" w14:textId="77777777" w:rsidR="001F4A66" w:rsidRDefault="006E7AAF" w:rsidP="002C6018">
      <w:pPr>
        <w:pStyle w:val="Leipteksti"/>
        <w:spacing w:after="0"/>
        <w:ind w:left="2608"/>
      </w:pPr>
      <w:r>
        <w:t>lukuun 5, Arkistoi palvelutapahtuma-asiakirja</w:t>
      </w:r>
      <w:r w:rsidR="002C6018">
        <w:br/>
        <w:t>lukuun 6, Arkistoi hoitoasiakirja (PPA)</w:t>
      </w:r>
    </w:p>
    <w:p w14:paraId="7CEFC405" w14:textId="3DEC307B" w:rsidR="001F4A66" w:rsidRDefault="001F4A66" w:rsidP="002C6018">
      <w:pPr>
        <w:pStyle w:val="Leipteksti"/>
        <w:spacing w:after="0"/>
        <w:ind w:left="2608"/>
      </w:pPr>
      <w:r>
        <w:t>lukuun 7, Arkistoi hoitoasiakirja</w:t>
      </w:r>
      <w:r w:rsidR="002C6018">
        <w:t xml:space="preserve"> </w:t>
      </w:r>
      <w:r w:rsidR="002C6018">
        <w:br/>
        <w:t xml:space="preserve">lukuun 11, </w:t>
      </w:r>
      <w:r w:rsidR="002C6018" w:rsidRPr="0015252D">
        <w:t>Korvaa palvelutapahtuma-asiakirja (PPA)</w:t>
      </w:r>
    </w:p>
    <w:p w14:paraId="52F4307B" w14:textId="2CA83042" w:rsidR="002C6018" w:rsidRDefault="001F4A66" w:rsidP="002C6018">
      <w:pPr>
        <w:pStyle w:val="Leipteksti"/>
        <w:spacing w:after="0"/>
        <w:ind w:left="2608"/>
      </w:pPr>
      <w:r>
        <w:t xml:space="preserve">lukuun 12, </w:t>
      </w:r>
      <w:r w:rsidRPr="0015252D">
        <w:t xml:space="preserve">Korvaa palvelutapahtuma-asiakirja </w:t>
      </w:r>
      <w:r w:rsidR="002C6018">
        <w:br/>
        <w:t xml:space="preserve">lukuun 13, </w:t>
      </w:r>
      <w:r w:rsidR="002C6018" w:rsidRPr="0015252D">
        <w:t xml:space="preserve">Korvaa </w:t>
      </w:r>
      <w:r w:rsidR="002C6018">
        <w:t>hoito</w:t>
      </w:r>
      <w:r w:rsidR="002C6018" w:rsidRPr="0015252D">
        <w:t>asiakirja (PPA)</w:t>
      </w:r>
    </w:p>
    <w:p w14:paraId="4B5030AA" w14:textId="15B8C55A" w:rsidR="001F4A66" w:rsidRDefault="001F4A66" w:rsidP="002C6018">
      <w:pPr>
        <w:pStyle w:val="Leipteksti"/>
        <w:spacing w:after="0"/>
        <w:ind w:left="2608"/>
      </w:pPr>
      <w:r>
        <w:t xml:space="preserve">lukuun 14, </w:t>
      </w:r>
      <w:r w:rsidRPr="0015252D">
        <w:t xml:space="preserve">Korvaa </w:t>
      </w:r>
      <w:r>
        <w:t>hoito</w:t>
      </w:r>
      <w:r w:rsidRPr="0015252D">
        <w:t>asiakirja</w:t>
      </w:r>
    </w:p>
    <w:p w14:paraId="73DCE9CF" w14:textId="39C18385" w:rsidR="00BB767B" w:rsidRDefault="00BB767B" w:rsidP="002C6018">
      <w:pPr>
        <w:pStyle w:val="Leipteksti"/>
        <w:spacing w:after="0"/>
        <w:ind w:left="2608"/>
      </w:pPr>
      <w:r>
        <w:t>lukuun 17, Hae potilasasiakirjoja (PPB)</w:t>
      </w:r>
    </w:p>
    <w:p w14:paraId="4FDF5963" w14:textId="6D5E00C6" w:rsidR="001F4A66" w:rsidRDefault="001F4A66" w:rsidP="001C0A14">
      <w:pPr>
        <w:pStyle w:val="Leipteksti"/>
        <w:spacing w:after="0"/>
        <w:ind w:left="2608"/>
      </w:pPr>
      <w:r>
        <w:t>lukuun 1</w:t>
      </w:r>
      <w:r w:rsidR="00E81082">
        <w:t>8</w:t>
      </w:r>
      <w:r>
        <w:t xml:space="preserve">, Hae </w:t>
      </w:r>
      <w:r w:rsidR="00E81082">
        <w:t>oman rekisterin asiakirjoja</w:t>
      </w:r>
    </w:p>
    <w:p w14:paraId="1A1380DF" w14:textId="2F528871" w:rsidR="002C6018" w:rsidRDefault="002C6018" w:rsidP="002C6018">
      <w:pPr>
        <w:pStyle w:val="Leipteksti"/>
        <w:spacing w:after="0"/>
        <w:ind w:left="1304"/>
      </w:pPr>
      <w:r>
        <w:t xml:space="preserve">- lisätty lukuun </w:t>
      </w:r>
      <w:r w:rsidR="002F247D">
        <w:t>29</w:t>
      </w:r>
      <w:r>
        <w:t>.2, Liittyvä koodistot koodisto LK14.</w:t>
      </w:r>
    </w:p>
    <w:p w14:paraId="0C4915D8" w14:textId="171D014B" w:rsidR="003321D9" w:rsidRDefault="003321D9" w:rsidP="002C6018">
      <w:pPr>
        <w:pStyle w:val="Leipteksti"/>
        <w:spacing w:after="0"/>
        <w:ind w:left="1304"/>
      </w:pPr>
      <w:r>
        <w:t>26.4.2024</w:t>
      </w:r>
    </w:p>
    <w:p w14:paraId="4EC751B1" w14:textId="742C846D" w:rsidR="003321D9" w:rsidRDefault="003321D9" w:rsidP="002C6018">
      <w:pPr>
        <w:pStyle w:val="Leipteksti"/>
        <w:spacing w:after="0"/>
        <w:ind w:left="1304"/>
      </w:pPr>
      <w:r>
        <w:t>- lisätty Korvaa Arkistoasiakirja -käyttötapaukseen luku 16.6 lisätietoja korvauksesta eri lomakeversioilla</w:t>
      </w:r>
    </w:p>
    <w:p w14:paraId="6AE1514A" w14:textId="31C8881D" w:rsidR="00603A86" w:rsidRDefault="00603A86" w:rsidP="002C6018">
      <w:pPr>
        <w:pStyle w:val="Leipteksti"/>
        <w:spacing w:after="0"/>
        <w:ind w:left="1304"/>
      </w:pPr>
      <w:r>
        <w:t>8.8.2024</w:t>
      </w:r>
    </w:p>
    <w:p w14:paraId="4B5E86CB" w14:textId="7FA0160F" w:rsidR="00603A86" w:rsidRDefault="00603A86" w:rsidP="00603A86">
      <w:pPr>
        <w:pStyle w:val="Leipteksti"/>
        <w:spacing w:after="0"/>
        <w:ind w:left="1304"/>
      </w:pPr>
      <w:r>
        <w:t>Palvelun nimi päivitett</w:t>
      </w:r>
      <w:r w:rsidR="001B2B7D">
        <w:t>y</w:t>
      </w:r>
      <w:r>
        <w:t xml:space="preserve"> Potilastiedon arkistosta Potilastietovarannoksi.</w:t>
      </w:r>
    </w:p>
    <w:p w14:paraId="751A7DAD" w14:textId="046600ED" w:rsidR="00603A86" w:rsidRDefault="00603A86" w:rsidP="002C6018">
      <w:pPr>
        <w:pStyle w:val="Leipteksti"/>
        <w:spacing w:after="0"/>
        <w:ind w:left="1304"/>
      </w:pPr>
      <w:r>
        <w:t>Lisätty toimintansa päättäneen rekisterinpitäjän vanhojen tietojen haku ja arkistointi.</w:t>
      </w:r>
    </w:p>
    <w:p w14:paraId="628FAA76" w14:textId="77777777" w:rsidR="00603A86" w:rsidRDefault="00603A86" w:rsidP="00603A86">
      <w:pPr>
        <w:pStyle w:val="Leipteksti"/>
        <w:spacing w:after="0"/>
        <w:ind w:left="1304"/>
      </w:pPr>
      <w:r>
        <w:t xml:space="preserve">Muutokset: </w:t>
      </w:r>
    </w:p>
    <w:p w14:paraId="3C8B4BC1" w14:textId="321FA821" w:rsidR="00603A86" w:rsidRDefault="00603A86" w:rsidP="00603A86">
      <w:pPr>
        <w:pStyle w:val="Leipteksti"/>
        <w:spacing w:after="0"/>
        <w:ind w:left="1304"/>
      </w:pPr>
      <w:r>
        <w:t xml:space="preserve">- päivitetty lukuun 2.2, </w:t>
      </w:r>
      <w:r w:rsidRPr="00FD2370">
        <w:t>Käyttötapaukset ja palvelupyynnöt</w:t>
      </w:r>
      <w:r>
        <w:t xml:space="preserve"> uudet palvelupyynnöt PP3611 ja PP3711</w:t>
      </w:r>
    </w:p>
    <w:p w14:paraId="46E6119D" w14:textId="393F3BCB" w:rsidR="00603A86" w:rsidRDefault="00603A86" w:rsidP="00603A86">
      <w:pPr>
        <w:pStyle w:val="Leipteksti"/>
        <w:spacing w:after="0"/>
        <w:ind w:left="1304"/>
      </w:pPr>
      <w:r>
        <w:t xml:space="preserve">- lisätty </w:t>
      </w:r>
      <w:r w:rsidR="002B7979">
        <w:t>PP3611- ja PP3711-</w:t>
      </w:r>
      <w:r>
        <w:t>käyttötilanteet</w:t>
      </w:r>
    </w:p>
    <w:p w14:paraId="0CBE5E62" w14:textId="4054DEB4" w:rsidR="00603A86" w:rsidRDefault="00603A86" w:rsidP="00603A86">
      <w:pPr>
        <w:pStyle w:val="Leipteksti"/>
        <w:spacing w:after="0"/>
        <w:ind w:left="2608"/>
      </w:pPr>
      <w:r>
        <w:t>lukuun 5, Arkistoi palvelutapahtuma-asiakirja</w:t>
      </w:r>
      <w:r>
        <w:br/>
        <w:t xml:space="preserve">lukuun 7, Arkistoi hoitoasiakirja </w:t>
      </w:r>
      <w:r>
        <w:br/>
        <w:t xml:space="preserve">lukuun 12, </w:t>
      </w:r>
      <w:r w:rsidRPr="0015252D">
        <w:t xml:space="preserve">Korvaa palvelutapahtuma-asiakirja </w:t>
      </w:r>
      <w:r>
        <w:br/>
        <w:t xml:space="preserve">lukuun 14, </w:t>
      </w:r>
      <w:r w:rsidRPr="0015252D">
        <w:t xml:space="preserve">Korvaa </w:t>
      </w:r>
      <w:r>
        <w:t>hoito</w:t>
      </w:r>
      <w:r w:rsidRPr="0015252D">
        <w:t>asiakirja</w:t>
      </w:r>
    </w:p>
    <w:p w14:paraId="363337AD" w14:textId="2A5AA5A3" w:rsidR="00603A86" w:rsidRDefault="00603A86" w:rsidP="00603A86">
      <w:pPr>
        <w:pStyle w:val="Leipteksti"/>
        <w:spacing w:after="0"/>
        <w:ind w:left="2608"/>
      </w:pPr>
      <w:r>
        <w:t>lukuun 18, Hae oman rekisterin asiakirjoja</w:t>
      </w:r>
      <w:r w:rsidR="002B7979">
        <w:t>.</w:t>
      </w:r>
    </w:p>
    <w:p w14:paraId="38CF8304" w14:textId="3505591A" w:rsidR="008A5A9F" w:rsidRDefault="001A7B46" w:rsidP="008A5A9F">
      <w:pPr>
        <w:pStyle w:val="Leipteksti"/>
        <w:spacing w:after="0"/>
        <w:ind w:left="1304"/>
      </w:pPr>
      <w:r>
        <w:t>4</w:t>
      </w:r>
      <w:r w:rsidR="008A5A9F">
        <w:t>.</w:t>
      </w:r>
      <w:r>
        <w:t>9</w:t>
      </w:r>
      <w:r w:rsidR="008A5A9F">
        <w:t>.2024</w:t>
      </w:r>
    </w:p>
    <w:p w14:paraId="123B02A7" w14:textId="293802AE" w:rsidR="008A5A9F" w:rsidRDefault="008A5A9F" w:rsidP="006023B6">
      <w:pPr>
        <w:pStyle w:val="Leipteksti"/>
        <w:spacing w:after="0"/>
        <w:ind w:left="1304"/>
      </w:pPr>
      <w:r>
        <w:t>- Lukuun 24.1 ja 26.4 tarkennettu</w:t>
      </w:r>
      <w:r w:rsidR="00FC7AEE">
        <w:t xml:space="preserve"> tahdonilmaisujen haku </w:t>
      </w:r>
      <w:r>
        <w:t>keskeisten terveystietojen hätähau</w:t>
      </w:r>
      <w:r w:rsidR="00FC7AEE">
        <w:t>n yhteydessä.</w:t>
      </w:r>
      <w:r>
        <w:t xml:space="preserve"> </w:t>
      </w:r>
    </w:p>
    <w:p w14:paraId="64CB8495" w14:textId="0F5074EE" w:rsidR="001A7B46" w:rsidRDefault="001A7B46" w:rsidP="006023B6">
      <w:pPr>
        <w:pStyle w:val="Leipteksti"/>
        <w:spacing w:after="0"/>
        <w:ind w:left="1304"/>
      </w:pPr>
      <w:r>
        <w:t>- Lukuun 28.3 tarkennus: kaikilla haun palvelupyynnöillä annetaan hakevan ohjelmiston tiedot.</w:t>
      </w:r>
    </w:p>
    <w:p w14:paraId="36149C03" w14:textId="3A1D88BD" w:rsidR="007F55C9" w:rsidRDefault="007F55C9" w:rsidP="00147F45">
      <w:pPr>
        <w:pStyle w:val="Leipteksti"/>
        <w:spacing w:after="0"/>
        <w:ind w:left="0"/>
      </w:pPr>
      <w:r>
        <w:t>Versio 2.2</w:t>
      </w:r>
    </w:p>
    <w:p w14:paraId="01A7492F" w14:textId="1AB5E62A" w:rsidR="007F55C9" w:rsidRDefault="007F55C9" w:rsidP="00147F45">
      <w:pPr>
        <w:pStyle w:val="Leipteksti"/>
        <w:spacing w:after="0"/>
        <w:ind w:left="0"/>
      </w:pPr>
      <w:r>
        <w:tab/>
        <w:t>11.12.2023</w:t>
      </w:r>
    </w:p>
    <w:p w14:paraId="4F4B9B0B" w14:textId="44D9D736" w:rsidR="007F55C9" w:rsidRDefault="007F55C9" w:rsidP="00147F45">
      <w:pPr>
        <w:pStyle w:val="Leipteksti"/>
        <w:spacing w:after="0"/>
        <w:ind w:left="0"/>
      </w:pPr>
      <w:r>
        <w:tab/>
        <w:t>-     Poistettu RC-status</w:t>
      </w:r>
    </w:p>
    <w:p w14:paraId="742215AB" w14:textId="0A0802C0" w:rsidR="007166AB" w:rsidRDefault="007166AB" w:rsidP="00147F45">
      <w:pPr>
        <w:pStyle w:val="Leipteksti"/>
        <w:spacing w:after="0"/>
        <w:ind w:left="0"/>
      </w:pPr>
      <w:r>
        <w:tab/>
        <w:t>23.1.2024</w:t>
      </w:r>
    </w:p>
    <w:p w14:paraId="410D52A9" w14:textId="1D26F680" w:rsidR="007166AB" w:rsidRDefault="007166AB" w:rsidP="007166AB">
      <w:pPr>
        <w:pStyle w:val="Leipteksti"/>
        <w:spacing w:after="0"/>
        <w:ind w:left="0"/>
      </w:pPr>
      <w:r>
        <w:tab/>
        <w:t>- Lukuun 8.6 tarkennettu rivinvaihtoja koskevaa tekstiä (LT3).</w:t>
      </w:r>
    </w:p>
    <w:p w14:paraId="7ACB3B67" w14:textId="3ABC4C1F" w:rsidR="00FF07A6" w:rsidRDefault="00FF07A6" w:rsidP="007166AB">
      <w:pPr>
        <w:pStyle w:val="Leipteksti"/>
        <w:spacing w:after="0"/>
        <w:ind w:left="0"/>
      </w:pPr>
      <w:bookmarkStart w:id="846" w:name="_Hlk158192118"/>
      <w:r>
        <w:tab/>
        <w:t xml:space="preserve">7.2.2024 Poistettu luvusta 6 virheellinen skenaario E. </w:t>
      </w:r>
    </w:p>
    <w:bookmarkEnd w:id="846"/>
    <w:p w14:paraId="705E3C24" w14:textId="3728EBEC" w:rsidR="007166AB" w:rsidRDefault="007166AB" w:rsidP="00147F45">
      <w:pPr>
        <w:pStyle w:val="Leipteksti"/>
        <w:spacing w:after="0"/>
        <w:ind w:left="0"/>
      </w:pPr>
    </w:p>
    <w:p w14:paraId="3D5B4487" w14:textId="7B1A2BF0" w:rsidR="00CF31F2" w:rsidRDefault="00CF31F2" w:rsidP="00147F45">
      <w:pPr>
        <w:pStyle w:val="Leipteksti"/>
        <w:spacing w:after="0"/>
        <w:ind w:left="0"/>
      </w:pPr>
      <w:r>
        <w:t>Versio 2.</w:t>
      </w:r>
      <w:r w:rsidR="00BC106E">
        <w:t>2RC2</w:t>
      </w:r>
    </w:p>
    <w:p w14:paraId="14BF945B" w14:textId="19439B9A" w:rsidR="00CF31F2" w:rsidRDefault="00CF31F2" w:rsidP="00147F45">
      <w:pPr>
        <w:pStyle w:val="Leipteksti"/>
        <w:spacing w:after="0"/>
        <w:ind w:left="0"/>
      </w:pPr>
      <w:r>
        <w:tab/>
      </w:r>
      <w:r w:rsidR="00BC106E">
        <w:t>9</w:t>
      </w:r>
      <w:r>
        <w:t>.</w:t>
      </w:r>
      <w:r w:rsidR="00BC106E">
        <w:t>5</w:t>
      </w:r>
      <w:r>
        <w:t>.2023</w:t>
      </w:r>
    </w:p>
    <w:p w14:paraId="0D834847" w14:textId="6722182A" w:rsidR="001E14E0" w:rsidRDefault="001E14E0" w:rsidP="00A642C1">
      <w:pPr>
        <w:pStyle w:val="Leipteksti"/>
        <w:numPr>
          <w:ilvl w:val="0"/>
          <w:numId w:val="46"/>
        </w:numPr>
        <w:spacing w:after="0"/>
      </w:pPr>
      <w:r>
        <w:t xml:space="preserve">Lukuun 2.2 päivitetty palvelupyynnön PP22 nimi, </w:t>
      </w:r>
      <w:r w:rsidRPr="001E14E0">
        <w:t>Haku Uudenmaan väliaikaisen tiedonsaantioikeuden perusteella</w:t>
      </w:r>
    </w:p>
    <w:p w14:paraId="095328B8" w14:textId="4C561AC1" w:rsidR="00CF31F2" w:rsidRDefault="00CF31F2" w:rsidP="00A642C1">
      <w:pPr>
        <w:pStyle w:val="Leipteksti"/>
        <w:numPr>
          <w:ilvl w:val="0"/>
          <w:numId w:val="46"/>
        </w:numPr>
        <w:spacing w:after="0"/>
      </w:pPr>
      <w:r>
        <w:t>Lukuun 15.3. kohtaan 3 lisätty palvelupyyntöjen PP24 ja PP25 käyttöä Kanta-infomoinnin päivitystilanteessa koskeva huomautus</w:t>
      </w:r>
    </w:p>
    <w:p w14:paraId="1E4D45D1" w14:textId="02D30651" w:rsidR="00306B07" w:rsidRDefault="00306B07" w:rsidP="00A642C1">
      <w:pPr>
        <w:pStyle w:val="Leipteksti"/>
        <w:numPr>
          <w:ilvl w:val="0"/>
          <w:numId w:val="46"/>
        </w:numPr>
        <w:spacing w:after="0"/>
      </w:pPr>
      <w:r>
        <w:t>Lukuun 26.3 kohtaan 4 lisätty huomautus asiakirjan edelleenvälittämisestä ostopalvelutilanteessa</w:t>
      </w:r>
    </w:p>
    <w:p w14:paraId="6CBFFB4A" w14:textId="4D63603A" w:rsidR="00CF31F2" w:rsidRDefault="00CF31F2" w:rsidP="00A642C1">
      <w:pPr>
        <w:pStyle w:val="Leipteksti"/>
        <w:numPr>
          <w:ilvl w:val="0"/>
          <w:numId w:val="46"/>
        </w:numPr>
        <w:spacing w:after="0"/>
      </w:pPr>
      <w:r>
        <w:t xml:space="preserve">Lisätty Tahdonilmaisupalveluun tallennettavan lomakkeen </w:t>
      </w:r>
      <w:r w:rsidRPr="00CF31F2">
        <w:t>Tutkimusaineistolöydöstä koskeva yhteydenottokielto</w:t>
      </w:r>
      <w:r>
        <w:t xml:space="preserve"> k</w:t>
      </w:r>
      <w:r w:rsidR="00EC06ED">
        <w:t>ä</w:t>
      </w:r>
      <w:r>
        <w:t>sittely</w:t>
      </w:r>
      <w:r w:rsidR="00EC06ED">
        <w:t>:</w:t>
      </w:r>
    </w:p>
    <w:p w14:paraId="67F7567B" w14:textId="73D45611" w:rsidR="005E1B38" w:rsidRDefault="005E1B38" w:rsidP="00A642C1">
      <w:pPr>
        <w:pStyle w:val="Leipteksti"/>
        <w:numPr>
          <w:ilvl w:val="1"/>
          <w:numId w:val="46"/>
        </w:numPr>
        <w:spacing w:after="0"/>
      </w:pPr>
      <w:r>
        <w:t>Lukujen 3.1 ja 3.2 taulukoihin lisätty yhteydenottokielto-lomake</w:t>
      </w:r>
    </w:p>
    <w:p w14:paraId="6DED06C5" w14:textId="63B5FCBA" w:rsidR="00F66D4A" w:rsidRDefault="005E1B38" w:rsidP="00A642C1">
      <w:pPr>
        <w:pStyle w:val="Leipteksti"/>
        <w:numPr>
          <w:ilvl w:val="1"/>
          <w:numId w:val="46"/>
        </w:numPr>
        <w:spacing w:after="0"/>
      </w:pPr>
      <w:r>
        <w:t>Yhteyden</w:t>
      </w:r>
      <w:r w:rsidR="00A455EB">
        <w:t>ot</w:t>
      </w:r>
      <w:r>
        <w:t>tokiellon käsittely lisätty Tahdonilmaisupalvelun asiakirjojen arkistoinnin (luku 8</w:t>
      </w:r>
      <w:r w:rsidR="00AC75F4">
        <w:t>.1 ja 8.6</w:t>
      </w:r>
      <w:r>
        <w:t>), korvauksen (luku</w:t>
      </w:r>
      <w:r w:rsidR="006B7DAF">
        <w:t xml:space="preserve"> 15.1 ja 15.4</w:t>
      </w:r>
      <w:r>
        <w:t>) ja haun (luku</w:t>
      </w:r>
      <w:r w:rsidR="006B7DAF">
        <w:t xml:space="preserve"> 21.1</w:t>
      </w:r>
      <w:r>
        <w:t xml:space="preserve">) käyttötapauksiin.  </w:t>
      </w:r>
    </w:p>
    <w:p w14:paraId="39299DF7" w14:textId="711D8AC0" w:rsidR="00F66D4A" w:rsidRDefault="00EC06ED" w:rsidP="00F66D4A">
      <w:pPr>
        <w:pStyle w:val="Leipteksti"/>
        <w:spacing w:after="0"/>
        <w:ind w:left="1304"/>
      </w:pPr>
      <w:r>
        <w:t>1</w:t>
      </w:r>
      <w:r w:rsidR="00F66D4A">
        <w:t>.</w:t>
      </w:r>
      <w:r>
        <w:t>6</w:t>
      </w:r>
      <w:r w:rsidR="00F66D4A">
        <w:t>.2023</w:t>
      </w:r>
    </w:p>
    <w:p w14:paraId="56FDE4B5" w14:textId="77777777" w:rsidR="00396388" w:rsidRDefault="00F66D4A" w:rsidP="00A642C1">
      <w:pPr>
        <w:pStyle w:val="Leipteksti"/>
        <w:numPr>
          <w:ilvl w:val="0"/>
          <w:numId w:val="45"/>
        </w:numPr>
        <w:spacing w:after="0"/>
      </w:pPr>
      <w:r>
        <w:t xml:space="preserve">Lukuun Hae Tahdonilmaisupalvelun asiakirjoja on lisätty </w:t>
      </w:r>
    </w:p>
    <w:p w14:paraId="3971C9B5" w14:textId="241C6F5C" w:rsidR="00396388" w:rsidRDefault="00F66D4A" w:rsidP="00A642C1">
      <w:pPr>
        <w:pStyle w:val="Leipteksti"/>
        <w:numPr>
          <w:ilvl w:val="0"/>
          <w:numId w:val="45"/>
        </w:numPr>
        <w:spacing w:after="0"/>
      </w:pPr>
      <w:r>
        <w:t>huoltajalle tulostettava kieltoyhteenveto</w:t>
      </w:r>
      <w:r w:rsidR="00396388">
        <w:t xml:space="preserve"> (KIEYHTH)</w:t>
      </w:r>
    </w:p>
    <w:p w14:paraId="05403E9F" w14:textId="0B59EA89" w:rsidR="00396388" w:rsidRDefault="00396388" w:rsidP="00A642C1">
      <w:pPr>
        <w:pStyle w:val="Leipteksti"/>
        <w:numPr>
          <w:ilvl w:val="0"/>
          <w:numId w:val="45"/>
        </w:numPr>
        <w:spacing w:after="0"/>
      </w:pPr>
      <w:r>
        <w:t>tahdonilmaisupalvelun haku tulostamista varten: yhteydenottokiellon (YKIE) pdf-tuloste</w:t>
      </w:r>
    </w:p>
    <w:p w14:paraId="13872EB6" w14:textId="085ACBC2" w:rsidR="00DB4F57" w:rsidRDefault="00DB4F57" w:rsidP="00D937A5">
      <w:pPr>
        <w:pStyle w:val="Leipteksti"/>
        <w:spacing w:after="0"/>
        <w:ind w:left="1304"/>
      </w:pPr>
      <w:r>
        <w:t>2</w:t>
      </w:r>
      <w:r w:rsidR="007507B7">
        <w:t>9</w:t>
      </w:r>
      <w:r>
        <w:t>.6.2023</w:t>
      </w:r>
    </w:p>
    <w:p w14:paraId="6E22D49E" w14:textId="2D91FB69" w:rsidR="00DB4F57" w:rsidRDefault="00DB4F57" w:rsidP="00A642C1">
      <w:pPr>
        <w:pStyle w:val="Leipteksti"/>
        <w:numPr>
          <w:ilvl w:val="0"/>
          <w:numId w:val="45"/>
        </w:numPr>
        <w:spacing w:after="0"/>
      </w:pPr>
      <w:r>
        <w:t xml:space="preserve">Lisätty Tahdonilmaisupalveluun tallennettavan lomakkeen </w:t>
      </w:r>
      <w:r w:rsidRPr="00DB4F57">
        <w:t>Eurooppalaisen potilasyhteenvedon informointi ja suostumus</w:t>
      </w:r>
      <w:r>
        <w:t xml:space="preserve"> (PSSUO) käsittely:</w:t>
      </w:r>
    </w:p>
    <w:p w14:paraId="79411768" w14:textId="4F68714D" w:rsidR="00DB4F57" w:rsidRDefault="00DB4F57" w:rsidP="00A642C1">
      <w:pPr>
        <w:pStyle w:val="Leipteksti"/>
        <w:numPr>
          <w:ilvl w:val="1"/>
          <w:numId w:val="45"/>
        </w:numPr>
        <w:spacing w:after="0"/>
      </w:pPr>
      <w:r>
        <w:t xml:space="preserve">Lukujen 3.1 ja </w:t>
      </w:r>
      <w:r w:rsidR="001F3E17">
        <w:t>3.2 taulukot</w:t>
      </w:r>
    </w:p>
    <w:p w14:paraId="7FD28184" w14:textId="3F9AA0A4" w:rsidR="00DB4F57" w:rsidRDefault="00DB4F57" w:rsidP="00A642C1">
      <w:pPr>
        <w:pStyle w:val="Leipteksti"/>
        <w:numPr>
          <w:ilvl w:val="1"/>
          <w:numId w:val="45"/>
        </w:numPr>
        <w:spacing w:after="0"/>
      </w:pPr>
      <w:r>
        <w:t>Tahdonilmaisupalvelun asiakirjojen arkistoinnin (luku 8.1 ja 8.6), korvauksen (luku 15.1 ja 15.4) ja haun (luku 21.1</w:t>
      </w:r>
      <w:r w:rsidR="001F3E17">
        <w:t>) käyttötapaukset</w:t>
      </w:r>
    </w:p>
    <w:p w14:paraId="3A3EBC29" w14:textId="2CB9BC54" w:rsidR="00FA5ADA" w:rsidRDefault="00FA5ADA" w:rsidP="0032299A">
      <w:pPr>
        <w:pStyle w:val="Leipteksti"/>
        <w:spacing w:after="0"/>
      </w:pPr>
      <w:r>
        <w:t>23.8.2023</w:t>
      </w:r>
    </w:p>
    <w:p w14:paraId="6C7AA14E" w14:textId="063B6346" w:rsidR="00FA5ADA" w:rsidRDefault="00FA5ADA" w:rsidP="0032299A">
      <w:pPr>
        <w:pStyle w:val="Leipteksti"/>
        <w:spacing w:after="0"/>
      </w:pPr>
      <w:r>
        <w:t xml:space="preserve">-     </w:t>
      </w:r>
      <w:r w:rsidR="00165542">
        <w:t xml:space="preserve">Arkistoi tahdonilmaisupalvelun asiakirja ja </w:t>
      </w:r>
      <w:r>
        <w:t>Korvaa tahdoni</w:t>
      </w:r>
      <w:r w:rsidR="00165542">
        <w:t>lmaisupalvelun asiakirja –lukuihin</w:t>
      </w:r>
      <w:r>
        <w:t xml:space="preserve"> on lisätty muutokset koskien Luovutusluvan </w:t>
      </w:r>
      <w:r w:rsidR="00165542">
        <w:t xml:space="preserve">arkistointia ja </w:t>
      </w:r>
      <w:r>
        <w:t>korvausta 1.1.2024 alkaen, jolloin Luovutuslupa laajene</w:t>
      </w:r>
      <w:r w:rsidR="00165542">
        <w:t>e kattamaan luovutukset myös Po</w:t>
      </w:r>
      <w:r>
        <w:t>tilastiedon arkiston ulkopuolella.</w:t>
      </w:r>
    </w:p>
    <w:p w14:paraId="6BC6EC7F" w14:textId="4E5A6FAD" w:rsidR="003F39A4" w:rsidRDefault="003F39A4" w:rsidP="00A642C1">
      <w:pPr>
        <w:pStyle w:val="Leipteksti"/>
        <w:numPr>
          <w:ilvl w:val="0"/>
          <w:numId w:val="45"/>
        </w:numPr>
        <w:spacing w:after="0"/>
      </w:pPr>
      <w:r>
        <w:t xml:space="preserve">Lisätty lukuun 8 ohjeistus rivinvaihtojen käsittelemiseksi lomakkeilla YKIE ja PSSUO. Lukuun 8.4 tarkennus ja uusi lisätieto LT3. </w:t>
      </w:r>
    </w:p>
    <w:p w14:paraId="482F4B7D" w14:textId="27DF4ACD" w:rsidR="00D3673E" w:rsidRDefault="00D3673E" w:rsidP="00592CC9">
      <w:pPr>
        <w:pStyle w:val="Leipteksti"/>
        <w:spacing w:after="0"/>
        <w:ind w:left="1304"/>
      </w:pPr>
      <w:r>
        <w:t>5.9.2023</w:t>
      </w:r>
    </w:p>
    <w:p w14:paraId="7E7B2A9E" w14:textId="3F0319D8" w:rsidR="00D3673E" w:rsidRDefault="00D3673E" w:rsidP="00A642C1">
      <w:pPr>
        <w:pStyle w:val="Leipteksti"/>
        <w:numPr>
          <w:ilvl w:val="0"/>
          <w:numId w:val="45"/>
        </w:numPr>
        <w:spacing w:after="0"/>
      </w:pPr>
      <w:r>
        <w:t>Luvusta Korvaa tahdonilmaisupalvelun asiakirja poistettu 1.1.2024 alkaen voimaan tulevan Luovutusluvan korvaustilannetta koskeva sääntö eri Lomakkeen omistajan määrittelyversio -arvoilla</w:t>
      </w:r>
    </w:p>
    <w:p w14:paraId="18B158C8" w14:textId="566E12F1" w:rsidR="00977769" w:rsidRDefault="00977769" w:rsidP="00592CC9">
      <w:pPr>
        <w:pStyle w:val="Leipteksti"/>
        <w:spacing w:after="0"/>
        <w:ind w:left="1304"/>
      </w:pPr>
      <w:r>
        <w:t>2</w:t>
      </w:r>
      <w:r w:rsidR="00282EE8">
        <w:t>5</w:t>
      </w:r>
      <w:r>
        <w:t>.10.2023</w:t>
      </w:r>
    </w:p>
    <w:p w14:paraId="75033FBE" w14:textId="53ADD918" w:rsidR="00977769" w:rsidRDefault="00977769" w:rsidP="00A642C1">
      <w:pPr>
        <w:pStyle w:val="Leipteksti"/>
        <w:numPr>
          <w:ilvl w:val="0"/>
          <w:numId w:val="45"/>
        </w:numPr>
        <w:spacing w:after="0"/>
      </w:pPr>
      <w:r>
        <w:t xml:space="preserve">Lukuun Arkistoi asiakirja tahdonilmaisupalveluun (kohta LT1) lisätty sääntö ettei kieltolomakkeella saa esiintyä useita samoja kieltoja </w:t>
      </w:r>
    </w:p>
    <w:p w14:paraId="78991323" w14:textId="77777777" w:rsidR="008B2092" w:rsidRDefault="008B2092" w:rsidP="008B2092">
      <w:pPr>
        <w:pStyle w:val="Leipteksti"/>
        <w:spacing w:after="0"/>
        <w:ind w:left="1304"/>
      </w:pPr>
      <w:r>
        <w:t>1.12.2023</w:t>
      </w:r>
    </w:p>
    <w:p w14:paraId="02A13A99" w14:textId="5D762D51" w:rsidR="008B2092" w:rsidRDefault="008B2092" w:rsidP="008B2092">
      <w:pPr>
        <w:pStyle w:val="Leipteksti"/>
        <w:spacing w:after="0"/>
        <w:ind w:left="1304"/>
      </w:pPr>
      <w:r>
        <w:t xml:space="preserve">-      Lukuun Arkistoi </w:t>
      </w:r>
      <w:r w:rsidR="00651752">
        <w:t>Luovutusilmoitus</w:t>
      </w:r>
      <w:r>
        <w:t xml:space="preserve"> lisätty tietoa luovutuksesta saman reksiterinpitäjän eri </w:t>
      </w:r>
    </w:p>
    <w:p w14:paraId="784440DB" w14:textId="58F2E719" w:rsidR="008B2092" w:rsidRDefault="008B2092" w:rsidP="00592CC9">
      <w:pPr>
        <w:pStyle w:val="Leipteksti"/>
        <w:spacing w:after="0"/>
        <w:ind w:left="1304"/>
      </w:pPr>
      <w:r>
        <w:t xml:space="preserve">       rekisterien (terveydenhuolto-sosiaalihuolto) välillä</w:t>
      </w:r>
    </w:p>
    <w:p w14:paraId="301B9121" w14:textId="4DD4C860" w:rsidR="0032299A" w:rsidRDefault="0032299A" w:rsidP="00592CC9">
      <w:pPr>
        <w:pStyle w:val="Leipteksti"/>
        <w:spacing w:after="0"/>
        <w:ind w:left="0"/>
      </w:pPr>
    </w:p>
    <w:p w14:paraId="27A5D399" w14:textId="3739BED8" w:rsidR="009E7931" w:rsidRDefault="009E7931" w:rsidP="00147F45">
      <w:pPr>
        <w:pStyle w:val="Leipteksti"/>
        <w:spacing w:after="0"/>
        <w:ind w:left="0"/>
      </w:pPr>
      <w:r>
        <w:t>Versio 2.2</w:t>
      </w:r>
    </w:p>
    <w:p w14:paraId="526E44AD" w14:textId="5B4E09D7" w:rsidR="004751B1" w:rsidRDefault="004751B1" w:rsidP="00147F45">
      <w:pPr>
        <w:pStyle w:val="Leipteksti"/>
        <w:spacing w:after="0"/>
        <w:ind w:left="0"/>
      </w:pPr>
      <w:r>
        <w:tab/>
        <w:t>Muutokset</w:t>
      </w:r>
    </w:p>
    <w:p w14:paraId="5BDC5AB1" w14:textId="3BCB513D" w:rsidR="004751B1" w:rsidRDefault="004751B1" w:rsidP="00A642C1">
      <w:pPr>
        <w:pStyle w:val="Leipteksti"/>
        <w:numPr>
          <w:ilvl w:val="0"/>
          <w:numId w:val="45"/>
        </w:numPr>
        <w:spacing w:after="0"/>
      </w:pPr>
      <w:r>
        <w:t xml:space="preserve">Luvun 3.2 taulukkoon </w:t>
      </w:r>
      <w:r w:rsidR="006717DB">
        <w:t xml:space="preserve">ja lukuun Korvaa Tahdonilmaisupalvelun asiakirja on </w:t>
      </w:r>
      <w:r>
        <w:t>lisätty</w:t>
      </w:r>
      <w:r w:rsidR="006717DB">
        <w:t xml:space="preserve"> Luovutusluvan mitätöintimahdollisuus korvauksen syyllä 4.</w:t>
      </w:r>
    </w:p>
    <w:p w14:paraId="20F66B73" w14:textId="20D2CF7A" w:rsidR="009E7931" w:rsidRDefault="009E7931" w:rsidP="00147F45">
      <w:pPr>
        <w:pStyle w:val="Leipteksti"/>
        <w:spacing w:after="0"/>
        <w:ind w:left="0"/>
      </w:pPr>
      <w:r>
        <w:tab/>
        <w:t>16.8.2022</w:t>
      </w:r>
    </w:p>
    <w:p w14:paraId="2740B04C" w14:textId="0C1E1C76" w:rsidR="009E7931" w:rsidRDefault="009E7931">
      <w:pPr>
        <w:pStyle w:val="Leipteksti"/>
        <w:spacing w:after="0"/>
        <w:ind w:left="0"/>
      </w:pPr>
      <w:r>
        <w:tab/>
        <w:t>Muutokset:</w:t>
      </w:r>
    </w:p>
    <w:p w14:paraId="7A367F77" w14:textId="62430F8A" w:rsidR="00AC516B" w:rsidRDefault="00AC516B" w:rsidP="00A642C1">
      <w:pPr>
        <w:pStyle w:val="Leipteksti"/>
        <w:numPr>
          <w:ilvl w:val="0"/>
          <w:numId w:val="44"/>
        </w:numPr>
        <w:spacing w:after="0"/>
      </w:pPr>
      <w:r w:rsidRPr="00AC516B">
        <w:t>L</w:t>
      </w:r>
      <w:r>
        <w:t>ukuihin</w:t>
      </w:r>
      <w:r w:rsidR="00FD26B2">
        <w:t xml:space="preserve"> Hae Tahdonilmaisupalvelun asiakirjoja, </w:t>
      </w:r>
      <w:r w:rsidRPr="00AC516B">
        <w:t xml:space="preserve">Arkistoi asiakirja </w:t>
      </w:r>
      <w:r>
        <w:t>T</w:t>
      </w:r>
      <w:r w:rsidRPr="00AC516B">
        <w:t>ahdonilmaisupalveluun</w:t>
      </w:r>
      <w:r>
        <w:t xml:space="preserve"> ja Korvaa Tahdonilmaisupalvelun asiakirja</w:t>
      </w:r>
      <w:r w:rsidRPr="00AC516B">
        <w:t xml:space="preserve"> on lisätty 1.1.2024 voimaan tulevan</w:t>
      </w:r>
      <w:r w:rsidR="00835BBD">
        <w:t xml:space="preserve"> uuden kieltolomak</w:t>
      </w:r>
      <w:r w:rsidRPr="00AC516B">
        <w:t>e</w:t>
      </w:r>
      <w:r w:rsidR="00835BBD">
        <w:t>version</w:t>
      </w:r>
      <w:r w:rsidRPr="00AC516B">
        <w:t xml:space="preserve"> käyttö</w:t>
      </w:r>
      <w:r w:rsidR="00835BBD">
        <w:t xml:space="preserve"> </w:t>
      </w:r>
      <w:r w:rsidR="00FD26B2">
        <w:t>rinnakkain nykyisen version kanssa</w:t>
      </w:r>
    </w:p>
    <w:p w14:paraId="41B7FE45" w14:textId="4349B89A" w:rsidR="00C92796" w:rsidRDefault="00C92796" w:rsidP="00A642C1">
      <w:pPr>
        <w:pStyle w:val="Leipteksti"/>
        <w:numPr>
          <w:ilvl w:val="0"/>
          <w:numId w:val="44"/>
        </w:numPr>
        <w:spacing w:after="0"/>
      </w:pPr>
      <w:r>
        <w:t xml:space="preserve">Lukuun Arkistoi asiakirja Tahdonilmaisupalveluun on paranneltu tekstiä Suostumus-asiakirjan muutoksesta Luovutuslupa-asiakirjaksi </w:t>
      </w:r>
    </w:p>
    <w:p w14:paraId="7E3BB61F" w14:textId="3C42EBD7" w:rsidR="00D26409" w:rsidRDefault="00D26409" w:rsidP="00A642C1">
      <w:pPr>
        <w:pStyle w:val="Leipteksti"/>
        <w:numPr>
          <w:ilvl w:val="0"/>
          <w:numId w:val="44"/>
        </w:numPr>
        <w:spacing w:after="0"/>
      </w:pPr>
      <w:r>
        <w:t>Lukuun Hae arkistoasiakirjat tarkennettu ostopalvelu valtuutus -lomakkeen versionumero</w:t>
      </w:r>
    </w:p>
    <w:p w14:paraId="6E5E71FE" w14:textId="4B5EB3CA" w:rsidR="00E31B98" w:rsidRDefault="00E31B98" w:rsidP="00306B07">
      <w:pPr>
        <w:pStyle w:val="Leipteksti"/>
        <w:spacing w:after="0"/>
        <w:ind w:left="1304"/>
      </w:pPr>
      <w:r>
        <w:t>9.12.2022</w:t>
      </w:r>
    </w:p>
    <w:p w14:paraId="5EBBCDEF" w14:textId="2416A0E1" w:rsidR="00001C57" w:rsidRDefault="00E31B98" w:rsidP="00A642C1">
      <w:pPr>
        <w:pStyle w:val="Leipteksti"/>
        <w:numPr>
          <w:ilvl w:val="0"/>
          <w:numId w:val="44"/>
        </w:numPr>
        <w:spacing w:after="0"/>
      </w:pPr>
      <w:r>
        <w:t>Lukuun 21.6</w:t>
      </w:r>
      <w:r w:rsidR="00001C57">
        <w:t xml:space="preserve"> lisätietoon LT1</w:t>
      </w:r>
      <w:r>
        <w:t xml:space="preserve"> </w:t>
      </w:r>
      <w:r w:rsidR="00001C57">
        <w:t>lisätty tarkennus hakusanomassa ilmoitetun organisaation nimen näkymisestä kieltoyhteenvedolla</w:t>
      </w:r>
    </w:p>
    <w:p w14:paraId="13268A65" w14:textId="2400FB19" w:rsidR="009E4D82" w:rsidRDefault="009E4D82" w:rsidP="00306B07">
      <w:pPr>
        <w:pStyle w:val="Leipteksti"/>
        <w:spacing w:after="0"/>
        <w:ind w:left="1304"/>
      </w:pPr>
      <w:r>
        <w:t>24.1.2023</w:t>
      </w:r>
    </w:p>
    <w:p w14:paraId="6E06F15F" w14:textId="23FD7194" w:rsidR="009E4D82" w:rsidRPr="00AC516B" w:rsidRDefault="00CA01CD" w:rsidP="00A642C1">
      <w:pPr>
        <w:pStyle w:val="Leipteksti"/>
        <w:numPr>
          <w:ilvl w:val="0"/>
          <w:numId w:val="44"/>
        </w:numPr>
        <w:spacing w:after="0"/>
      </w:pPr>
      <w:r>
        <w:t>Lukuun Hae Arkistoasiakirjoja t</w:t>
      </w:r>
      <w:r w:rsidR="009E4D82">
        <w:t>arkennettu PP38 hakuparametri</w:t>
      </w:r>
      <w:r>
        <w:t>en käyttöä</w:t>
      </w:r>
    </w:p>
    <w:p w14:paraId="796C827B" w14:textId="77777777" w:rsidR="009E7931" w:rsidRDefault="009E7931" w:rsidP="00147F45">
      <w:pPr>
        <w:pStyle w:val="Leipteksti"/>
        <w:spacing w:after="0"/>
        <w:ind w:left="0"/>
      </w:pPr>
    </w:p>
    <w:p w14:paraId="4DC93FAE" w14:textId="51F32F5A" w:rsidR="00A8579C" w:rsidRDefault="00A8579C" w:rsidP="00147F45">
      <w:pPr>
        <w:pStyle w:val="Leipteksti"/>
        <w:spacing w:after="0"/>
        <w:ind w:left="0"/>
      </w:pPr>
      <w:r>
        <w:t>Versio 2.1</w:t>
      </w:r>
    </w:p>
    <w:p w14:paraId="5CC37F1A" w14:textId="0533C9DC" w:rsidR="00A8579C" w:rsidRDefault="00A8579C" w:rsidP="00147F45">
      <w:pPr>
        <w:pStyle w:val="Leipteksti"/>
        <w:spacing w:after="0"/>
        <w:ind w:left="0"/>
      </w:pPr>
      <w:r>
        <w:tab/>
        <w:t>17.6.2022</w:t>
      </w:r>
    </w:p>
    <w:p w14:paraId="19115790" w14:textId="77777777" w:rsidR="00A8579C" w:rsidRDefault="00A8579C">
      <w:pPr>
        <w:pStyle w:val="Leipteksti"/>
        <w:spacing w:after="0"/>
        <w:ind w:left="0"/>
      </w:pPr>
      <w:r>
        <w:tab/>
        <w:t>Muutokset:</w:t>
      </w:r>
    </w:p>
    <w:p w14:paraId="13340CB8" w14:textId="6591C25D" w:rsidR="0003358B" w:rsidRPr="006C6991" w:rsidRDefault="000D37C7" w:rsidP="00A642C1">
      <w:pPr>
        <w:pStyle w:val="Leipteksti"/>
        <w:numPr>
          <w:ilvl w:val="0"/>
          <w:numId w:val="39"/>
        </w:numPr>
        <w:spacing w:after="0"/>
      </w:pPr>
      <w:r w:rsidRPr="0003358B">
        <w:rPr>
          <w:noProof w:val="0"/>
          <w:szCs w:val="20"/>
        </w:rPr>
        <w:t xml:space="preserve">Luvun 3.1 taulukkoon Sarakkeen nimi Luovutus sairaanhoitopiirin potilastietorekisteriin perustuen muutettu Aluekohtainen luovutus – nimiseksi, koska sairaanhoitopiirin yhteisrekisteri poistuu 31.12.2022 ja 1.1.2023 alkaen Uudellamaalla voidaan luovuttaa tietoja Uudenmaan väliaikaisen tiedonsaantioikeuden perusteella  </w:t>
      </w:r>
    </w:p>
    <w:p w14:paraId="00F6E07D" w14:textId="5A1BFE87" w:rsidR="003B3CA4" w:rsidRPr="006C6991" w:rsidRDefault="003B3CA4" w:rsidP="00A642C1">
      <w:pPr>
        <w:pStyle w:val="Leipteksti"/>
        <w:numPr>
          <w:ilvl w:val="0"/>
          <w:numId w:val="39"/>
        </w:numPr>
        <w:spacing w:after="0"/>
      </w:pPr>
      <w:r>
        <w:t xml:space="preserve">Palvelupyyntö PPB : </w:t>
      </w:r>
      <w:r w:rsidRPr="0003358B">
        <w:rPr>
          <w:noProof w:val="0"/>
          <w:szCs w:val="20"/>
        </w:rPr>
        <w:t>31.12.2022</w:t>
      </w:r>
      <w:r>
        <w:rPr>
          <w:noProof w:val="0"/>
          <w:szCs w:val="20"/>
        </w:rPr>
        <w:t xml:space="preserve"> asti </w:t>
      </w:r>
      <w:r>
        <w:t xml:space="preserve">haku sairaanhoitopiirin yhteisestä potilastietorekisteristä, 1.1.2023 alkaen </w:t>
      </w:r>
      <w:r w:rsidRPr="00EF279F">
        <w:rPr>
          <w:noProof w:val="0"/>
          <w:szCs w:val="20"/>
        </w:rPr>
        <w:t>Uudellamaalla voidaan luovuttaa tietoja Uudenmaan väliaikaisen tiedonsaantioikeuden perusteella</w:t>
      </w:r>
    </w:p>
    <w:p w14:paraId="7F006B70" w14:textId="1CAC6D6B" w:rsidR="004A15C3" w:rsidRDefault="004A15C3" w:rsidP="00A642C1">
      <w:pPr>
        <w:pStyle w:val="Leipteksti"/>
        <w:numPr>
          <w:ilvl w:val="1"/>
          <w:numId w:val="39"/>
        </w:numPr>
        <w:spacing w:after="0"/>
      </w:pPr>
      <w:r>
        <w:rPr>
          <w:noProof w:val="0"/>
          <w:szCs w:val="20"/>
        </w:rPr>
        <w:t>Muutokset lukuun</w:t>
      </w:r>
      <w:r w:rsidRPr="0003358B">
        <w:rPr>
          <w:noProof w:val="0"/>
          <w:szCs w:val="20"/>
        </w:rPr>
        <w:t xml:space="preserve"> 17 </w:t>
      </w:r>
      <w:r w:rsidRPr="0003358B">
        <w:t>Hae potilasasiakirjoja (PPB)</w:t>
      </w:r>
      <w:r>
        <w:t xml:space="preserve">  </w:t>
      </w:r>
    </w:p>
    <w:p w14:paraId="23DA486C" w14:textId="4959469D" w:rsidR="0003358B" w:rsidRPr="006C6991" w:rsidRDefault="003B3CA4" w:rsidP="00A642C1">
      <w:pPr>
        <w:pStyle w:val="Leipteksti"/>
        <w:numPr>
          <w:ilvl w:val="0"/>
          <w:numId w:val="39"/>
        </w:numPr>
        <w:spacing w:after="0"/>
      </w:pPr>
      <w:r>
        <w:t>Palvelupyyntö PP22</w:t>
      </w:r>
      <w:r w:rsidR="0027749B">
        <w:t xml:space="preserve"> 1.1.2023 lähtien: </w:t>
      </w:r>
      <w:r w:rsidR="0027749B" w:rsidRPr="00EF279F">
        <w:rPr>
          <w:noProof w:val="0"/>
          <w:szCs w:val="20"/>
        </w:rPr>
        <w:t>Uudellamaalla voidaan luovuttaa tietoja Uudenmaan väliaikaisen tiedonsaantioikeuden perusteella</w:t>
      </w:r>
      <w:r w:rsidR="0027749B">
        <w:rPr>
          <w:noProof w:val="0"/>
          <w:szCs w:val="20"/>
        </w:rPr>
        <w:t>, muualla Suomessa palvelupyyntö palauttaa vain oman rekisterin tiedot</w:t>
      </w:r>
    </w:p>
    <w:p w14:paraId="4FDC8C06" w14:textId="355E1C5D" w:rsidR="0003358B" w:rsidRDefault="0003358B" w:rsidP="00A642C1">
      <w:pPr>
        <w:pStyle w:val="Leipteksti"/>
        <w:numPr>
          <w:ilvl w:val="1"/>
          <w:numId w:val="39"/>
        </w:numPr>
        <w:spacing w:after="0"/>
      </w:pPr>
      <w:r>
        <w:rPr>
          <w:noProof w:val="0"/>
          <w:szCs w:val="20"/>
        </w:rPr>
        <w:t>Muutokset luku</w:t>
      </w:r>
      <w:r w:rsidR="004A15C3">
        <w:rPr>
          <w:noProof w:val="0"/>
          <w:szCs w:val="20"/>
        </w:rPr>
        <w:t xml:space="preserve">un </w:t>
      </w:r>
      <w:r>
        <w:t>19 Hae asiakirjoja luovutuksena</w:t>
      </w:r>
    </w:p>
    <w:p w14:paraId="36833580" w14:textId="4D88BE15" w:rsidR="00A8579C" w:rsidRDefault="00A8579C" w:rsidP="00A642C1">
      <w:pPr>
        <w:pStyle w:val="Leipteksti"/>
        <w:numPr>
          <w:ilvl w:val="0"/>
          <w:numId w:val="39"/>
        </w:numPr>
        <w:spacing w:after="0"/>
      </w:pPr>
      <w:r w:rsidRPr="00EF279F">
        <w:rPr>
          <w:noProof w:val="0"/>
          <w:szCs w:val="20"/>
        </w:rPr>
        <w:t>Tark</w:t>
      </w:r>
      <w:r>
        <w:t>ennettu Informoinnin puuttumisen palauttamista lukuun 19.4</w:t>
      </w:r>
    </w:p>
    <w:p w14:paraId="6C78B5F8" w14:textId="418EF0AB" w:rsidR="00147F45" w:rsidRDefault="00147F45" w:rsidP="00D47985">
      <w:pPr>
        <w:pStyle w:val="Leipteksti"/>
        <w:spacing w:after="0"/>
        <w:ind w:left="1304"/>
      </w:pPr>
      <w:r>
        <w:br/>
        <w:t xml:space="preserve">Tuotantoversio. </w:t>
      </w:r>
      <w:r>
        <w:br/>
        <w:t>Muutokset:</w:t>
      </w:r>
    </w:p>
    <w:p w14:paraId="1C97A715" w14:textId="77777777" w:rsidR="006454F5" w:rsidRPr="006C6991" w:rsidRDefault="00147F45" w:rsidP="00A642C1">
      <w:pPr>
        <w:pStyle w:val="Leipteksti"/>
        <w:numPr>
          <w:ilvl w:val="0"/>
          <w:numId w:val="40"/>
        </w:numPr>
        <w:spacing w:after="0"/>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B402BD" w:rsidRDefault="006454F5" w:rsidP="00A642C1">
      <w:pPr>
        <w:pStyle w:val="Leipteksti"/>
        <w:numPr>
          <w:ilvl w:val="0"/>
          <w:numId w:val="43"/>
        </w:numPr>
        <w:spacing w:after="0"/>
      </w:pPr>
      <w:r w:rsidRPr="00B402BD">
        <w:t>Muutos lukuun 17 Hae potilasasiakirjoja (PPB).</w:t>
      </w:r>
    </w:p>
    <w:p w14:paraId="79B21CCC" w14:textId="77777777" w:rsidR="003106A8" w:rsidRPr="006C6991" w:rsidRDefault="00A969C8" w:rsidP="00A642C1">
      <w:pPr>
        <w:pStyle w:val="Leipteksti"/>
        <w:numPr>
          <w:ilvl w:val="0"/>
          <w:numId w:val="40"/>
        </w:numPr>
        <w:spacing w:after="0"/>
      </w:pPr>
      <w:r w:rsidRPr="00B402BD">
        <w:rPr>
          <w:rStyle w:val="LeiptekstiChar"/>
        </w:rPr>
        <w:t xml:space="preserve">Poistettu Laaja luovutuskielto –asiakirjan arkistointi, korvaus ja haku. </w:t>
      </w:r>
      <w:r w:rsidR="006454F5" w:rsidRPr="00B402BD">
        <w:rPr>
          <w:rStyle w:val="LeiptekstiChar"/>
        </w:rPr>
        <w:t xml:space="preserve">Muutos tehty, koska laaja kielto ei mene tuotantoon omana lomakkeenaan, vaan laaja kielto </w:t>
      </w:r>
      <w:r w:rsidR="003106A8" w:rsidRPr="00B402BD">
        <w:rPr>
          <w:rStyle w:val="LeiptekstiChar"/>
        </w:rPr>
        <w:t>tullaan lisäämään samalle kieltolomakkeelle, jolla kirjataan muutkin kiellot</w:t>
      </w:r>
      <w:r w:rsidR="003106A8" w:rsidRPr="006C6991">
        <w:t>.</w:t>
      </w:r>
    </w:p>
    <w:p w14:paraId="549BA555" w14:textId="58F5080E" w:rsidR="00A969C8" w:rsidRPr="006C6991" w:rsidRDefault="00A969C8" w:rsidP="00A642C1">
      <w:pPr>
        <w:pStyle w:val="Leipteksti"/>
        <w:numPr>
          <w:ilvl w:val="0"/>
          <w:numId w:val="42"/>
        </w:numPr>
        <w:spacing w:after="0"/>
      </w:pPr>
      <w:r w:rsidRPr="00B402BD">
        <w:rPr>
          <w:rStyle w:val="LeiptekstiChar"/>
        </w:rPr>
        <w:t>Muutokset l</w:t>
      </w:r>
      <w:r w:rsidR="003106A8" w:rsidRPr="00B402BD">
        <w:rPr>
          <w:rStyle w:val="LeiptekstiChar"/>
        </w:rPr>
        <w:t xml:space="preserve">ukuihin </w:t>
      </w:r>
      <w:r w:rsidR="006454F5" w:rsidRPr="00B402BD">
        <w:rPr>
          <w:rStyle w:val="LeiptekstiChar"/>
        </w:rPr>
        <w:t>8</w:t>
      </w:r>
      <w:r w:rsidR="003106A8" w:rsidRPr="00B402BD">
        <w:rPr>
          <w:rStyle w:val="LeiptekstiChar"/>
        </w:rPr>
        <w:t xml:space="preserve"> Arkistoi asiakirja Tahdonilmaisupalveluun</w:t>
      </w:r>
      <w:r w:rsidR="006454F5" w:rsidRPr="00B402BD">
        <w:rPr>
          <w:rStyle w:val="LeiptekstiChar"/>
        </w:rPr>
        <w:t>, 15</w:t>
      </w:r>
      <w:r w:rsidR="003106A8" w:rsidRPr="00B402BD">
        <w:rPr>
          <w:rStyle w:val="LeiptekstiChar"/>
        </w:rPr>
        <w:t xml:space="preserve"> Korvaa Tahdonilmaisun asiakirja</w:t>
      </w:r>
      <w:r w:rsidR="006454F5" w:rsidRPr="00B402BD">
        <w:rPr>
          <w:rStyle w:val="LeiptekstiChar"/>
        </w:rPr>
        <w:t>, 21</w:t>
      </w:r>
      <w:r w:rsidR="003106A8" w:rsidRPr="00B402BD">
        <w:rPr>
          <w:rStyle w:val="LeiptekstiChar"/>
        </w:rPr>
        <w:t xml:space="preserve"> Hae Tahdonilmaisupalvelun asiakirjoja. Lisäksi poistettu Laaja luovutuskielto luvuista 3.1 ja 3.2</w:t>
      </w:r>
      <w:r w:rsidR="003106A8" w:rsidRPr="006C6991">
        <w:t>.</w:t>
      </w:r>
    </w:p>
    <w:p w14:paraId="1546B5F9" w14:textId="77777777" w:rsidR="00147F45" w:rsidRPr="00B402BD" w:rsidRDefault="00147F45" w:rsidP="00A642C1">
      <w:pPr>
        <w:pStyle w:val="Leipteksti"/>
        <w:numPr>
          <w:ilvl w:val="0"/>
          <w:numId w:val="41"/>
        </w:numPr>
        <w:spacing w:after="0"/>
      </w:pPr>
      <w:r w:rsidRPr="006C6991">
        <w:t>Termimuutos: ”Vä</w:t>
      </w:r>
      <w:r w:rsidRPr="00B402BD">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t>Sisältää RC-versioissa julkaistut muutokset</w:t>
      </w:r>
      <w:r>
        <w:br/>
        <w:t>- asiakastietolain muutokset</w:t>
      </w:r>
      <w:r>
        <w:br/>
        <w:t>- uudet palvelupyynnöt</w:t>
      </w:r>
      <w:r>
        <w:br/>
        <w:t>- ostopalvelu 2  muutokset (määrittelyn tarkennukset vielä mahdollisia)</w:t>
      </w:r>
    </w:p>
    <w:p w14:paraId="27268A64" w14:textId="04032686"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044540">
      <w:headerReference w:type="default" r:id="rId26"/>
      <w:pgSz w:w="11906" w:h="16838" w:code="9"/>
      <w:pgMar w:top="2438" w:right="127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94689" w14:textId="77777777" w:rsidR="00E74A6B" w:rsidRDefault="00E74A6B" w:rsidP="00661F12">
      <w:r>
        <w:separator/>
      </w:r>
    </w:p>
    <w:p w14:paraId="7293C03F" w14:textId="77777777" w:rsidR="00E74A6B" w:rsidRDefault="00E74A6B"/>
  </w:endnote>
  <w:endnote w:type="continuationSeparator" w:id="0">
    <w:p w14:paraId="0F29EEDA" w14:textId="77777777" w:rsidR="00E74A6B" w:rsidRDefault="00E74A6B" w:rsidP="00661F12">
      <w:r>
        <w:continuationSeparator/>
      </w:r>
    </w:p>
    <w:p w14:paraId="56BCCFF3" w14:textId="77777777" w:rsidR="00E74A6B" w:rsidRDefault="00E74A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1212C" w14:textId="77777777" w:rsidR="00E74A6B" w:rsidRDefault="00E74A6B" w:rsidP="00661F12">
      <w:r>
        <w:separator/>
      </w:r>
    </w:p>
    <w:p w14:paraId="55024AA2" w14:textId="77777777" w:rsidR="00E74A6B" w:rsidRDefault="00E74A6B"/>
  </w:footnote>
  <w:footnote w:type="continuationSeparator" w:id="0">
    <w:p w14:paraId="20228E5B" w14:textId="77777777" w:rsidR="00E74A6B" w:rsidRDefault="00E74A6B" w:rsidP="00661F12">
      <w:r>
        <w:continuationSeparator/>
      </w:r>
    </w:p>
    <w:p w14:paraId="68BBEBC8" w14:textId="77777777" w:rsidR="00E74A6B" w:rsidRDefault="00E74A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850"/>
      <w:gridCol w:w="991"/>
    </w:tblGrid>
    <w:tr w:rsidR="00982045" w14:paraId="23F973AB" w14:textId="77777777" w:rsidTr="00B611E6">
      <w:trPr>
        <w:trHeight w:hRule="exact" w:val="113"/>
      </w:trPr>
      <w:tc>
        <w:tcPr>
          <w:tcW w:w="5222" w:type="dxa"/>
          <w:vMerge w:val="restart"/>
        </w:tcPr>
        <w:p w14:paraId="42BD2367" w14:textId="18BFC435" w:rsidR="00982045" w:rsidRDefault="00982045" w:rsidP="00F53733">
          <w:pPr>
            <w:pStyle w:val="Yltunniste"/>
            <w:rPr>
              <w:lang w:val="en-GB" w:eastAsia="en-GB"/>
            </w:rPr>
          </w:pPr>
          <w:r>
            <w:rPr>
              <w:lang w:eastAsia="fi-FI"/>
            </w:rPr>
            <w:drawing>
              <wp:inline distT="0" distB="0" distL="0" distR="0" wp14:anchorId="393898AA" wp14:editId="4B4595AA">
                <wp:extent cx="1231200" cy="302400"/>
                <wp:effectExtent l="0" t="0" r="7620" b="2540"/>
                <wp:docPr id="4" name="Kuva 4"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982045" w:rsidRDefault="00982045" w:rsidP="00F53733">
          <w:pPr>
            <w:pStyle w:val="Yltunniste"/>
            <w:jc w:val="right"/>
          </w:pPr>
        </w:p>
      </w:tc>
      <w:tc>
        <w:tcPr>
          <w:tcW w:w="1277" w:type="dxa"/>
        </w:tcPr>
        <w:p w14:paraId="135091BE" w14:textId="77777777" w:rsidR="00982045" w:rsidRDefault="00982045" w:rsidP="00F53733">
          <w:pPr>
            <w:pStyle w:val="Yltunniste"/>
            <w:jc w:val="right"/>
          </w:pPr>
        </w:p>
      </w:tc>
      <w:tc>
        <w:tcPr>
          <w:tcW w:w="1841" w:type="dxa"/>
          <w:gridSpan w:val="2"/>
        </w:tcPr>
        <w:p w14:paraId="0CE29A70" w14:textId="77777777" w:rsidR="00982045" w:rsidRDefault="00982045" w:rsidP="00F53733">
          <w:pPr>
            <w:pStyle w:val="Yltunniste"/>
            <w:jc w:val="right"/>
          </w:pPr>
        </w:p>
      </w:tc>
    </w:tr>
    <w:tr w:rsidR="00982045" w14:paraId="75E433BE" w14:textId="77777777" w:rsidTr="00592CC9">
      <w:tc>
        <w:tcPr>
          <w:tcW w:w="5222" w:type="dxa"/>
          <w:vMerge/>
        </w:tcPr>
        <w:p w14:paraId="01962DB6" w14:textId="77777777" w:rsidR="00982045" w:rsidRPr="00661F12" w:rsidRDefault="00982045"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39F1DFF6" w14:textId="157356F6" w:rsidR="00982045" w:rsidRPr="0074362D" w:rsidRDefault="00982045" w:rsidP="00F53733">
              <w:pPr>
                <w:pStyle w:val="Yltunniste"/>
                <w:rPr>
                  <w:b/>
                </w:rPr>
              </w:pPr>
              <w:r>
                <w:rPr>
                  <w:b/>
                  <w:color w:val="auto"/>
                </w:rPr>
                <w:t>Määrittely</w:t>
              </w:r>
            </w:p>
          </w:tc>
        </w:sdtContent>
      </w:sdt>
      <w:tc>
        <w:tcPr>
          <w:tcW w:w="850" w:type="dxa"/>
        </w:tcPr>
        <w:p w14:paraId="2CB64ED6" w14:textId="77777777" w:rsidR="00982045" w:rsidRPr="00CD3BD4" w:rsidRDefault="00982045" w:rsidP="00F53733">
          <w:pPr>
            <w:pStyle w:val="Yltunniste"/>
          </w:pPr>
        </w:p>
      </w:tc>
      <w:tc>
        <w:tcPr>
          <w:tcW w:w="991" w:type="dxa"/>
        </w:tcPr>
        <w:p w14:paraId="1375A89E" w14:textId="4383CE8C" w:rsidR="00982045" w:rsidRPr="00CD3BD4" w:rsidRDefault="00982045" w:rsidP="00E75537">
          <w:pPr>
            <w:pStyle w:val="Yltunniste"/>
            <w:jc w:val="right"/>
          </w:pPr>
          <w:r>
            <w:fldChar w:fldCharType="begin"/>
          </w:r>
          <w:r>
            <w:instrText xml:space="preserve"> PAGE   \* MERGEFORMAT </w:instrText>
          </w:r>
          <w:r>
            <w:fldChar w:fldCharType="separate"/>
          </w:r>
          <w:r w:rsidR="00D3673E">
            <w:t>3</w:t>
          </w:r>
          <w:r>
            <w:fldChar w:fldCharType="end"/>
          </w:r>
          <w:r>
            <w:t xml:space="preserve"> (</w:t>
          </w:r>
          <w:r w:rsidR="00D263EF">
            <w:fldChar w:fldCharType="begin"/>
          </w:r>
          <w:r w:rsidR="00D263EF">
            <w:instrText xml:space="preserve"> NUMPAGES   \* MERGEFORMAT </w:instrText>
          </w:r>
          <w:r w:rsidR="00D263EF">
            <w:fldChar w:fldCharType="separate"/>
          </w:r>
          <w:r w:rsidR="00D3673E">
            <w:t>130</w:t>
          </w:r>
          <w:r w:rsidR="00D263EF">
            <w:fldChar w:fldCharType="end"/>
          </w:r>
          <w:r>
            <w:t>)</w:t>
          </w:r>
        </w:p>
      </w:tc>
    </w:tr>
    <w:tr w:rsidR="00982045" w14:paraId="2C0FFA1A" w14:textId="77777777" w:rsidTr="00B611E6">
      <w:tc>
        <w:tcPr>
          <w:tcW w:w="5222" w:type="dxa"/>
          <w:vMerge/>
        </w:tcPr>
        <w:p w14:paraId="49097B9E" w14:textId="77777777" w:rsidR="00982045" w:rsidRPr="00661F12" w:rsidRDefault="00982045" w:rsidP="00F53733">
          <w:pPr>
            <w:pStyle w:val="Yltunniste"/>
          </w:pPr>
        </w:p>
      </w:tc>
      <w:tc>
        <w:tcPr>
          <w:tcW w:w="2575" w:type="dxa"/>
          <w:gridSpan w:val="2"/>
          <w:vMerge w:val="restart"/>
        </w:tcPr>
        <w:p w14:paraId="43F2A3EF" w14:textId="122B70BC" w:rsidR="00982045" w:rsidRPr="00661F12" w:rsidRDefault="00AD1EB6" w:rsidP="00F53733">
          <w:pPr>
            <w:pStyle w:val="Yltunniste"/>
          </w:pPr>
          <w:r>
            <w:t>Potilastietovaranto</w:t>
          </w:r>
          <w:r w:rsidR="00982045">
            <w:t xml:space="preserve"> rajapintakäyttötapaukset</w:t>
          </w:r>
        </w:p>
      </w:tc>
      <w:tc>
        <w:tcPr>
          <w:tcW w:w="1841" w:type="dxa"/>
          <w:gridSpan w:val="2"/>
        </w:tcPr>
        <w:p w14:paraId="08C2E1B7" w14:textId="77777777" w:rsidR="00982045" w:rsidRPr="00661F12" w:rsidRDefault="00982045" w:rsidP="00F53733">
          <w:pPr>
            <w:pStyle w:val="Yltunniste"/>
          </w:pPr>
        </w:p>
      </w:tc>
    </w:tr>
    <w:tr w:rsidR="00982045" w14:paraId="57CC3923" w14:textId="77777777" w:rsidTr="00B611E6">
      <w:trPr>
        <w:trHeight w:hRule="exact" w:val="227"/>
      </w:trPr>
      <w:tc>
        <w:tcPr>
          <w:tcW w:w="5222" w:type="dxa"/>
          <w:vMerge/>
        </w:tcPr>
        <w:p w14:paraId="3F671D15" w14:textId="77777777" w:rsidR="00982045" w:rsidRPr="000643DE" w:rsidRDefault="00982045" w:rsidP="00F53733">
          <w:pPr>
            <w:pStyle w:val="Yltunniste"/>
          </w:pPr>
        </w:p>
      </w:tc>
      <w:tc>
        <w:tcPr>
          <w:tcW w:w="2575" w:type="dxa"/>
          <w:gridSpan w:val="2"/>
          <w:vMerge/>
        </w:tcPr>
        <w:p w14:paraId="4C591D41" w14:textId="77777777" w:rsidR="00982045" w:rsidRPr="000643DE" w:rsidRDefault="00982045" w:rsidP="00F53733">
          <w:pPr>
            <w:pStyle w:val="Yltunniste"/>
          </w:pPr>
        </w:p>
      </w:tc>
      <w:tc>
        <w:tcPr>
          <w:tcW w:w="1841" w:type="dxa"/>
          <w:gridSpan w:val="2"/>
        </w:tcPr>
        <w:p w14:paraId="708C1125" w14:textId="77777777" w:rsidR="00982045" w:rsidRPr="000643DE" w:rsidRDefault="00982045" w:rsidP="00F53733">
          <w:pPr>
            <w:pStyle w:val="Yltunniste"/>
          </w:pPr>
        </w:p>
      </w:tc>
    </w:tr>
    <w:tr w:rsidR="00982045" w14:paraId="17A27DF1" w14:textId="77777777" w:rsidTr="00B611E6">
      <w:trPr>
        <w:trHeight w:val="283"/>
      </w:trPr>
      <w:tc>
        <w:tcPr>
          <w:tcW w:w="5222" w:type="dxa"/>
        </w:tcPr>
        <w:p w14:paraId="2DE463B0" w14:textId="00FD9787" w:rsidR="00982045" w:rsidRPr="00661F12" w:rsidRDefault="00982045"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5-12-16T00:00:00Z">
            <w:dateFormat w:val="d.M.yyyy"/>
            <w:lid w:val="fi-FI"/>
            <w:storeMappedDataAs w:val="dateTime"/>
            <w:calendar w:val="gregorian"/>
          </w:date>
        </w:sdtPr>
        <w:sdtEndPr/>
        <w:sdtContent>
          <w:tc>
            <w:tcPr>
              <w:tcW w:w="2575" w:type="dxa"/>
              <w:gridSpan w:val="2"/>
            </w:tcPr>
            <w:p w14:paraId="6D2E652A" w14:textId="55E1C693" w:rsidR="00982045" w:rsidRDefault="00A52BC6" w:rsidP="00907E9A">
              <w:pPr>
                <w:pStyle w:val="Yltunniste"/>
              </w:pPr>
              <w:r>
                <w:t>1</w:t>
              </w:r>
              <w:r w:rsidR="00493B53">
                <w:t>6</w:t>
              </w:r>
              <w:r w:rsidR="00335DFB">
                <w:t>.12.2025</w:t>
              </w:r>
            </w:p>
          </w:tc>
        </w:sdtContent>
      </w:sdt>
      <w:tc>
        <w:tcPr>
          <w:tcW w:w="1841" w:type="dxa"/>
          <w:gridSpan w:val="2"/>
        </w:tcPr>
        <w:p w14:paraId="760494E3" w14:textId="04E65B64" w:rsidR="00982045" w:rsidRDefault="00982045" w:rsidP="00215911">
          <w:pPr>
            <w:pStyle w:val="Yltunniste"/>
          </w:pPr>
        </w:p>
      </w:tc>
    </w:tr>
  </w:tbl>
  <w:p w14:paraId="1A255223" w14:textId="77777777" w:rsidR="00982045" w:rsidRDefault="00982045" w:rsidP="00BB528D">
    <w:pPr>
      <w:pStyle w:val="Yltunniste"/>
    </w:pPr>
  </w:p>
  <w:p w14:paraId="042F38D2" w14:textId="77777777" w:rsidR="00CB25DA" w:rsidRDefault="00CB25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216FEC8"/>
    <w:lvl w:ilvl="0">
      <w:start w:val="1"/>
      <w:numFmt w:val="decimal"/>
      <w:lvlText w:val="%1."/>
      <w:lvlJc w:val="left"/>
      <w:pPr>
        <w:tabs>
          <w:tab w:val="num" w:pos="360"/>
        </w:tabs>
        <w:ind w:left="360" w:hanging="360"/>
      </w:pPr>
    </w:lvl>
  </w:abstractNum>
  <w:abstractNum w:abstractNumId="1"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2"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06BD2AAE"/>
    <w:multiLevelType w:val="hybridMultilevel"/>
    <w:tmpl w:val="4EF2FF68"/>
    <w:lvl w:ilvl="0" w:tplc="025A90FC">
      <w:start w:val="20"/>
      <w:numFmt w:val="bullet"/>
      <w:lvlText w:val="-"/>
      <w:lvlJc w:val="left"/>
      <w:pPr>
        <w:ind w:left="2248" w:hanging="360"/>
      </w:pPr>
      <w:rPr>
        <w:rFonts w:ascii="Calibri" w:eastAsia="Calibri" w:hAnsi="Calibri" w:cs="Times New Roman" w:hint="default"/>
      </w:rPr>
    </w:lvl>
    <w:lvl w:ilvl="1" w:tplc="040B0003" w:tentative="1">
      <w:start w:val="1"/>
      <w:numFmt w:val="bullet"/>
      <w:lvlText w:val="o"/>
      <w:lvlJc w:val="left"/>
      <w:pPr>
        <w:ind w:left="2968" w:hanging="360"/>
      </w:pPr>
      <w:rPr>
        <w:rFonts w:ascii="Courier New" w:hAnsi="Courier New" w:cs="Courier New" w:hint="default"/>
      </w:rPr>
    </w:lvl>
    <w:lvl w:ilvl="2" w:tplc="040B0005" w:tentative="1">
      <w:start w:val="1"/>
      <w:numFmt w:val="bullet"/>
      <w:lvlText w:val=""/>
      <w:lvlJc w:val="left"/>
      <w:pPr>
        <w:ind w:left="3688" w:hanging="360"/>
      </w:pPr>
      <w:rPr>
        <w:rFonts w:ascii="Wingdings" w:hAnsi="Wingdings" w:hint="default"/>
      </w:rPr>
    </w:lvl>
    <w:lvl w:ilvl="3" w:tplc="040B0001" w:tentative="1">
      <w:start w:val="1"/>
      <w:numFmt w:val="bullet"/>
      <w:lvlText w:val=""/>
      <w:lvlJc w:val="left"/>
      <w:pPr>
        <w:ind w:left="4408" w:hanging="360"/>
      </w:pPr>
      <w:rPr>
        <w:rFonts w:ascii="Symbol" w:hAnsi="Symbol" w:hint="default"/>
      </w:rPr>
    </w:lvl>
    <w:lvl w:ilvl="4" w:tplc="040B0003" w:tentative="1">
      <w:start w:val="1"/>
      <w:numFmt w:val="bullet"/>
      <w:lvlText w:val="o"/>
      <w:lvlJc w:val="left"/>
      <w:pPr>
        <w:ind w:left="5128" w:hanging="360"/>
      </w:pPr>
      <w:rPr>
        <w:rFonts w:ascii="Courier New" w:hAnsi="Courier New" w:cs="Courier New" w:hint="default"/>
      </w:rPr>
    </w:lvl>
    <w:lvl w:ilvl="5" w:tplc="040B0005" w:tentative="1">
      <w:start w:val="1"/>
      <w:numFmt w:val="bullet"/>
      <w:lvlText w:val=""/>
      <w:lvlJc w:val="left"/>
      <w:pPr>
        <w:ind w:left="5848" w:hanging="360"/>
      </w:pPr>
      <w:rPr>
        <w:rFonts w:ascii="Wingdings" w:hAnsi="Wingdings" w:hint="default"/>
      </w:rPr>
    </w:lvl>
    <w:lvl w:ilvl="6" w:tplc="040B0001" w:tentative="1">
      <w:start w:val="1"/>
      <w:numFmt w:val="bullet"/>
      <w:lvlText w:val=""/>
      <w:lvlJc w:val="left"/>
      <w:pPr>
        <w:ind w:left="6568" w:hanging="360"/>
      </w:pPr>
      <w:rPr>
        <w:rFonts w:ascii="Symbol" w:hAnsi="Symbol" w:hint="default"/>
      </w:rPr>
    </w:lvl>
    <w:lvl w:ilvl="7" w:tplc="040B0003" w:tentative="1">
      <w:start w:val="1"/>
      <w:numFmt w:val="bullet"/>
      <w:lvlText w:val="o"/>
      <w:lvlJc w:val="left"/>
      <w:pPr>
        <w:ind w:left="7288" w:hanging="360"/>
      </w:pPr>
      <w:rPr>
        <w:rFonts w:ascii="Courier New" w:hAnsi="Courier New" w:cs="Courier New" w:hint="default"/>
      </w:rPr>
    </w:lvl>
    <w:lvl w:ilvl="8" w:tplc="040B0005" w:tentative="1">
      <w:start w:val="1"/>
      <w:numFmt w:val="bullet"/>
      <w:lvlText w:val=""/>
      <w:lvlJc w:val="left"/>
      <w:pPr>
        <w:ind w:left="8008" w:hanging="360"/>
      </w:pPr>
      <w:rPr>
        <w:rFonts w:ascii="Wingdings" w:hAnsi="Wingdings" w:hint="default"/>
      </w:rPr>
    </w:lvl>
  </w:abstractNum>
  <w:abstractNum w:abstractNumId="6" w15:restartNumberingAfterBreak="0">
    <w:nsid w:val="088D3F1C"/>
    <w:multiLevelType w:val="hybridMultilevel"/>
    <w:tmpl w:val="D27A3868"/>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7" w15:restartNumberingAfterBreak="0">
    <w:nsid w:val="0E587DFE"/>
    <w:multiLevelType w:val="hybridMultilevel"/>
    <w:tmpl w:val="F3E8D6D4"/>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0"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11"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2"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3" w15:restartNumberingAfterBreak="0">
    <w:nsid w:val="19114E39"/>
    <w:multiLevelType w:val="hybridMultilevel"/>
    <w:tmpl w:val="FFFC1D5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4"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5"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6" w15:restartNumberingAfterBreak="0">
    <w:nsid w:val="27D42BE3"/>
    <w:multiLevelType w:val="hybridMultilevel"/>
    <w:tmpl w:val="FE0CCC9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7" w15:restartNumberingAfterBreak="0">
    <w:nsid w:val="29D7677B"/>
    <w:multiLevelType w:val="hybridMultilevel"/>
    <w:tmpl w:val="0BAAF1A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8" w15:restartNumberingAfterBreak="0">
    <w:nsid w:val="2AFC3682"/>
    <w:multiLevelType w:val="hybridMultilevel"/>
    <w:tmpl w:val="89F8501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9"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20" w15:restartNumberingAfterBreak="0">
    <w:nsid w:val="31FB35B9"/>
    <w:multiLevelType w:val="hybridMultilevel"/>
    <w:tmpl w:val="3B5EF19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1" w15:restartNumberingAfterBreak="0">
    <w:nsid w:val="35CD3861"/>
    <w:multiLevelType w:val="hybridMultilevel"/>
    <w:tmpl w:val="ED208362"/>
    <w:lvl w:ilvl="0" w:tplc="5C5C9008">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22" w15:restartNumberingAfterBreak="0">
    <w:nsid w:val="36215442"/>
    <w:multiLevelType w:val="hybridMultilevel"/>
    <w:tmpl w:val="40E29C84"/>
    <w:lvl w:ilvl="0" w:tplc="040B0015">
      <w:start w:val="1"/>
      <w:numFmt w:val="upperLetter"/>
      <w:lvlText w:val="%1."/>
      <w:lvlJc w:val="left"/>
      <w:pPr>
        <w:ind w:left="2138" w:hanging="360"/>
      </w:pPr>
      <w:rPr>
        <w:rFonts w:hint="default"/>
      </w:r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3" w15:restartNumberingAfterBreak="0">
    <w:nsid w:val="37336FF3"/>
    <w:multiLevelType w:val="hybridMultilevel"/>
    <w:tmpl w:val="DB9A5092"/>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4" w15:restartNumberingAfterBreak="0">
    <w:nsid w:val="38681DEB"/>
    <w:multiLevelType w:val="hybridMultilevel"/>
    <w:tmpl w:val="C06A3CD4"/>
    <w:lvl w:ilvl="0" w:tplc="5978C032">
      <w:start w:val="1"/>
      <w:numFmt w:val="upperLetter"/>
      <w:lvlText w:val="%1."/>
      <w:lvlJc w:val="left"/>
      <w:pPr>
        <w:ind w:left="2515" w:hanging="360"/>
      </w:pPr>
      <w:rPr>
        <w:rFonts w:hint="default"/>
      </w:r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25" w15:restartNumberingAfterBreak="0">
    <w:nsid w:val="3AF871B0"/>
    <w:multiLevelType w:val="hybridMultilevel"/>
    <w:tmpl w:val="5BB4700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6" w15:restartNumberingAfterBreak="0">
    <w:nsid w:val="3CCB6C16"/>
    <w:multiLevelType w:val="hybridMultilevel"/>
    <w:tmpl w:val="9AD69AA0"/>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7"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8" w15:restartNumberingAfterBreak="0">
    <w:nsid w:val="40F52840"/>
    <w:multiLevelType w:val="hybridMultilevel"/>
    <w:tmpl w:val="1498787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9"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0"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1"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2" w15:restartNumberingAfterBreak="0">
    <w:nsid w:val="491F6E39"/>
    <w:multiLevelType w:val="multilevel"/>
    <w:tmpl w:val="BBD443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4" w15:restartNumberingAfterBreak="0">
    <w:nsid w:val="49D23A8B"/>
    <w:multiLevelType w:val="hybridMultilevel"/>
    <w:tmpl w:val="64B63A04"/>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start w:val="1"/>
      <w:numFmt w:val="bullet"/>
      <w:lvlText w:val="o"/>
      <w:lvlJc w:val="left"/>
      <w:pPr>
        <w:ind w:left="5358" w:hanging="360"/>
      </w:pPr>
      <w:rPr>
        <w:rFonts w:ascii="Courier New" w:hAnsi="Courier New" w:cs="Courier New" w:hint="default"/>
      </w:rPr>
    </w:lvl>
    <w:lvl w:ilvl="5" w:tplc="040B0005">
      <w:start w:val="1"/>
      <w:numFmt w:val="bullet"/>
      <w:lvlText w:val=""/>
      <w:lvlJc w:val="left"/>
      <w:pPr>
        <w:ind w:left="6078" w:hanging="360"/>
      </w:pPr>
      <w:rPr>
        <w:rFonts w:ascii="Wingdings" w:hAnsi="Wingdings" w:hint="default"/>
      </w:rPr>
    </w:lvl>
    <w:lvl w:ilvl="6" w:tplc="040B0001">
      <w:start w:val="1"/>
      <w:numFmt w:val="bullet"/>
      <w:lvlText w:val=""/>
      <w:lvlJc w:val="left"/>
      <w:pPr>
        <w:ind w:left="6798" w:hanging="360"/>
      </w:pPr>
      <w:rPr>
        <w:rFonts w:ascii="Symbol" w:hAnsi="Symbol" w:hint="default"/>
      </w:rPr>
    </w:lvl>
    <w:lvl w:ilvl="7" w:tplc="040B0003">
      <w:start w:val="1"/>
      <w:numFmt w:val="bullet"/>
      <w:lvlText w:val="o"/>
      <w:lvlJc w:val="left"/>
      <w:pPr>
        <w:ind w:left="7518" w:hanging="360"/>
      </w:pPr>
      <w:rPr>
        <w:rFonts w:ascii="Courier New" w:hAnsi="Courier New" w:cs="Courier New" w:hint="default"/>
      </w:rPr>
    </w:lvl>
    <w:lvl w:ilvl="8" w:tplc="040B0015">
      <w:start w:val="1"/>
      <w:numFmt w:val="upperLetter"/>
      <w:lvlText w:val="%9."/>
      <w:lvlJc w:val="left"/>
      <w:pPr>
        <w:ind w:left="8238" w:hanging="360"/>
      </w:pPr>
      <w:rPr>
        <w:rFonts w:hint="default"/>
      </w:rPr>
    </w:lvl>
  </w:abstractNum>
  <w:abstractNum w:abstractNumId="35" w15:restartNumberingAfterBreak="0">
    <w:nsid w:val="4AB95E67"/>
    <w:multiLevelType w:val="hybridMultilevel"/>
    <w:tmpl w:val="1CBCBC4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6" w15:restartNumberingAfterBreak="0">
    <w:nsid w:val="4AF3019C"/>
    <w:multiLevelType w:val="multilevel"/>
    <w:tmpl w:val="42645648"/>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lvlText w:val="%9."/>
      <w:lvlJc w:val="left"/>
      <w:pPr>
        <w:tabs>
          <w:tab w:val="num" w:pos="2098"/>
        </w:tabs>
        <w:ind w:left="2098" w:hanging="340"/>
      </w:pPr>
      <w:rPr>
        <w:rFonts w:hint="default"/>
      </w:rPr>
    </w:lvl>
  </w:abstractNum>
  <w:abstractNum w:abstractNumId="37" w15:restartNumberingAfterBreak="0">
    <w:nsid w:val="51FE337C"/>
    <w:multiLevelType w:val="hybridMultilevel"/>
    <w:tmpl w:val="3F64632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8"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9" w15:restartNumberingAfterBreak="0">
    <w:nsid w:val="585E69FE"/>
    <w:multiLevelType w:val="hybridMultilevel"/>
    <w:tmpl w:val="267252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40"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1" w15:restartNumberingAfterBreak="0">
    <w:nsid w:val="5ABC18F9"/>
    <w:multiLevelType w:val="hybridMultilevel"/>
    <w:tmpl w:val="5F2A47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2" w15:restartNumberingAfterBreak="0">
    <w:nsid w:val="5DA2531F"/>
    <w:multiLevelType w:val="hybridMultilevel"/>
    <w:tmpl w:val="04EABE76"/>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3"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4"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5"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46"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7"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start w:val="1"/>
      <w:numFmt w:val="bullet"/>
      <w:lvlText w:val=""/>
      <w:lvlJc w:val="left"/>
      <w:pPr>
        <w:ind w:left="3955" w:hanging="360"/>
      </w:pPr>
      <w:rPr>
        <w:rFonts w:ascii="Wingdings" w:hAnsi="Wingdings" w:hint="default"/>
      </w:rPr>
    </w:lvl>
    <w:lvl w:ilvl="3" w:tplc="040B0001">
      <w:start w:val="1"/>
      <w:numFmt w:val="bullet"/>
      <w:lvlText w:val=""/>
      <w:lvlJc w:val="left"/>
      <w:pPr>
        <w:ind w:left="4675" w:hanging="360"/>
      </w:pPr>
      <w:rPr>
        <w:rFonts w:ascii="Symbol" w:hAnsi="Symbol" w:hint="default"/>
      </w:rPr>
    </w:lvl>
    <w:lvl w:ilvl="4" w:tplc="040B0003">
      <w:start w:val="1"/>
      <w:numFmt w:val="bullet"/>
      <w:lvlText w:val="o"/>
      <w:lvlJc w:val="left"/>
      <w:pPr>
        <w:ind w:left="5395" w:hanging="360"/>
      </w:pPr>
      <w:rPr>
        <w:rFonts w:ascii="Courier New" w:hAnsi="Courier New" w:cs="Courier New" w:hint="default"/>
      </w:rPr>
    </w:lvl>
    <w:lvl w:ilvl="5" w:tplc="040B0005">
      <w:start w:val="1"/>
      <w:numFmt w:val="bullet"/>
      <w:lvlText w:val=""/>
      <w:lvlJc w:val="left"/>
      <w:pPr>
        <w:ind w:left="6115" w:hanging="360"/>
      </w:pPr>
      <w:rPr>
        <w:rFonts w:ascii="Wingdings" w:hAnsi="Wingdings" w:hint="default"/>
      </w:rPr>
    </w:lvl>
    <w:lvl w:ilvl="6" w:tplc="040B0001">
      <w:start w:val="1"/>
      <w:numFmt w:val="bullet"/>
      <w:lvlText w:val=""/>
      <w:lvlJc w:val="left"/>
      <w:pPr>
        <w:ind w:left="6835" w:hanging="360"/>
      </w:pPr>
      <w:rPr>
        <w:rFonts w:ascii="Symbol" w:hAnsi="Symbol" w:hint="default"/>
      </w:rPr>
    </w:lvl>
    <w:lvl w:ilvl="7" w:tplc="040B0003">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48"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9"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0" w15:restartNumberingAfterBreak="0">
    <w:nsid w:val="79086845"/>
    <w:multiLevelType w:val="hybridMultilevel"/>
    <w:tmpl w:val="E3E2F62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51" w15:restartNumberingAfterBreak="0">
    <w:nsid w:val="797000C1"/>
    <w:multiLevelType w:val="multilevel"/>
    <w:tmpl w:val="388A7428"/>
    <w:styleLink w:val="Otsikkonumerointi"/>
    <w:lvl w:ilvl="0">
      <w:start w:val="1"/>
      <w:numFmt w:val="decimal"/>
      <w:lvlText w:val="%1"/>
      <w:lvlJc w:val="left"/>
      <w:pPr>
        <w:ind w:left="425" w:hanging="425"/>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992" w:hanging="992"/>
      </w:pPr>
      <w:rPr>
        <w:rFonts w:hint="default"/>
      </w:rPr>
    </w:lvl>
    <w:lvl w:ilvl="3">
      <w:start w:val="1"/>
      <w:numFmt w:val="decimal"/>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52" w15:restartNumberingAfterBreak="0">
    <w:nsid w:val="7B263320"/>
    <w:multiLevelType w:val="hybridMultilevel"/>
    <w:tmpl w:val="109A3B40"/>
    <w:lvl w:ilvl="0" w:tplc="040B000F">
      <w:start w:val="1"/>
      <w:numFmt w:val="decimal"/>
      <w:lvlText w:val="%1."/>
      <w:lvlJc w:val="left"/>
      <w:pPr>
        <w:ind w:left="2118" w:hanging="360"/>
      </w:pPr>
    </w:lvl>
    <w:lvl w:ilvl="1" w:tplc="040B0019" w:tentative="1">
      <w:start w:val="1"/>
      <w:numFmt w:val="lowerLetter"/>
      <w:lvlText w:val="%2."/>
      <w:lvlJc w:val="left"/>
      <w:pPr>
        <w:ind w:left="2838" w:hanging="360"/>
      </w:pPr>
    </w:lvl>
    <w:lvl w:ilvl="2" w:tplc="040B001B" w:tentative="1">
      <w:start w:val="1"/>
      <w:numFmt w:val="lowerRoman"/>
      <w:lvlText w:val="%3."/>
      <w:lvlJc w:val="right"/>
      <w:pPr>
        <w:ind w:left="3558" w:hanging="180"/>
      </w:pPr>
    </w:lvl>
    <w:lvl w:ilvl="3" w:tplc="040B000F" w:tentative="1">
      <w:start w:val="1"/>
      <w:numFmt w:val="decimal"/>
      <w:lvlText w:val="%4."/>
      <w:lvlJc w:val="left"/>
      <w:pPr>
        <w:ind w:left="4278" w:hanging="360"/>
      </w:pPr>
    </w:lvl>
    <w:lvl w:ilvl="4" w:tplc="040B0019" w:tentative="1">
      <w:start w:val="1"/>
      <w:numFmt w:val="lowerLetter"/>
      <w:lvlText w:val="%5."/>
      <w:lvlJc w:val="left"/>
      <w:pPr>
        <w:ind w:left="4998" w:hanging="360"/>
      </w:pPr>
    </w:lvl>
    <w:lvl w:ilvl="5" w:tplc="040B001B" w:tentative="1">
      <w:start w:val="1"/>
      <w:numFmt w:val="lowerRoman"/>
      <w:lvlText w:val="%6."/>
      <w:lvlJc w:val="right"/>
      <w:pPr>
        <w:ind w:left="5718" w:hanging="180"/>
      </w:pPr>
    </w:lvl>
    <w:lvl w:ilvl="6" w:tplc="040B000F" w:tentative="1">
      <w:start w:val="1"/>
      <w:numFmt w:val="decimal"/>
      <w:lvlText w:val="%7."/>
      <w:lvlJc w:val="left"/>
      <w:pPr>
        <w:ind w:left="6438" w:hanging="360"/>
      </w:pPr>
    </w:lvl>
    <w:lvl w:ilvl="7" w:tplc="040B0019" w:tentative="1">
      <w:start w:val="1"/>
      <w:numFmt w:val="lowerLetter"/>
      <w:lvlText w:val="%8."/>
      <w:lvlJc w:val="left"/>
      <w:pPr>
        <w:ind w:left="7158" w:hanging="360"/>
      </w:pPr>
    </w:lvl>
    <w:lvl w:ilvl="8" w:tplc="040B001B" w:tentative="1">
      <w:start w:val="1"/>
      <w:numFmt w:val="lowerRoman"/>
      <w:lvlText w:val="%9."/>
      <w:lvlJc w:val="right"/>
      <w:pPr>
        <w:ind w:left="7878" w:hanging="180"/>
      </w:pPr>
    </w:lvl>
  </w:abstractNum>
  <w:abstractNum w:abstractNumId="53" w15:restartNumberingAfterBreak="0">
    <w:nsid w:val="7BFD77B7"/>
    <w:multiLevelType w:val="hybridMultilevel"/>
    <w:tmpl w:val="89F8501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4" w15:restartNumberingAfterBreak="0">
    <w:nsid w:val="7FF061C1"/>
    <w:multiLevelType w:val="hybridMultilevel"/>
    <w:tmpl w:val="770C9C2A"/>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45"/>
  </w:num>
  <w:num w:numId="2">
    <w:abstractNumId w:val="45"/>
  </w:num>
  <w:num w:numId="3">
    <w:abstractNumId w:val="51"/>
  </w:num>
  <w:num w:numId="4">
    <w:abstractNumId w:val="36"/>
  </w:num>
  <w:num w:numId="5">
    <w:abstractNumId w:val="21"/>
  </w:num>
  <w:num w:numId="6">
    <w:abstractNumId w:val="35"/>
  </w:num>
  <w:num w:numId="7">
    <w:abstractNumId w:val="37"/>
  </w:num>
  <w:num w:numId="8">
    <w:abstractNumId w:val="22"/>
  </w:num>
  <w:num w:numId="9">
    <w:abstractNumId w:val="13"/>
  </w:num>
  <w:num w:numId="10">
    <w:abstractNumId w:val="4"/>
  </w:num>
  <w:num w:numId="11">
    <w:abstractNumId w:val="17"/>
  </w:num>
  <w:num w:numId="12">
    <w:abstractNumId w:val="28"/>
  </w:num>
  <w:num w:numId="13">
    <w:abstractNumId w:val="41"/>
  </w:num>
  <w:num w:numId="14">
    <w:abstractNumId w:val="9"/>
  </w:num>
  <w:num w:numId="15">
    <w:abstractNumId w:val="31"/>
  </w:num>
  <w:num w:numId="16">
    <w:abstractNumId w:val="12"/>
  </w:num>
  <w:num w:numId="17">
    <w:abstractNumId w:val="7"/>
  </w:num>
  <w:num w:numId="18">
    <w:abstractNumId w:val="18"/>
  </w:num>
  <w:num w:numId="19">
    <w:abstractNumId w:val="49"/>
  </w:num>
  <w:num w:numId="20">
    <w:abstractNumId w:val="2"/>
  </w:num>
  <w:num w:numId="21">
    <w:abstractNumId w:val="11"/>
  </w:num>
  <w:num w:numId="22">
    <w:abstractNumId w:val="48"/>
  </w:num>
  <w:num w:numId="23">
    <w:abstractNumId w:val="8"/>
  </w:num>
  <w:num w:numId="24">
    <w:abstractNumId w:val="15"/>
  </w:num>
  <w:num w:numId="25">
    <w:abstractNumId w:val="33"/>
  </w:num>
  <w:num w:numId="26">
    <w:abstractNumId w:val="10"/>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
  </w:num>
  <w:num w:numId="32">
    <w:abstractNumId w:val="47"/>
  </w:num>
  <w:num w:numId="33">
    <w:abstractNumId w:val="46"/>
  </w:num>
  <w:num w:numId="34">
    <w:abstractNumId w:val="54"/>
  </w:num>
  <w:num w:numId="35">
    <w:abstractNumId w:val="38"/>
  </w:num>
  <w:num w:numId="36">
    <w:abstractNumId w:val="19"/>
  </w:num>
  <w:num w:numId="37">
    <w:abstractNumId w:val="27"/>
  </w:num>
  <w:num w:numId="38">
    <w:abstractNumId w:val="34"/>
  </w:num>
  <w:num w:numId="39">
    <w:abstractNumId w:val="29"/>
  </w:num>
  <w:num w:numId="40">
    <w:abstractNumId w:val="40"/>
  </w:num>
  <w:num w:numId="41">
    <w:abstractNumId w:val="43"/>
  </w:num>
  <w:num w:numId="42">
    <w:abstractNumId w:val="3"/>
  </w:num>
  <w:num w:numId="43">
    <w:abstractNumId w:val="44"/>
  </w:num>
  <w:num w:numId="44">
    <w:abstractNumId w:val="30"/>
  </w:num>
  <w:num w:numId="45">
    <w:abstractNumId w:val="42"/>
  </w:num>
  <w:num w:numId="46">
    <w:abstractNumId w:val="26"/>
  </w:num>
  <w:num w:numId="47">
    <w:abstractNumId w:val="50"/>
  </w:num>
  <w:num w:numId="48">
    <w:abstractNumId w:val="24"/>
  </w:num>
  <w:num w:numId="49">
    <w:abstractNumId w:val="39"/>
  </w:num>
  <w:num w:numId="50">
    <w:abstractNumId w:val="36"/>
  </w:num>
  <w:num w:numId="51">
    <w:abstractNumId w:val="0"/>
  </w:num>
  <w:num w:numId="52">
    <w:abstractNumId w:val="36"/>
  </w:num>
  <w:num w:numId="53">
    <w:abstractNumId w:val="36"/>
  </w:num>
  <w:num w:numId="54">
    <w:abstractNumId w:val="36"/>
  </w:num>
  <w:num w:numId="55">
    <w:abstractNumId w:val="36"/>
  </w:num>
  <w:num w:numId="56">
    <w:abstractNumId w:val="5"/>
  </w:num>
  <w:num w:numId="57">
    <w:abstractNumId w:val="32"/>
  </w:num>
  <w:num w:numId="58">
    <w:abstractNumId w:val="53"/>
  </w:num>
  <w:num w:numId="59">
    <w:abstractNumId w:val="16"/>
  </w:num>
  <w:num w:numId="60">
    <w:abstractNumId w:val="52"/>
  </w:num>
  <w:num w:numId="61">
    <w:abstractNumId w:val="20"/>
  </w:num>
  <w:num w:numId="62">
    <w:abstractNumId w:val="6"/>
  </w:num>
  <w:num w:numId="63">
    <w:abstractNumId w:val="25"/>
  </w:num>
  <w:num w:numId="6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unnari Riitta">
    <w15:presenceInfo w15:providerId="None" w15:userId="Kunnari Riitta"/>
  </w15:person>
  <w15:person w15:author="Eklund Marjut">
    <w15:presenceInfo w15:providerId="AD" w15:userId="S::marjut.eklund@kela.fi::35403e63-4cf2-4a2a-a536-708bdd52f8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2C"/>
    <w:rsid w:val="00001C57"/>
    <w:rsid w:val="00012CDD"/>
    <w:rsid w:val="000153AD"/>
    <w:rsid w:val="00015889"/>
    <w:rsid w:val="00020648"/>
    <w:rsid w:val="000208CE"/>
    <w:rsid w:val="00020F09"/>
    <w:rsid w:val="0002303F"/>
    <w:rsid w:val="00025A31"/>
    <w:rsid w:val="0003358B"/>
    <w:rsid w:val="00033C27"/>
    <w:rsid w:val="000370F2"/>
    <w:rsid w:val="00040080"/>
    <w:rsid w:val="00043EA5"/>
    <w:rsid w:val="00044540"/>
    <w:rsid w:val="00052F21"/>
    <w:rsid w:val="00054303"/>
    <w:rsid w:val="00056875"/>
    <w:rsid w:val="00056B7D"/>
    <w:rsid w:val="000643DE"/>
    <w:rsid w:val="00074E13"/>
    <w:rsid w:val="0007537F"/>
    <w:rsid w:val="00076036"/>
    <w:rsid w:val="000767E4"/>
    <w:rsid w:val="00076B9B"/>
    <w:rsid w:val="00081E50"/>
    <w:rsid w:val="000828D5"/>
    <w:rsid w:val="00082C49"/>
    <w:rsid w:val="00083DE9"/>
    <w:rsid w:val="00083FB1"/>
    <w:rsid w:val="0008718D"/>
    <w:rsid w:val="00092942"/>
    <w:rsid w:val="000A4280"/>
    <w:rsid w:val="000A67ED"/>
    <w:rsid w:val="000B6C92"/>
    <w:rsid w:val="000C05D1"/>
    <w:rsid w:val="000C4805"/>
    <w:rsid w:val="000D00CA"/>
    <w:rsid w:val="000D0D7B"/>
    <w:rsid w:val="000D0E34"/>
    <w:rsid w:val="000D37C7"/>
    <w:rsid w:val="000D3F82"/>
    <w:rsid w:val="000D7228"/>
    <w:rsid w:val="000D7DCD"/>
    <w:rsid w:val="000E2410"/>
    <w:rsid w:val="000E3814"/>
    <w:rsid w:val="000E7D4E"/>
    <w:rsid w:val="00101F35"/>
    <w:rsid w:val="001104FF"/>
    <w:rsid w:val="001106D7"/>
    <w:rsid w:val="0011073C"/>
    <w:rsid w:val="00112607"/>
    <w:rsid w:val="00114F08"/>
    <w:rsid w:val="00123A6F"/>
    <w:rsid w:val="00123B35"/>
    <w:rsid w:val="00126E3B"/>
    <w:rsid w:val="0013030A"/>
    <w:rsid w:val="00131EBB"/>
    <w:rsid w:val="0014074C"/>
    <w:rsid w:val="00140E8A"/>
    <w:rsid w:val="00142F3A"/>
    <w:rsid w:val="00145B24"/>
    <w:rsid w:val="00147186"/>
    <w:rsid w:val="00147F45"/>
    <w:rsid w:val="001520E9"/>
    <w:rsid w:val="0015252D"/>
    <w:rsid w:val="00157F3E"/>
    <w:rsid w:val="0016163F"/>
    <w:rsid w:val="001647BF"/>
    <w:rsid w:val="00165542"/>
    <w:rsid w:val="001661F3"/>
    <w:rsid w:val="0016637F"/>
    <w:rsid w:val="00171F5A"/>
    <w:rsid w:val="00180CFE"/>
    <w:rsid w:val="00182F11"/>
    <w:rsid w:val="0018633A"/>
    <w:rsid w:val="001865C1"/>
    <w:rsid w:val="00187A6D"/>
    <w:rsid w:val="00187ADB"/>
    <w:rsid w:val="00190381"/>
    <w:rsid w:val="0019203C"/>
    <w:rsid w:val="0019618B"/>
    <w:rsid w:val="001976A7"/>
    <w:rsid w:val="001976E8"/>
    <w:rsid w:val="00197E20"/>
    <w:rsid w:val="001A1F96"/>
    <w:rsid w:val="001A210C"/>
    <w:rsid w:val="001A33AB"/>
    <w:rsid w:val="001A6133"/>
    <w:rsid w:val="001A7591"/>
    <w:rsid w:val="001A7B46"/>
    <w:rsid w:val="001B2B7D"/>
    <w:rsid w:val="001B3EA1"/>
    <w:rsid w:val="001B6A94"/>
    <w:rsid w:val="001C0A14"/>
    <w:rsid w:val="001C7E78"/>
    <w:rsid w:val="001D21C3"/>
    <w:rsid w:val="001D2D91"/>
    <w:rsid w:val="001D2EF1"/>
    <w:rsid w:val="001E0B93"/>
    <w:rsid w:val="001E1146"/>
    <w:rsid w:val="001E14E0"/>
    <w:rsid w:val="001E26A8"/>
    <w:rsid w:val="001E2B80"/>
    <w:rsid w:val="001E3BDB"/>
    <w:rsid w:val="001F022D"/>
    <w:rsid w:val="001F0271"/>
    <w:rsid w:val="001F3E17"/>
    <w:rsid w:val="001F4A66"/>
    <w:rsid w:val="001F578C"/>
    <w:rsid w:val="001F5FCA"/>
    <w:rsid w:val="001F6960"/>
    <w:rsid w:val="00203462"/>
    <w:rsid w:val="00203DE0"/>
    <w:rsid w:val="002042A0"/>
    <w:rsid w:val="002044CF"/>
    <w:rsid w:val="00204D8F"/>
    <w:rsid w:val="0020602B"/>
    <w:rsid w:val="002060B7"/>
    <w:rsid w:val="00207EF3"/>
    <w:rsid w:val="002105EA"/>
    <w:rsid w:val="00215911"/>
    <w:rsid w:val="00220168"/>
    <w:rsid w:val="00221253"/>
    <w:rsid w:val="002215D7"/>
    <w:rsid w:val="00222305"/>
    <w:rsid w:val="00226B69"/>
    <w:rsid w:val="0022745E"/>
    <w:rsid w:val="00236717"/>
    <w:rsid w:val="00236D13"/>
    <w:rsid w:val="00243060"/>
    <w:rsid w:val="002463EA"/>
    <w:rsid w:val="00251744"/>
    <w:rsid w:val="002530BF"/>
    <w:rsid w:val="00260500"/>
    <w:rsid w:val="0026323B"/>
    <w:rsid w:val="00266FFB"/>
    <w:rsid w:val="00272176"/>
    <w:rsid w:val="00273F46"/>
    <w:rsid w:val="00275338"/>
    <w:rsid w:val="0027749B"/>
    <w:rsid w:val="00277721"/>
    <w:rsid w:val="00282EE8"/>
    <w:rsid w:val="00285B98"/>
    <w:rsid w:val="00291159"/>
    <w:rsid w:val="0029470C"/>
    <w:rsid w:val="002A2553"/>
    <w:rsid w:val="002A3A88"/>
    <w:rsid w:val="002A62C3"/>
    <w:rsid w:val="002B6779"/>
    <w:rsid w:val="002B68BD"/>
    <w:rsid w:val="002B7979"/>
    <w:rsid w:val="002C43C8"/>
    <w:rsid w:val="002C4BE8"/>
    <w:rsid w:val="002C6018"/>
    <w:rsid w:val="002D048C"/>
    <w:rsid w:val="002D0A7C"/>
    <w:rsid w:val="002D0B60"/>
    <w:rsid w:val="002D3F48"/>
    <w:rsid w:val="002D64B3"/>
    <w:rsid w:val="002E0D27"/>
    <w:rsid w:val="002E1066"/>
    <w:rsid w:val="002E66F2"/>
    <w:rsid w:val="002E6E03"/>
    <w:rsid w:val="002F102C"/>
    <w:rsid w:val="002F1AC4"/>
    <w:rsid w:val="002F247D"/>
    <w:rsid w:val="002F33B3"/>
    <w:rsid w:val="002F614B"/>
    <w:rsid w:val="002F69EA"/>
    <w:rsid w:val="00306252"/>
    <w:rsid w:val="00306B07"/>
    <w:rsid w:val="003106A8"/>
    <w:rsid w:val="0031290F"/>
    <w:rsid w:val="00316E5C"/>
    <w:rsid w:val="003178CD"/>
    <w:rsid w:val="00317A02"/>
    <w:rsid w:val="00320A54"/>
    <w:rsid w:val="0032299A"/>
    <w:rsid w:val="00326848"/>
    <w:rsid w:val="00330140"/>
    <w:rsid w:val="003321D9"/>
    <w:rsid w:val="00335DFB"/>
    <w:rsid w:val="0033724D"/>
    <w:rsid w:val="00341AFC"/>
    <w:rsid w:val="00344D6F"/>
    <w:rsid w:val="0034678A"/>
    <w:rsid w:val="003504FB"/>
    <w:rsid w:val="00354E22"/>
    <w:rsid w:val="00356A72"/>
    <w:rsid w:val="003606FE"/>
    <w:rsid w:val="00363109"/>
    <w:rsid w:val="003636D8"/>
    <w:rsid w:val="003639BA"/>
    <w:rsid w:val="00364E7A"/>
    <w:rsid w:val="003724A8"/>
    <w:rsid w:val="003733D8"/>
    <w:rsid w:val="00373CFF"/>
    <w:rsid w:val="00374128"/>
    <w:rsid w:val="00377F5A"/>
    <w:rsid w:val="0038057C"/>
    <w:rsid w:val="00381E2F"/>
    <w:rsid w:val="003821A7"/>
    <w:rsid w:val="003920BA"/>
    <w:rsid w:val="0039216E"/>
    <w:rsid w:val="00392FA0"/>
    <w:rsid w:val="00396388"/>
    <w:rsid w:val="00397BB1"/>
    <w:rsid w:val="00397EF1"/>
    <w:rsid w:val="003A182E"/>
    <w:rsid w:val="003A2759"/>
    <w:rsid w:val="003A2774"/>
    <w:rsid w:val="003A5C28"/>
    <w:rsid w:val="003B3CA4"/>
    <w:rsid w:val="003B50E0"/>
    <w:rsid w:val="003B7920"/>
    <w:rsid w:val="003C0EB6"/>
    <w:rsid w:val="003C331B"/>
    <w:rsid w:val="003C40C1"/>
    <w:rsid w:val="003C42E7"/>
    <w:rsid w:val="003C6E86"/>
    <w:rsid w:val="003C7A5D"/>
    <w:rsid w:val="003D29FF"/>
    <w:rsid w:val="003E19F6"/>
    <w:rsid w:val="003E461D"/>
    <w:rsid w:val="003E64D1"/>
    <w:rsid w:val="003E6853"/>
    <w:rsid w:val="003F39A4"/>
    <w:rsid w:val="003F6100"/>
    <w:rsid w:val="003F7445"/>
    <w:rsid w:val="003F7B76"/>
    <w:rsid w:val="00410048"/>
    <w:rsid w:val="00422F67"/>
    <w:rsid w:val="004266E6"/>
    <w:rsid w:val="004443F4"/>
    <w:rsid w:val="0044749A"/>
    <w:rsid w:val="00447C46"/>
    <w:rsid w:val="00447EB6"/>
    <w:rsid w:val="00457CF4"/>
    <w:rsid w:val="00460CD7"/>
    <w:rsid w:val="004616CF"/>
    <w:rsid w:val="004627ED"/>
    <w:rsid w:val="0046397A"/>
    <w:rsid w:val="00463AE1"/>
    <w:rsid w:val="0046761D"/>
    <w:rsid w:val="004702DA"/>
    <w:rsid w:val="00472797"/>
    <w:rsid w:val="00472ACD"/>
    <w:rsid w:val="00474B53"/>
    <w:rsid w:val="004751B1"/>
    <w:rsid w:val="00480D66"/>
    <w:rsid w:val="004865B3"/>
    <w:rsid w:val="00493B53"/>
    <w:rsid w:val="004960B5"/>
    <w:rsid w:val="004972ED"/>
    <w:rsid w:val="004A15C3"/>
    <w:rsid w:val="004A60EA"/>
    <w:rsid w:val="004A7F9E"/>
    <w:rsid w:val="004B0B6E"/>
    <w:rsid w:val="004B5C7B"/>
    <w:rsid w:val="004C2BAC"/>
    <w:rsid w:val="004C489C"/>
    <w:rsid w:val="004C49D0"/>
    <w:rsid w:val="004C5D06"/>
    <w:rsid w:val="004D4A4E"/>
    <w:rsid w:val="004D7704"/>
    <w:rsid w:val="004D7986"/>
    <w:rsid w:val="004E2F03"/>
    <w:rsid w:val="004E7D9A"/>
    <w:rsid w:val="004E7FD2"/>
    <w:rsid w:val="004F013D"/>
    <w:rsid w:val="004F42DF"/>
    <w:rsid w:val="004F64C2"/>
    <w:rsid w:val="00500A1B"/>
    <w:rsid w:val="00501C4B"/>
    <w:rsid w:val="00505EC7"/>
    <w:rsid w:val="005062D1"/>
    <w:rsid w:val="00506DFC"/>
    <w:rsid w:val="00510939"/>
    <w:rsid w:val="00510DCA"/>
    <w:rsid w:val="005118A3"/>
    <w:rsid w:val="00515173"/>
    <w:rsid w:val="005169C6"/>
    <w:rsid w:val="00517F51"/>
    <w:rsid w:val="00521FA4"/>
    <w:rsid w:val="00524A7D"/>
    <w:rsid w:val="00531151"/>
    <w:rsid w:val="005311BF"/>
    <w:rsid w:val="005371CB"/>
    <w:rsid w:val="0054268E"/>
    <w:rsid w:val="00543DA2"/>
    <w:rsid w:val="00545194"/>
    <w:rsid w:val="00552E07"/>
    <w:rsid w:val="005577AB"/>
    <w:rsid w:val="00560360"/>
    <w:rsid w:val="00560F58"/>
    <w:rsid w:val="00565515"/>
    <w:rsid w:val="0056680E"/>
    <w:rsid w:val="00567349"/>
    <w:rsid w:val="0057146C"/>
    <w:rsid w:val="00571E68"/>
    <w:rsid w:val="005776B9"/>
    <w:rsid w:val="00577EDD"/>
    <w:rsid w:val="00580A9E"/>
    <w:rsid w:val="00583000"/>
    <w:rsid w:val="005924CD"/>
    <w:rsid w:val="00592CC9"/>
    <w:rsid w:val="00593390"/>
    <w:rsid w:val="00593C68"/>
    <w:rsid w:val="00595952"/>
    <w:rsid w:val="005A02FD"/>
    <w:rsid w:val="005A102F"/>
    <w:rsid w:val="005A361F"/>
    <w:rsid w:val="005A499F"/>
    <w:rsid w:val="005A49DE"/>
    <w:rsid w:val="005A4D76"/>
    <w:rsid w:val="005B07BF"/>
    <w:rsid w:val="005B09C6"/>
    <w:rsid w:val="005C1B2C"/>
    <w:rsid w:val="005C75CF"/>
    <w:rsid w:val="005C7BCE"/>
    <w:rsid w:val="005D1228"/>
    <w:rsid w:val="005D155E"/>
    <w:rsid w:val="005D26A8"/>
    <w:rsid w:val="005D3D00"/>
    <w:rsid w:val="005D592C"/>
    <w:rsid w:val="005E0746"/>
    <w:rsid w:val="005E1A90"/>
    <w:rsid w:val="005E1B38"/>
    <w:rsid w:val="005E2709"/>
    <w:rsid w:val="005E4E47"/>
    <w:rsid w:val="005F4FD9"/>
    <w:rsid w:val="006023B6"/>
    <w:rsid w:val="00603324"/>
    <w:rsid w:val="00603A86"/>
    <w:rsid w:val="00603FEB"/>
    <w:rsid w:val="006040F8"/>
    <w:rsid w:val="0061113D"/>
    <w:rsid w:val="00623221"/>
    <w:rsid w:val="006243B8"/>
    <w:rsid w:val="00624CEA"/>
    <w:rsid w:val="00630183"/>
    <w:rsid w:val="00631841"/>
    <w:rsid w:val="00642F71"/>
    <w:rsid w:val="006454F5"/>
    <w:rsid w:val="00651752"/>
    <w:rsid w:val="00655584"/>
    <w:rsid w:val="006562AE"/>
    <w:rsid w:val="006566B8"/>
    <w:rsid w:val="00661F12"/>
    <w:rsid w:val="00662E8C"/>
    <w:rsid w:val="006662BE"/>
    <w:rsid w:val="006707D6"/>
    <w:rsid w:val="006717DB"/>
    <w:rsid w:val="006726B8"/>
    <w:rsid w:val="006733C7"/>
    <w:rsid w:val="0068147F"/>
    <w:rsid w:val="00684029"/>
    <w:rsid w:val="0068539E"/>
    <w:rsid w:val="0068570C"/>
    <w:rsid w:val="00686EAE"/>
    <w:rsid w:val="00691A92"/>
    <w:rsid w:val="0069332A"/>
    <w:rsid w:val="00694241"/>
    <w:rsid w:val="00695D34"/>
    <w:rsid w:val="00696B39"/>
    <w:rsid w:val="00696F24"/>
    <w:rsid w:val="00697349"/>
    <w:rsid w:val="006B43C0"/>
    <w:rsid w:val="006B7DAF"/>
    <w:rsid w:val="006C2388"/>
    <w:rsid w:val="006C2945"/>
    <w:rsid w:val="006C5683"/>
    <w:rsid w:val="006C6991"/>
    <w:rsid w:val="006D0F2A"/>
    <w:rsid w:val="006E122B"/>
    <w:rsid w:val="006E1D02"/>
    <w:rsid w:val="006E5A91"/>
    <w:rsid w:val="006E62E9"/>
    <w:rsid w:val="006E7082"/>
    <w:rsid w:val="006E7AAF"/>
    <w:rsid w:val="006F018F"/>
    <w:rsid w:val="006F0348"/>
    <w:rsid w:val="006F0557"/>
    <w:rsid w:val="006F1FDC"/>
    <w:rsid w:val="006F2036"/>
    <w:rsid w:val="006F2E62"/>
    <w:rsid w:val="006F3FED"/>
    <w:rsid w:val="006F749D"/>
    <w:rsid w:val="00702C8B"/>
    <w:rsid w:val="007126BB"/>
    <w:rsid w:val="0071349C"/>
    <w:rsid w:val="00714F72"/>
    <w:rsid w:val="007166AB"/>
    <w:rsid w:val="007177FE"/>
    <w:rsid w:val="0072110F"/>
    <w:rsid w:val="00722E69"/>
    <w:rsid w:val="007239BD"/>
    <w:rsid w:val="00724B15"/>
    <w:rsid w:val="00724B1D"/>
    <w:rsid w:val="007309E3"/>
    <w:rsid w:val="007313FA"/>
    <w:rsid w:val="0073389D"/>
    <w:rsid w:val="0073503F"/>
    <w:rsid w:val="00735C21"/>
    <w:rsid w:val="00735DB9"/>
    <w:rsid w:val="007365AC"/>
    <w:rsid w:val="007412D6"/>
    <w:rsid w:val="0074362D"/>
    <w:rsid w:val="00743C25"/>
    <w:rsid w:val="00744FDC"/>
    <w:rsid w:val="007507B7"/>
    <w:rsid w:val="0075267D"/>
    <w:rsid w:val="007552EA"/>
    <w:rsid w:val="007566A2"/>
    <w:rsid w:val="0076194A"/>
    <w:rsid w:val="0076241A"/>
    <w:rsid w:val="0076514E"/>
    <w:rsid w:val="00771FA1"/>
    <w:rsid w:val="00775046"/>
    <w:rsid w:val="00775C04"/>
    <w:rsid w:val="00780943"/>
    <w:rsid w:val="00781502"/>
    <w:rsid w:val="007959BE"/>
    <w:rsid w:val="007A0C4C"/>
    <w:rsid w:val="007A17CE"/>
    <w:rsid w:val="007A29A4"/>
    <w:rsid w:val="007A4123"/>
    <w:rsid w:val="007B3A78"/>
    <w:rsid w:val="007C1DD5"/>
    <w:rsid w:val="007C215A"/>
    <w:rsid w:val="007D5539"/>
    <w:rsid w:val="007D5DCB"/>
    <w:rsid w:val="007D7122"/>
    <w:rsid w:val="007E31FD"/>
    <w:rsid w:val="007E3B4B"/>
    <w:rsid w:val="007F3EE0"/>
    <w:rsid w:val="007F55C9"/>
    <w:rsid w:val="007F66B2"/>
    <w:rsid w:val="008010F8"/>
    <w:rsid w:val="00805180"/>
    <w:rsid w:val="00805A26"/>
    <w:rsid w:val="008060A5"/>
    <w:rsid w:val="0080611C"/>
    <w:rsid w:val="008135D5"/>
    <w:rsid w:val="0081394A"/>
    <w:rsid w:val="00814E40"/>
    <w:rsid w:val="0081689C"/>
    <w:rsid w:val="008236E1"/>
    <w:rsid w:val="00825D27"/>
    <w:rsid w:val="008338F6"/>
    <w:rsid w:val="00835286"/>
    <w:rsid w:val="00835466"/>
    <w:rsid w:val="00835BBD"/>
    <w:rsid w:val="00841279"/>
    <w:rsid w:val="00845BA2"/>
    <w:rsid w:val="00846E17"/>
    <w:rsid w:val="0085075F"/>
    <w:rsid w:val="00853327"/>
    <w:rsid w:val="00855CD5"/>
    <w:rsid w:val="00860809"/>
    <w:rsid w:val="00860E8D"/>
    <w:rsid w:val="008635CF"/>
    <w:rsid w:val="00863A9D"/>
    <w:rsid w:val="00866D20"/>
    <w:rsid w:val="00867F5C"/>
    <w:rsid w:val="008706EC"/>
    <w:rsid w:val="008729B1"/>
    <w:rsid w:val="00875E55"/>
    <w:rsid w:val="0087798E"/>
    <w:rsid w:val="00877D1B"/>
    <w:rsid w:val="00877FFB"/>
    <w:rsid w:val="00884BB2"/>
    <w:rsid w:val="008943EB"/>
    <w:rsid w:val="008953B7"/>
    <w:rsid w:val="008962B8"/>
    <w:rsid w:val="00896325"/>
    <w:rsid w:val="00897704"/>
    <w:rsid w:val="008A5A9F"/>
    <w:rsid w:val="008A5E93"/>
    <w:rsid w:val="008B2092"/>
    <w:rsid w:val="008B35EB"/>
    <w:rsid w:val="008B59FA"/>
    <w:rsid w:val="008B61E0"/>
    <w:rsid w:val="008C0653"/>
    <w:rsid w:val="008C0DC6"/>
    <w:rsid w:val="008C2FD8"/>
    <w:rsid w:val="008D11BE"/>
    <w:rsid w:val="008D11E5"/>
    <w:rsid w:val="008D34B3"/>
    <w:rsid w:val="008D768E"/>
    <w:rsid w:val="008E3D3D"/>
    <w:rsid w:val="008E6F6B"/>
    <w:rsid w:val="008F0C23"/>
    <w:rsid w:val="008F1816"/>
    <w:rsid w:val="008F1BFE"/>
    <w:rsid w:val="008F3B31"/>
    <w:rsid w:val="008F3F85"/>
    <w:rsid w:val="008F7D47"/>
    <w:rsid w:val="0090355B"/>
    <w:rsid w:val="009047A4"/>
    <w:rsid w:val="0090493F"/>
    <w:rsid w:val="00906E63"/>
    <w:rsid w:val="0090757A"/>
    <w:rsid w:val="00907E9A"/>
    <w:rsid w:val="009117F7"/>
    <w:rsid w:val="00911A9F"/>
    <w:rsid w:val="00912303"/>
    <w:rsid w:val="00921BD8"/>
    <w:rsid w:val="00923923"/>
    <w:rsid w:val="00927943"/>
    <w:rsid w:val="00927F07"/>
    <w:rsid w:val="00930101"/>
    <w:rsid w:val="00932680"/>
    <w:rsid w:val="00932E0D"/>
    <w:rsid w:val="00934B70"/>
    <w:rsid w:val="00936EA2"/>
    <w:rsid w:val="00952B6D"/>
    <w:rsid w:val="00954EA6"/>
    <w:rsid w:val="009555D4"/>
    <w:rsid w:val="0095729F"/>
    <w:rsid w:val="00960FF9"/>
    <w:rsid w:val="009710EF"/>
    <w:rsid w:val="0097161E"/>
    <w:rsid w:val="009754DF"/>
    <w:rsid w:val="00975A37"/>
    <w:rsid w:val="00975FC9"/>
    <w:rsid w:val="00977769"/>
    <w:rsid w:val="009777CF"/>
    <w:rsid w:val="00977FB5"/>
    <w:rsid w:val="009804B9"/>
    <w:rsid w:val="00982045"/>
    <w:rsid w:val="00986E22"/>
    <w:rsid w:val="00995170"/>
    <w:rsid w:val="009A01F6"/>
    <w:rsid w:val="009A30A4"/>
    <w:rsid w:val="009A4BBC"/>
    <w:rsid w:val="009B1DD0"/>
    <w:rsid w:val="009B4DCE"/>
    <w:rsid w:val="009B508A"/>
    <w:rsid w:val="009B6E64"/>
    <w:rsid w:val="009C14B5"/>
    <w:rsid w:val="009C3D0F"/>
    <w:rsid w:val="009C3F61"/>
    <w:rsid w:val="009D26D3"/>
    <w:rsid w:val="009D4632"/>
    <w:rsid w:val="009D4E2D"/>
    <w:rsid w:val="009D52E7"/>
    <w:rsid w:val="009E1167"/>
    <w:rsid w:val="009E38EA"/>
    <w:rsid w:val="009E461E"/>
    <w:rsid w:val="009E4D82"/>
    <w:rsid w:val="009E7931"/>
    <w:rsid w:val="009F2071"/>
    <w:rsid w:val="009F2F14"/>
    <w:rsid w:val="009F47FF"/>
    <w:rsid w:val="009F59FE"/>
    <w:rsid w:val="009F616A"/>
    <w:rsid w:val="009F6B8C"/>
    <w:rsid w:val="009F6D33"/>
    <w:rsid w:val="009F703C"/>
    <w:rsid w:val="00A02870"/>
    <w:rsid w:val="00A04227"/>
    <w:rsid w:val="00A20798"/>
    <w:rsid w:val="00A218B6"/>
    <w:rsid w:val="00A22A48"/>
    <w:rsid w:val="00A23055"/>
    <w:rsid w:val="00A2599D"/>
    <w:rsid w:val="00A261D2"/>
    <w:rsid w:val="00A264D4"/>
    <w:rsid w:val="00A2749B"/>
    <w:rsid w:val="00A309D9"/>
    <w:rsid w:val="00A35114"/>
    <w:rsid w:val="00A35891"/>
    <w:rsid w:val="00A42548"/>
    <w:rsid w:val="00A42A76"/>
    <w:rsid w:val="00A44285"/>
    <w:rsid w:val="00A444B8"/>
    <w:rsid w:val="00A455EB"/>
    <w:rsid w:val="00A465D5"/>
    <w:rsid w:val="00A47944"/>
    <w:rsid w:val="00A52BC6"/>
    <w:rsid w:val="00A52C53"/>
    <w:rsid w:val="00A533B3"/>
    <w:rsid w:val="00A624FF"/>
    <w:rsid w:val="00A642C1"/>
    <w:rsid w:val="00A66440"/>
    <w:rsid w:val="00A676B9"/>
    <w:rsid w:val="00A71348"/>
    <w:rsid w:val="00A80747"/>
    <w:rsid w:val="00A82268"/>
    <w:rsid w:val="00A83806"/>
    <w:rsid w:val="00A841B8"/>
    <w:rsid w:val="00A8579C"/>
    <w:rsid w:val="00A8653A"/>
    <w:rsid w:val="00A91134"/>
    <w:rsid w:val="00A93576"/>
    <w:rsid w:val="00A93777"/>
    <w:rsid w:val="00A95D34"/>
    <w:rsid w:val="00A969C8"/>
    <w:rsid w:val="00A97051"/>
    <w:rsid w:val="00AA20A1"/>
    <w:rsid w:val="00AA55DF"/>
    <w:rsid w:val="00AA5AF3"/>
    <w:rsid w:val="00AA6161"/>
    <w:rsid w:val="00AA6D43"/>
    <w:rsid w:val="00AA7DE5"/>
    <w:rsid w:val="00AB58C9"/>
    <w:rsid w:val="00AC0063"/>
    <w:rsid w:val="00AC342E"/>
    <w:rsid w:val="00AC516B"/>
    <w:rsid w:val="00AC6A24"/>
    <w:rsid w:val="00AC710C"/>
    <w:rsid w:val="00AC75F4"/>
    <w:rsid w:val="00AD1EB6"/>
    <w:rsid w:val="00AD3E32"/>
    <w:rsid w:val="00AD6E02"/>
    <w:rsid w:val="00AE0012"/>
    <w:rsid w:val="00AE0028"/>
    <w:rsid w:val="00AE129F"/>
    <w:rsid w:val="00AE17C5"/>
    <w:rsid w:val="00AE618E"/>
    <w:rsid w:val="00AE6A59"/>
    <w:rsid w:val="00AF0323"/>
    <w:rsid w:val="00AF60D2"/>
    <w:rsid w:val="00B00C5D"/>
    <w:rsid w:val="00B00E1E"/>
    <w:rsid w:val="00B04BA2"/>
    <w:rsid w:val="00B12BEA"/>
    <w:rsid w:val="00B21DEE"/>
    <w:rsid w:val="00B25F09"/>
    <w:rsid w:val="00B277F2"/>
    <w:rsid w:val="00B402BD"/>
    <w:rsid w:val="00B405FD"/>
    <w:rsid w:val="00B43280"/>
    <w:rsid w:val="00B4377C"/>
    <w:rsid w:val="00B46992"/>
    <w:rsid w:val="00B522F1"/>
    <w:rsid w:val="00B545D2"/>
    <w:rsid w:val="00B611E6"/>
    <w:rsid w:val="00B642EF"/>
    <w:rsid w:val="00B65798"/>
    <w:rsid w:val="00B66ECB"/>
    <w:rsid w:val="00B67F14"/>
    <w:rsid w:val="00B8495E"/>
    <w:rsid w:val="00B86A22"/>
    <w:rsid w:val="00B90C6B"/>
    <w:rsid w:val="00B91984"/>
    <w:rsid w:val="00B91A0F"/>
    <w:rsid w:val="00B972D2"/>
    <w:rsid w:val="00BA1109"/>
    <w:rsid w:val="00BA5AC3"/>
    <w:rsid w:val="00BA6A02"/>
    <w:rsid w:val="00BB528D"/>
    <w:rsid w:val="00BB6223"/>
    <w:rsid w:val="00BB767B"/>
    <w:rsid w:val="00BC106E"/>
    <w:rsid w:val="00BC4E1B"/>
    <w:rsid w:val="00BC7042"/>
    <w:rsid w:val="00BC7676"/>
    <w:rsid w:val="00BD2FD6"/>
    <w:rsid w:val="00BD3175"/>
    <w:rsid w:val="00BD4279"/>
    <w:rsid w:val="00BD48A8"/>
    <w:rsid w:val="00BD611F"/>
    <w:rsid w:val="00BE33DF"/>
    <w:rsid w:val="00BE4CCD"/>
    <w:rsid w:val="00BE4EA2"/>
    <w:rsid w:val="00BE76FC"/>
    <w:rsid w:val="00BF0ECC"/>
    <w:rsid w:val="00BF1F9A"/>
    <w:rsid w:val="00BF2D0D"/>
    <w:rsid w:val="00BF312A"/>
    <w:rsid w:val="00BF4B28"/>
    <w:rsid w:val="00BF5B60"/>
    <w:rsid w:val="00C0196D"/>
    <w:rsid w:val="00C06DC8"/>
    <w:rsid w:val="00C07048"/>
    <w:rsid w:val="00C070D9"/>
    <w:rsid w:val="00C073B7"/>
    <w:rsid w:val="00C149F8"/>
    <w:rsid w:val="00C15E6B"/>
    <w:rsid w:val="00C25D2D"/>
    <w:rsid w:val="00C25F8F"/>
    <w:rsid w:val="00C33701"/>
    <w:rsid w:val="00C34E41"/>
    <w:rsid w:val="00C4103A"/>
    <w:rsid w:val="00C43260"/>
    <w:rsid w:val="00C55778"/>
    <w:rsid w:val="00C5640E"/>
    <w:rsid w:val="00C57EA5"/>
    <w:rsid w:val="00C65E47"/>
    <w:rsid w:val="00C660DC"/>
    <w:rsid w:val="00C662C6"/>
    <w:rsid w:val="00C67CE8"/>
    <w:rsid w:val="00C70C16"/>
    <w:rsid w:val="00C72F25"/>
    <w:rsid w:val="00C74095"/>
    <w:rsid w:val="00C756D0"/>
    <w:rsid w:val="00C76B72"/>
    <w:rsid w:val="00C76FF2"/>
    <w:rsid w:val="00C847C1"/>
    <w:rsid w:val="00C85CCD"/>
    <w:rsid w:val="00C874B6"/>
    <w:rsid w:val="00C92796"/>
    <w:rsid w:val="00C9340F"/>
    <w:rsid w:val="00C9437A"/>
    <w:rsid w:val="00CA01CD"/>
    <w:rsid w:val="00CA1B77"/>
    <w:rsid w:val="00CA727E"/>
    <w:rsid w:val="00CB25DA"/>
    <w:rsid w:val="00CB7D83"/>
    <w:rsid w:val="00CC08E2"/>
    <w:rsid w:val="00CC0D85"/>
    <w:rsid w:val="00CC5B0C"/>
    <w:rsid w:val="00CD3BD4"/>
    <w:rsid w:val="00CD7401"/>
    <w:rsid w:val="00CD7407"/>
    <w:rsid w:val="00CE128F"/>
    <w:rsid w:val="00CE638C"/>
    <w:rsid w:val="00CE7310"/>
    <w:rsid w:val="00CF20FB"/>
    <w:rsid w:val="00CF31F2"/>
    <w:rsid w:val="00D07F12"/>
    <w:rsid w:val="00D173AD"/>
    <w:rsid w:val="00D2003E"/>
    <w:rsid w:val="00D200E6"/>
    <w:rsid w:val="00D263EC"/>
    <w:rsid w:val="00D263EF"/>
    <w:rsid w:val="00D26409"/>
    <w:rsid w:val="00D27414"/>
    <w:rsid w:val="00D309DD"/>
    <w:rsid w:val="00D337CB"/>
    <w:rsid w:val="00D358B0"/>
    <w:rsid w:val="00D3673E"/>
    <w:rsid w:val="00D37A2E"/>
    <w:rsid w:val="00D4178A"/>
    <w:rsid w:val="00D462D7"/>
    <w:rsid w:val="00D46773"/>
    <w:rsid w:val="00D47985"/>
    <w:rsid w:val="00D507E9"/>
    <w:rsid w:val="00D513CC"/>
    <w:rsid w:val="00D52859"/>
    <w:rsid w:val="00D53075"/>
    <w:rsid w:val="00D54165"/>
    <w:rsid w:val="00D579CA"/>
    <w:rsid w:val="00D626EE"/>
    <w:rsid w:val="00D653F8"/>
    <w:rsid w:val="00D66E62"/>
    <w:rsid w:val="00D678C1"/>
    <w:rsid w:val="00D70986"/>
    <w:rsid w:val="00D749B8"/>
    <w:rsid w:val="00D74F36"/>
    <w:rsid w:val="00D7702B"/>
    <w:rsid w:val="00D80CFC"/>
    <w:rsid w:val="00D9267E"/>
    <w:rsid w:val="00D937A5"/>
    <w:rsid w:val="00D94941"/>
    <w:rsid w:val="00D94EA8"/>
    <w:rsid w:val="00D96969"/>
    <w:rsid w:val="00DA0501"/>
    <w:rsid w:val="00DA4E49"/>
    <w:rsid w:val="00DA6AB0"/>
    <w:rsid w:val="00DA6FD9"/>
    <w:rsid w:val="00DA739D"/>
    <w:rsid w:val="00DB0C80"/>
    <w:rsid w:val="00DB1976"/>
    <w:rsid w:val="00DB4F57"/>
    <w:rsid w:val="00DB5989"/>
    <w:rsid w:val="00DB6F44"/>
    <w:rsid w:val="00DB7C9E"/>
    <w:rsid w:val="00DC11C4"/>
    <w:rsid w:val="00DC4F91"/>
    <w:rsid w:val="00DC73F0"/>
    <w:rsid w:val="00DC7ECA"/>
    <w:rsid w:val="00DD129D"/>
    <w:rsid w:val="00DD4017"/>
    <w:rsid w:val="00DD612E"/>
    <w:rsid w:val="00DE014B"/>
    <w:rsid w:val="00DF11D1"/>
    <w:rsid w:val="00DF18AC"/>
    <w:rsid w:val="00DF784E"/>
    <w:rsid w:val="00E02A20"/>
    <w:rsid w:val="00E0348C"/>
    <w:rsid w:val="00E06370"/>
    <w:rsid w:val="00E06EFE"/>
    <w:rsid w:val="00E12B31"/>
    <w:rsid w:val="00E2064B"/>
    <w:rsid w:val="00E2224A"/>
    <w:rsid w:val="00E23BFF"/>
    <w:rsid w:val="00E263FA"/>
    <w:rsid w:val="00E31B98"/>
    <w:rsid w:val="00E32509"/>
    <w:rsid w:val="00E34335"/>
    <w:rsid w:val="00E34DD9"/>
    <w:rsid w:val="00E3533B"/>
    <w:rsid w:val="00E417F4"/>
    <w:rsid w:val="00E44CAC"/>
    <w:rsid w:val="00E45BC8"/>
    <w:rsid w:val="00E46DB1"/>
    <w:rsid w:val="00E50A7A"/>
    <w:rsid w:val="00E57258"/>
    <w:rsid w:val="00E57E35"/>
    <w:rsid w:val="00E6224B"/>
    <w:rsid w:val="00E6284E"/>
    <w:rsid w:val="00E62E01"/>
    <w:rsid w:val="00E65499"/>
    <w:rsid w:val="00E72043"/>
    <w:rsid w:val="00E72044"/>
    <w:rsid w:val="00E72817"/>
    <w:rsid w:val="00E74A6B"/>
    <w:rsid w:val="00E75537"/>
    <w:rsid w:val="00E7634A"/>
    <w:rsid w:val="00E7722D"/>
    <w:rsid w:val="00E77EB0"/>
    <w:rsid w:val="00E81082"/>
    <w:rsid w:val="00E81B00"/>
    <w:rsid w:val="00E81DC0"/>
    <w:rsid w:val="00E90F7E"/>
    <w:rsid w:val="00E96EEC"/>
    <w:rsid w:val="00EA6D70"/>
    <w:rsid w:val="00EB40B9"/>
    <w:rsid w:val="00EB61AC"/>
    <w:rsid w:val="00EC06ED"/>
    <w:rsid w:val="00EC1CB2"/>
    <w:rsid w:val="00EC41FE"/>
    <w:rsid w:val="00ED0DB7"/>
    <w:rsid w:val="00ED65FB"/>
    <w:rsid w:val="00EE15C0"/>
    <w:rsid w:val="00EE1CC6"/>
    <w:rsid w:val="00EE1ED7"/>
    <w:rsid w:val="00EE1FC5"/>
    <w:rsid w:val="00EE4C0D"/>
    <w:rsid w:val="00EE756B"/>
    <w:rsid w:val="00EF0733"/>
    <w:rsid w:val="00EF2F46"/>
    <w:rsid w:val="00EF5357"/>
    <w:rsid w:val="00EF59B6"/>
    <w:rsid w:val="00EF6315"/>
    <w:rsid w:val="00EF6EC7"/>
    <w:rsid w:val="00F00848"/>
    <w:rsid w:val="00F00FCC"/>
    <w:rsid w:val="00F03B54"/>
    <w:rsid w:val="00F043E8"/>
    <w:rsid w:val="00F06795"/>
    <w:rsid w:val="00F10AE1"/>
    <w:rsid w:val="00F1204C"/>
    <w:rsid w:val="00F14496"/>
    <w:rsid w:val="00F15419"/>
    <w:rsid w:val="00F15E55"/>
    <w:rsid w:val="00F17F93"/>
    <w:rsid w:val="00F24462"/>
    <w:rsid w:val="00F25105"/>
    <w:rsid w:val="00F30F43"/>
    <w:rsid w:val="00F35F7A"/>
    <w:rsid w:val="00F415DC"/>
    <w:rsid w:val="00F448B8"/>
    <w:rsid w:val="00F46222"/>
    <w:rsid w:val="00F4766B"/>
    <w:rsid w:val="00F5078D"/>
    <w:rsid w:val="00F53733"/>
    <w:rsid w:val="00F54AEF"/>
    <w:rsid w:val="00F56839"/>
    <w:rsid w:val="00F613F6"/>
    <w:rsid w:val="00F61933"/>
    <w:rsid w:val="00F62B38"/>
    <w:rsid w:val="00F65814"/>
    <w:rsid w:val="00F65F83"/>
    <w:rsid w:val="00F66D4A"/>
    <w:rsid w:val="00F815FA"/>
    <w:rsid w:val="00F81F6A"/>
    <w:rsid w:val="00F87A39"/>
    <w:rsid w:val="00F91EDD"/>
    <w:rsid w:val="00FA0431"/>
    <w:rsid w:val="00FA0EDF"/>
    <w:rsid w:val="00FA5ADA"/>
    <w:rsid w:val="00FA7311"/>
    <w:rsid w:val="00FB0204"/>
    <w:rsid w:val="00FB17E2"/>
    <w:rsid w:val="00FB2EB2"/>
    <w:rsid w:val="00FB5523"/>
    <w:rsid w:val="00FB664E"/>
    <w:rsid w:val="00FC4953"/>
    <w:rsid w:val="00FC6639"/>
    <w:rsid w:val="00FC757D"/>
    <w:rsid w:val="00FC79CD"/>
    <w:rsid w:val="00FC7AEE"/>
    <w:rsid w:val="00FD1122"/>
    <w:rsid w:val="00FD1838"/>
    <w:rsid w:val="00FD1A4C"/>
    <w:rsid w:val="00FD2370"/>
    <w:rsid w:val="00FD26B2"/>
    <w:rsid w:val="00FD2D4A"/>
    <w:rsid w:val="00FD49ED"/>
    <w:rsid w:val="00FD537C"/>
    <w:rsid w:val="00FE1083"/>
    <w:rsid w:val="00FF07A6"/>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 w:type="character" w:styleId="Voimakas">
    <w:name w:val="Strong"/>
    <w:basedOn w:val="Kappaleenoletusfontti"/>
    <w:uiPriority w:val="22"/>
    <w:qFormat/>
    <w:rsid w:val="00CF31F2"/>
    <w:rPr>
      <w:b/>
      <w:bCs/>
    </w:rPr>
  </w:style>
  <w:style w:type="character" w:styleId="Ratkaisematonmaininta">
    <w:name w:val="Unresolved Mention"/>
    <w:basedOn w:val="Kappaleenoletusfontti"/>
    <w:uiPriority w:val="99"/>
    <w:semiHidden/>
    <w:unhideWhenUsed/>
    <w:rsid w:val="00775C04"/>
    <w:rPr>
      <w:color w:val="605E5C"/>
      <w:shd w:val="clear" w:color="auto" w:fill="E1DFDD"/>
    </w:rPr>
  </w:style>
  <w:style w:type="paragraph" w:styleId="Muutos">
    <w:name w:val="Revision"/>
    <w:hidden/>
    <w:uiPriority w:val="99"/>
    <w:semiHidden/>
    <w:rsid w:val="00AE618E"/>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42964571">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821387992">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330988284">
      <w:bodyDiv w:val="1"/>
      <w:marLeft w:val="0"/>
      <w:marRight w:val="0"/>
      <w:marTop w:val="0"/>
      <w:marBottom w:val="0"/>
      <w:divBdr>
        <w:top w:val="none" w:sz="0" w:space="0" w:color="auto"/>
        <w:left w:val="none" w:sz="0" w:space="0" w:color="auto"/>
        <w:bottom w:val="none" w:sz="0" w:space="0" w:color="auto"/>
        <w:right w:val="none" w:sz="0" w:space="0" w:color="auto"/>
      </w:divBdr>
    </w:div>
    <w:div w:id="1357807365">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593857767">
      <w:bodyDiv w:val="1"/>
      <w:marLeft w:val="0"/>
      <w:marRight w:val="0"/>
      <w:marTop w:val="0"/>
      <w:marBottom w:val="0"/>
      <w:divBdr>
        <w:top w:val="none" w:sz="0" w:space="0" w:color="auto"/>
        <w:left w:val="none" w:sz="0" w:space="0" w:color="auto"/>
        <w:bottom w:val="none" w:sz="0" w:space="0" w:color="auto"/>
        <w:right w:val="none" w:sz="0" w:space="0" w:color="auto"/>
      </w:divBdr>
    </w:div>
    <w:div w:id="1846356635">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kanta.fi/jarjestelmakehittajat/potilastiedon-arkiston-medical-record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kanta.fi/jarjestelmakehittajat/vanhojen-potilastietojen-arkistointi"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kanta.fi/jarjestelmakehittajat/sahkoisen-allekirjoituksen-maarittely" TargetMode="External"/><Relationship Id="rId25" Type="http://schemas.openxmlformats.org/officeDocument/2006/relationships/hyperlink" Target="https://www.kanta.fi/jarjestelmakehittajat/luovutustenhallinnan-yleiskuvaus" TargetMode="External"/><Relationship Id="rId2" Type="http://schemas.openxmlformats.org/officeDocument/2006/relationships/customXml" Target="../customXml/item2.xml"/><Relationship Id="rId16" Type="http://schemas.openxmlformats.org/officeDocument/2006/relationships/hyperlink" Target="https://www.kanta.fi/jarjestelmakehittajat/potilastiedon-arkisto" TargetMode="External"/><Relationship Id="rId20" Type="http://schemas.openxmlformats.org/officeDocument/2006/relationships/hyperlink" Target="https://www.kanta.fi/jarjestelmakehittajat/kanta-palvelut-kevyet-kyselyrajapinnat"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kanta.fi/jarjestelmakehittajat/potilastiedon-arkiston-teknisia-ohjeita" TargetMode="External"/><Relationship Id="rId5" Type="http://schemas.openxmlformats.org/officeDocument/2006/relationships/customXml" Target="../customXml/item5.xml"/><Relationship Id="rId15" Type="http://schemas.openxmlformats.org/officeDocument/2006/relationships/hyperlink" Target="https://www.kanta.fi/jarjestelmakehittajat/potilastiedon-arkiston-toiminnalliset-vaatimukset" TargetMode="External"/><Relationship Id="rId23" Type="http://schemas.openxmlformats.org/officeDocument/2006/relationships/hyperlink" Target="https://www.kanta.fi/jarjestelmakehittajat/yhteiset-maarittelyt" TargetMode="External"/><Relationship Id="rId28" Type="http://schemas.microsoft.com/office/2011/relationships/people" Target="people.xml"/><Relationship Id="rId10" Type="http://schemas.openxmlformats.org/officeDocument/2006/relationships/webSettings" Target="webSettings.xml"/><Relationship Id="rId19" Type="http://schemas.openxmlformats.org/officeDocument/2006/relationships/hyperlink" Target="https://www.kanta.fi/jarjestelmakehittajat/potilastiedon-arkiston-cda-r2-header"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yperlink" Target="https://www.kanta.fi/jarjestelmakehittajat/terveydenhuollon-todistukset-ja-lomakkeet" TargetMode="External"/><Relationship Id="rId27" Type="http://schemas.openxmlformats.org/officeDocument/2006/relationships/fontTable" Target="fontTable.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A2"/>
    <w:rsid w:val="000B7424"/>
    <w:rsid w:val="000D10B4"/>
    <w:rsid w:val="000F68E0"/>
    <w:rsid w:val="00147315"/>
    <w:rsid w:val="00165524"/>
    <w:rsid w:val="001B032A"/>
    <w:rsid w:val="002065EA"/>
    <w:rsid w:val="002103A2"/>
    <w:rsid w:val="00234320"/>
    <w:rsid w:val="00284DC5"/>
    <w:rsid w:val="00291356"/>
    <w:rsid w:val="002B1FDE"/>
    <w:rsid w:val="002D0BA7"/>
    <w:rsid w:val="00301560"/>
    <w:rsid w:val="00365CE8"/>
    <w:rsid w:val="003B7710"/>
    <w:rsid w:val="003D1300"/>
    <w:rsid w:val="0043037D"/>
    <w:rsid w:val="00444359"/>
    <w:rsid w:val="00453A5B"/>
    <w:rsid w:val="00475D30"/>
    <w:rsid w:val="004856F9"/>
    <w:rsid w:val="004D33BD"/>
    <w:rsid w:val="004E1681"/>
    <w:rsid w:val="005033A8"/>
    <w:rsid w:val="00504D3B"/>
    <w:rsid w:val="00516A19"/>
    <w:rsid w:val="00524B98"/>
    <w:rsid w:val="00547DF2"/>
    <w:rsid w:val="00584CF5"/>
    <w:rsid w:val="00594BA0"/>
    <w:rsid w:val="005C020F"/>
    <w:rsid w:val="005D2473"/>
    <w:rsid w:val="005D2E9C"/>
    <w:rsid w:val="005E3E51"/>
    <w:rsid w:val="005F2853"/>
    <w:rsid w:val="006620C4"/>
    <w:rsid w:val="0069683D"/>
    <w:rsid w:val="006A2AFB"/>
    <w:rsid w:val="006A553F"/>
    <w:rsid w:val="006D3BA3"/>
    <w:rsid w:val="00714237"/>
    <w:rsid w:val="00743BEC"/>
    <w:rsid w:val="007751D2"/>
    <w:rsid w:val="007A2143"/>
    <w:rsid w:val="007A2233"/>
    <w:rsid w:val="007A7A31"/>
    <w:rsid w:val="007D2962"/>
    <w:rsid w:val="007D62FF"/>
    <w:rsid w:val="007E1AE1"/>
    <w:rsid w:val="00804068"/>
    <w:rsid w:val="00806FD4"/>
    <w:rsid w:val="00823E19"/>
    <w:rsid w:val="008243EF"/>
    <w:rsid w:val="00830273"/>
    <w:rsid w:val="00904E8D"/>
    <w:rsid w:val="00926FDB"/>
    <w:rsid w:val="009510CB"/>
    <w:rsid w:val="00965728"/>
    <w:rsid w:val="00973CFA"/>
    <w:rsid w:val="009A285C"/>
    <w:rsid w:val="009A4F97"/>
    <w:rsid w:val="009F3D68"/>
    <w:rsid w:val="009F6F91"/>
    <w:rsid w:val="00A1344B"/>
    <w:rsid w:val="00A95B12"/>
    <w:rsid w:val="00AD5ECD"/>
    <w:rsid w:val="00AE0DC2"/>
    <w:rsid w:val="00AE60AB"/>
    <w:rsid w:val="00B2686F"/>
    <w:rsid w:val="00B46E8D"/>
    <w:rsid w:val="00B92278"/>
    <w:rsid w:val="00B938B9"/>
    <w:rsid w:val="00BA69A0"/>
    <w:rsid w:val="00BE68D8"/>
    <w:rsid w:val="00BF707B"/>
    <w:rsid w:val="00C0193F"/>
    <w:rsid w:val="00C17F44"/>
    <w:rsid w:val="00C445F4"/>
    <w:rsid w:val="00C52963"/>
    <w:rsid w:val="00C651BB"/>
    <w:rsid w:val="00C66F40"/>
    <w:rsid w:val="00C77E56"/>
    <w:rsid w:val="00C8502E"/>
    <w:rsid w:val="00C90C84"/>
    <w:rsid w:val="00CB2F99"/>
    <w:rsid w:val="00CB5063"/>
    <w:rsid w:val="00CE10FA"/>
    <w:rsid w:val="00CE2625"/>
    <w:rsid w:val="00CF7F5E"/>
    <w:rsid w:val="00D07101"/>
    <w:rsid w:val="00D108BE"/>
    <w:rsid w:val="00D14495"/>
    <w:rsid w:val="00D26F0D"/>
    <w:rsid w:val="00D56112"/>
    <w:rsid w:val="00D74FD7"/>
    <w:rsid w:val="00D85CC8"/>
    <w:rsid w:val="00DA1D6D"/>
    <w:rsid w:val="00DC622D"/>
    <w:rsid w:val="00DE08F9"/>
    <w:rsid w:val="00DF1714"/>
    <w:rsid w:val="00DF58AC"/>
    <w:rsid w:val="00E0756D"/>
    <w:rsid w:val="00E3505B"/>
    <w:rsid w:val="00E62BFA"/>
    <w:rsid w:val="00E7248D"/>
    <w:rsid w:val="00E74E2D"/>
    <w:rsid w:val="00F0609C"/>
    <w:rsid w:val="00F379AC"/>
    <w:rsid w:val="00F46148"/>
    <w:rsid w:val="00F5683F"/>
    <w:rsid w:val="00F56EB2"/>
    <w:rsid w:val="00F90E91"/>
    <w:rsid w:val="00F925D4"/>
    <w:rsid w:val="00F94C7D"/>
    <w:rsid w:val="00F9600F"/>
    <w:rsid w:val="00FC26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2025-12-16T00:00:00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5.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78C7EC-0CF9-4F06-BE49-532F67B5E709}">
  <ds:schemaRefs>
    <ds:schemaRef ds:uri="http://schemas.openxmlformats.org/officeDocument/2006/bibliography"/>
  </ds:schemaRefs>
</ds:datastoreItem>
</file>

<file path=customXml/itemProps3.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4.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5.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5F6EDF2-B41A-4460-96B5-F3A2BB043573}">
  <ds:schemaRefs>
    <ds:schemaRef ds:uri="http://schemas.microsoft.com/office/2006/metadata/properties"/>
    <ds:schemaRef ds:uri="http://www.w3.org/XML/1998/namespace"/>
    <ds:schemaRef ds:uri="28d5f0a3-ab75-4f37-b21c-c5486e890318"/>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36</TotalTime>
  <Pages>160</Pages>
  <Words>30649</Words>
  <Characters>248257</Characters>
  <Application>Microsoft Office Word</Application>
  <DocSecurity>0</DocSecurity>
  <Lines>2068</Lines>
  <Paragraphs>556</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Potilastietovaranto: rajapintakäyttötapaukset tietovarannon ja liittyvän järjestelmän välillä</vt:lpstr>
      <vt:lpstr/>
    </vt:vector>
  </TitlesOfParts>
  <Company>Kela</Company>
  <LinksUpToDate>false</LinksUpToDate>
  <CharactersWithSpaces>278350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Potilastietovaranto: rajapintakäyttötapaukset tietovarannon ja liittyvän järjestelmän välillä</dc:title>
  <dc:subject>Määrittely</dc:subject>
  <dc:creator>Pakari Arja</dc:creator>
  <cp:keywords/>
  <cp:lastModifiedBy>Eklund Marjut</cp:lastModifiedBy>
  <cp:revision>3</cp:revision>
  <cp:lastPrinted>2020-11-25T15:04:00Z</cp:lastPrinted>
  <dcterms:created xsi:type="dcterms:W3CDTF">2025-12-16T11:34:00Z</dcterms:created>
  <dcterms:modified xsi:type="dcterms:W3CDTF">2025-12-16T12:10:00Z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